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DE09" w14:textId="43CAC212" w:rsidR="00753CA0" w:rsidRPr="00040C06" w:rsidRDefault="00F66F6F" w:rsidP="00136ADA">
      <w:pPr>
        <w:pStyle w:val="Zkladntext3"/>
      </w:pPr>
      <w:r w:rsidRPr="00040C06">
        <w:rPr>
          <w:rFonts w:cs="Times New Roman"/>
          <w:noProof/>
          <w:color w:val="2F5496"/>
          <w:sz w:val="40"/>
          <w:szCs w:val="40"/>
          <w:lang w:eastAsia="en-US"/>
        </w:rPr>
        <w:drawing>
          <wp:inline distT="0" distB="0" distL="0" distR="0" wp14:anchorId="2D1E4383" wp14:editId="7D10BE0C">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2"/>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2AC0D6F0" w14:textId="77777777" w:rsidR="00753CA0" w:rsidRPr="00040C06" w:rsidRDefault="00753CA0" w:rsidP="00136ADA">
      <w:pPr>
        <w:pStyle w:val="Zkladntext3"/>
      </w:pPr>
    </w:p>
    <w:p w14:paraId="43027C98" w14:textId="18A204B7" w:rsidR="00753CA0" w:rsidRPr="00040C06" w:rsidRDefault="00753CA0" w:rsidP="00136ADA">
      <w:pPr>
        <w:pStyle w:val="Zkladntext3"/>
      </w:pPr>
    </w:p>
    <w:p w14:paraId="1F742257" w14:textId="77777777" w:rsidR="009D2CF0" w:rsidRPr="00040C06" w:rsidRDefault="009D2CF0" w:rsidP="00136ADA">
      <w:pPr>
        <w:pStyle w:val="Zkladntext3"/>
      </w:pPr>
    </w:p>
    <w:p w14:paraId="5172B107" w14:textId="77777777" w:rsidR="00753CA0" w:rsidRPr="00040C06" w:rsidRDefault="00753CA0" w:rsidP="00136ADA">
      <w:pPr>
        <w:pStyle w:val="Zkladntext3"/>
      </w:pPr>
    </w:p>
    <w:p w14:paraId="37FE4345" w14:textId="77777777" w:rsidR="00753CA0" w:rsidRPr="00040C06" w:rsidRDefault="00753CA0" w:rsidP="00136ADA">
      <w:pPr>
        <w:pStyle w:val="Zkladntext3"/>
      </w:pPr>
    </w:p>
    <w:p w14:paraId="30676CDC" w14:textId="77777777" w:rsidR="0051043D" w:rsidRPr="00040C06" w:rsidRDefault="0051043D" w:rsidP="0051043D">
      <w:pPr>
        <w:pStyle w:val="Zkladntext3"/>
      </w:pPr>
      <w:r w:rsidRPr="00040C06">
        <w:rPr>
          <w:sz w:val="32"/>
          <w:szCs w:val="32"/>
        </w:rPr>
        <w:t>Zákazka na uskutočnenie stavebných prác</w:t>
      </w:r>
    </w:p>
    <w:p w14:paraId="0AC7EFA5" w14:textId="77777777" w:rsidR="0051043D" w:rsidRPr="00040C06" w:rsidRDefault="0051043D" w:rsidP="0051043D">
      <w:pPr>
        <w:pStyle w:val="Zkladntext3"/>
      </w:pPr>
    </w:p>
    <w:p w14:paraId="33413780" w14:textId="77777777" w:rsidR="0051043D" w:rsidRPr="00040C06" w:rsidRDefault="0051043D" w:rsidP="0051043D">
      <w:pPr>
        <w:pStyle w:val="Zkladntext3"/>
      </w:pPr>
    </w:p>
    <w:p w14:paraId="67FB09EE" w14:textId="77777777" w:rsidR="00B359E5" w:rsidRPr="00040C06" w:rsidRDefault="00B359E5" w:rsidP="0051043D">
      <w:pPr>
        <w:pStyle w:val="Zkladntext3"/>
      </w:pPr>
    </w:p>
    <w:p w14:paraId="24B8E6E6" w14:textId="77777777" w:rsidR="00B359E5" w:rsidRPr="00040C06" w:rsidRDefault="00B359E5" w:rsidP="0051043D">
      <w:pPr>
        <w:pStyle w:val="Zkladntext3"/>
      </w:pPr>
    </w:p>
    <w:p w14:paraId="647ECD8F" w14:textId="77777777" w:rsidR="0051043D" w:rsidRPr="00040C06" w:rsidRDefault="0051043D" w:rsidP="0051043D">
      <w:pPr>
        <w:pStyle w:val="Zkladntext3"/>
      </w:pPr>
    </w:p>
    <w:p w14:paraId="6FA0D624" w14:textId="77777777" w:rsidR="0051043D" w:rsidRPr="00040C06" w:rsidRDefault="0051043D" w:rsidP="0051043D">
      <w:pPr>
        <w:pStyle w:val="Zkladntext3"/>
      </w:pPr>
    </w:p>
    <w:p w14:paraId="367AF064" w14:textId="36D37BFF" w:rsidR="0051043D" w:rsidRPr="00040C06" w:rsidRDefault="00B359E5" w:rsidP="00F66F6F">
      <w:pPr>
        <w:pStyle w:val="Zkladntext3"/>
        <w:rPr>
          <w:b/>
          <w:sz w:val="40"/>
          <w:szCs w:val="40"/>
        </w:rPr>
      </w:pPr>
      <w:r w:rsidRPr="00040C06">
        <w:rPr>
          <w:b/>
          <w:sz w:val="36"/>
          <w:szCs w:val="36"/>
        </w:rPr>
        <w:t>„</w:t>
      </w:r>
      <w:r w:rsidR="00F66F6F" w:rsidRPr="00040C06">
        <w:rPr>
          <w:rFonts w:eastAsia="Arial"/>
          <w:b/>
          <w:sz w:val="36"/>
          <w:lang w:eastAsia="en-US"/>
        </w:rPr>
        <w:t>Modernizácia električkovej trate - Ružinovská radiála</w:t>
      </w:r>
      <w:r w:rsidR="00E7176B" w:rsidRPr="00040C06">
        <w:rPr>
          <w:rFonts w:eastAsia="Arial"/>
          <w:b/>
          <w:sz w:val="36"/>
          <w:lang w:eastAsia="en-US"/>
        </w:rPr>
        <w:t>“</w:t>
      </w:r>
    </w:p>
    <w:p w14:paraId="2564F935" w14:textId="77777777" w:rsidR="0051043D" w:rsidRPr="00040C06" w:rsidRDefault="0051043D" w:rsidP="0051043D">
      <w:pPr>
        <w:pStyle w:val="Zkladntext3"/>
      </w:pPr>
    </w:p>
    <w:p w14:paraId="2DB927AB" w14:textId="77777777" w:rsidR="0051043D" w:rsidRPr="00040C06" w:rsidRDefault="0051043D" w:rsidP="0051043D">
      <w:pPr>
        <w:pStyle w:val="Zkladntext3"/>
      </w:pPr>
    </w:p>
    <w:p w14:paraId="3333948D" w14:textId="77777777" w:rsidR="00753CA0" w:rsidRPr="00040C06" w:rsidRDefault="00753CA0" w:rsidP="00136ADA">
      <w:pPr>
        <w:pStyle w:val="Zkladntext3"/>
      </w:pPr>
    </w:p>
    <w:p w14:paraId="5CD6BF5C" w14:textId="77777777" w:rsidR="00753CA0" w:rsidRPr="00040C06" w:rsidRDefault="00753CA0" w:rsidP="00136ADA">
      <w:pPr>
        <w:pStyle w:val="Zkladntext3"/>
      </w:pPr>
    </w:p>
    <w:p w14:paraId="357819F8" w14:textId="5F773B76" w:rsidR="00753CA0" w:rsidRPr="00040C06" w:rsidRDefault="00753CA0" w:rsidP="00136ADA">
      <w:pPr>
        <w:pStyle w:val="Zkladntext3"/>
        <w:rPr>
          <w:b/>
          <w:bCs/>
          <w:sz w:val="44"/>
          <w:szCs w:val="44"/>
        </w:rPr>
      </w:pPr>
      <w:r w:rsidRPr="00040C06">
        <w:rPr>
          <w:sz w:val="44"/>
          <w:szCs w:val="44"/>
        </w:rPr>
        <w:t>SÚŤAŽNÉ PODKLADY</w:t>
      </w:r>
    </w:p>
    <w:p w14:paraId="5B8907FF" w14:textId="77777777" w:rsidR="00753CA0" w:rsidRPr="00040C06" w:rsidRDefault="00753CA0" w:rsidP="00136ADA">
      <w:pPr>
        <w:pStyle w:val="Zkladntext3"/>
      </w:pPr>
    </w:p>
    <w:p w14:paraId="3304B7BA" w14:textId="77777777" w:rsidR="00753CA0" w:rsidRPr="00040C06" w:rsidRDefault="00753CA0" w:rsidP="00136ADA">
      <w:pPr>
        <w:pStyle w:val="Zkladntext3"/>
      </w:pPr>
    </w:p>
    <w:p w14:paraId="5709183C" w14:textId="77777777" w:rsidR="00753CA0" w:rsidRPr="00040C06" w:rsidRDefault="00753CA0" w:rsidP="00136ADA">
      <w:pPr>
        <w:pStyle w:val="Zkladntext3"/>
      </w:pPr>
    </w:p>
    <w:p w14:paraId="12F3A272" w14:textId="77777777" w:rsidR="00753CA0" w:rsidRPr="00040C06" w:rsidRDefault="00753CA0" w:rsidP="00136ADA">
      <w:pPr>
        <w:pStyle w:val="Zkladntext3"/>
      </w:pPr>
    </w:p>
    <w:p w14:paraId="27ABB16D" w14:textId="77777777" w:rsidR="00753CA0" w:rsidRPr="00040C06" w:rsidRDefault="00753CA0" w:rsidP="00136ADA">
      <w:pPr>
        <w:pStyle w:val="Zkladntext3"/>
      </w:pPr>
    </w:p>
    <w:p w14:paraId="00C27D6A" w14:textId="77777777" w:rsidR="00753CA0" w:rsidRPr="00040C06" w:rsidRDefault="00753CA0" w:rsidP="00136ADA">
      <w:pPr>
        <w:pStyle w:val="Zkladntext3"/>
      </w:pPr>
    </w:p>
    <w:p w14:paraId="405204AE" w14:textId="4C99FBD5" w:rsidR="00753CA0" w:rsidRPr="00040C06" w:rsidRDefault="00753CA0" w:rsidP="00136ADA">
      <w:pPr>
        <w:pStyle w:val="Zkladntext3"/>
        <w:rPr>
          <w:b/>
          <w:bCs/>
          <w:sz w:val="44"/>
          <w:szCs w:val="44"/>
        </w:rPr>
      </w:pPr>
      <w:r w:rsidRPr="00040C06">
        <w:rPr>
          <w:b/>
          <w:bCs/>
          <w:sz w:val="44"/>
          <w:szCs w:val="44"/>
        </w:rPr>
        <w:t>Zväzok 3</w:t>
      </w:r>
      <w:r w:rsidR="00141561" w:rsidRPr="00040C06">
        <w:rPr>
          <w:b/>
          <w:bCs/>
          <w:sz w:val="44"/>
          <w:szCs w:val="44"/>
        </w:rPr>
        <w:t>, Č</w:t>
      </w:r>
      <w:r w:rsidRPr="00040C06">
        <w:rPr>
          <w:b/>
          <w:bCs/>
          <w:sz w:val="44"/>
          <w:szCs w:val="44"/>
        </w:rPr>
        <w:t>asť 1</w:t>
      </w:r>
    </w:p>
    <w:p w14:paraId="258A5165" w14:textId="77777777" w:rsidR="00753CA0" w:rsidRPr="00040C06" w:rsidRDefault="00753CA0" w:rsidP="00136ADA">
      <w:pPr>
        <w:pStyle w:val="Zkladntext3"/>
        <w:rPr>
          <w:b/>
          <w:bCs/>
          <w:sz w:val="44"/>
          <w:szCs w:val="44"/>
        </w:rPr>
      </w:pPr>
      <w:r w:rsidRPr="00040C06">
        <w:rPr>
          <w:b/>
          <w:bCs/>
          <w:sz w:val="44"/>
          <w:szCs w:val="44"/>
        </w:rPr>
        <w:t>Všeobecné informácie a požiadavky</w:t>
      </w:r>
    </w:p>
    <w:p w14:paraId="466147E3" w14:textId="77777777" w:rsidR="00753CA0" w:rsidRPr="00040C06" w:rsidRDefault="00753CA0" w:rsidP="00136ADA">
      <w:pPr>
        <w:pStyle w:val="Zkladntext3"/>
      </w:pPr>
    </w:p>
    <w:p w14:paraId="1D0FB226" w14:textId="77777777" w:rsidR="00753CA0" w:rsidRPr="00040C06" w:rsidRDefault="00753CA0" w:rsidP="00136ADA">
      <w:pPr>
        <w:pStyle w:val="Zkladntext3"/>
      </w:pPr>
    </w:p>
    <w:p w14:paraId="7E3217BE" w14:textId="77777777" w:rsidR="00753CA0" w:rsidRPr="00040C06" w:rsidRDefault="00753CA0" w:rsidP="00136ADA">
      <w:pPr>
        <w:pStyle w:val="Zkladntext3"/>
      </w:pPr>
    </w:p>
    <w:p w14:paraId="5652AF19" w14:textId="77777777" w:rsidR="00753CA0" w:rsidRPr="00040C06" w:rsidRDefault="00753CA0" w:rsidP="00136ADA">
      <w:pPr>
        <w:pStyle w:val="Zkladntext3"/>
      </w:pPr>
    </w:p>
    <w:p w14:paraId="3D143D88" w14:textId="77777777" w:rsidR="00DD31F5" w:rsidRPr="00040C06" w:rsidRDefault="00DD31F5" w:rsidP="00136ADA">
      <w:pPr>
        <w:pStyle w:val="Zkladntext3"/>
      </w:pPr>
    </w:p>
    <w:p w14:paraId="4C895004" w14:textId="77777777" w:rsidR="00DD31F5" w:rsidRPr="00040C06" w:rsidRDefault="00DD31F5" w:rsidP="00136ADA">
      <w:pPr>
        <w:pStyle w:val="Zkladntext3"/>
      </w:pPr>
    </w:p>
    <w:p w14:paraId="4ACF797A" w14:textId="77777777" w:rsidR="00DD31F5" w:rsidRPr="00040C06" w:rsidRDefault="00DD31F5" w:rsidP="00136ADA">
      <w:pPr>
        <w:pStyle w:val="Zkladntext3"/>
      </w:pPr>
    </w:p>
    <w:p w14:paraId="147416DD" w14:textId="77777777" w:rsidR="00EA04DC" w:rsidRPr="00040C06" w:rsidRDefault="00EA04DC" w:rsidP="00136ADA">
      <w:pPr>
        <w:pStyle w:val="Zkladntext3"/>
      </w:pPr>
    </w:p>
    <w:p w14:paraId="3F8958B2" w14:textId="77777777" w:rsidR="00753CA0" w:rsidRPr="00040C06" w:rsidRDefault="00753CA0" w:rsidP="00136ADA">
      <w:pPr>
        <w:pStyle w:val="Zkladntext3"/>
      </w:pPr>
    </w:p>
    <w:p w14:paraId="131C7657" w14:textId="77777777" w:rsidR="00753CA0" w:rsidRPr="00040C06" w:rsidRDefault="00753CA0" w:rsidP="00136ADA">
      <w:pPr>
        <w:pStyle w:val="Zkladntext3"/>
      </w:pPr>
    </w:p>
    <w:p w14:paraId="53DD0713" w14:textId="208E0387" w:rsidR="00753CA0" w:rsidRPr="00040C06" w:rsidRDefault="00753CA0" w:rsidP="000B42A1">
      <w:pPr>
        <w:pStyle w:val="Zkladntext3"/>
        <w:rPr>
          <w:sz w:val="24"/>
          <w:szCs w:val="24"/>
        </w:rPr>
        <w:sectPr w:rsidR="00753CA0" w:rsidRPr="00040C06" w:rsidSect="006D61D2">
          <w:headerReference w:type="default" r:id="rId13"/>
          <w:footerReference w:type="default" r:id="rId14"/>
          <w:headerReference w:type="first" r:id="rId15"/>
          <w:pgSz w:w="11907" w:h="16840" w:code="9"/>
          <w:pgMar w:top="1537" w:right="1275" w:bottom="1418" w:left="1418" w:header="567" w:footer="567" w:gutter="0"/>
          <w:pgNumType w:start="1"/>
          <w:cols w:space="708"/>
          <w:titlePg/>
          <w:docGrid w:linePitch="326"/>
        </w:sectPr>
      </w:pPr>
      <w:r w:rsidRPr="00040C06">
        <w:rPr>
          <w:sz w:val="24"/>
          <w:szCs w:val="24"/>
        </w:rPr>
        <w:t>Bratislava</w:t>
      </w:r>
      <w:r w:rsidRPr="008B378F">
        <w:rPr>
          <w:sz w:val="24"/>
          <w:szCs w:val="24"/>
        </w:rPr>
        <w:t xml:space="preserve">, </w:t>
      </w:r>
      <w:r w:rsidR="45AA764F" w:rsidRPr="410C595E">
        <w:rPr>
          <w:sz w:val="24"/>
          <w:szCs w:val="24"/>
        </w:rPr>
        <w:t>0</w:t>
      </w:r>
      <w:r w:rsidR="00275069" w:rsidRPr="410C595E">
        <w:rPr>
          <w:sz w:val="24"/>
          <w:szCs w:val="24"/>
        </w:rPr>
        <w:t>7</w:t>
      </w:r>
      <w:r w:rsidR="00F66F6F" w:rsidRPr="00C34D88">
        <w:rPr>
          <w:sz w:val="24"/>
          <w:szCs w:val="24"/>
        </w:rPr>
        <w:t>/</w:t>
      </w:r>
      <w:r w:rsidR="001949A2" w:rsidRPr="00C34D88">
        <w:rPr>
          <w:sz w:val="24"/>
          <w:szCs w:val="24"/>
        </w:rPr>
        <w:t>20</w:t>
      </w:r>
      <w:r w:rsidR="000B42A1" w:rsidRPr="00C34D88">
        <w:rPr>
          <w:sz w:val="24"/>
          <w:szCs w:val="24"/>
        </w:rPr>
        <w:t>2</w:t>
      </w:r>
      <w:r w:rsidR="00592220">
        <w:rPr>
          <w:sz w:val="24"/>
          <w:szCs w:val="24"/>
        </w:rPr>
        <w:t>5</w:t>
      </w:r>
    </w:p>
    <w:sdt>
      <w:sdtPr>
        <w:rPr>
          <w:rFonts w:cs="Arial"/>
          <w:b w:val="0"/>
          <w:bCs w:val="0"/>
          <w:color w:val="auto"/>
          <w:spacing w:val="6"/>
          <w:sz w:val="22"/>
          <w:szCs w:val="22"/>
        </w:rPr>
        <w:id w:val="23937876"/>
        <w:docPartObj>
          <w:docPartGallery w:val="Table of Contents"/>
          <w:docPartUnique/>
        </w:docPartObj>
      </w:sdtPr>
      <w:sdtEndPr>
        <w:rPr>
          <w:sz w:val="21"/>
          <w:szCs w:val="21"/>
        </w:rPr>
      </w:sdtEndPr>
      <w:sdtContent>
        <w:p w14:paraId="61655604" w14:textId="77777777" w:rsidR="007172E2" w:rsidRPr="00040C06" w:rsidRDefault="007172E2" w:rsidP="000C45BD">
          <w:pPr>
            <w:pStyle w:val="Hlavikaobsahu"/>
            <w:numPr>
              <w:ilvl w:val="0"/>
              <w:numId w:val="0"/>
            </w:numPr>
            <w:ind w:left="720"/>
            <w:rPr>
              <w:color w:val="auto"/>
            </w:rPr>
          </w:pPr>
          <w:r w:rsidRPr="00040C06">
            <w:rPr>
              <w:color w:val="auto"/>
            </w:rPr>
            <w:t>Obsah</w:t>
          </w:r>
        </w:p>
        <w:p w14:paraId="0802053A" w14:textId="77777777" w:rsidR="004B5EA1" w:rsidRPr="00040C06" w:rsidRDefault="004B5EA1" w:rsidP="00C34D88"/>
        <w:p w14:paraId="67E52824" w14:textId="3426981D" w:rsidR="0094408A" w:rsidRDefault="004D35C2">
          <w:pPr>
            <w:pStyle w:val="Obsah1"/>
            <w:rPr>
              <w:rFonts w:asciiTheme="minorHAnsi" w:eastAsiaTheme="minorEastAsia" w:hAnsiTheme="minorHAnsi" w:cstheme="minorBidi"/>
              <w:b w:val="0"/>
              <w:bCs w:val="0"/>
              <w:spacing w:val="0"/>
              <w:kern w:val="2"/>
              <w:sz w:val="24"/>
              <w:szCs w:val="24"/>
              <w:lang w:eastAsia="sk-SK"/>
              <w14:ligatures w14:val="standardContextual"/>
            </w:rPr>
          </w:pPr>
          <w:r w:rsidRPr="00040C06">
            <w:fldChar w:fldCharType="begin"/>
          </w:r>
          <w:r w:rsidR="007172E2" w:rsidRPr="00040C06">
            <w:instrText xml:space="preserve"> TOC \o "1-3" \h \z \u </w:instrText>
          </w:r>
          <w:r w:rsidRPr="00040C06">
            <w:fldChar w:fldCharType="separate"/>
          </w:r>
          <w:hyperlink w:anchor="_Toc187411820" w:history="1">
            <w:r w:rsidR="0094408A" w:rsidRPr="009E333D">
              <w:rPr>
                <w:rStyle w:val="Hypertextovprepojenie"/>
              </w:rPr>
              <w:t>1</w:t>
            </w:r>
            <w:r w:rsidR="0094408A">
              <w:rPr>
                <w:rFonts w:asciiTheme="minorHAnsi" w:eastAsiaTheme="minorEastAsia" w:hAnsiTheme="minorHAnsi" w:cstheme="minorBidi"/>
                <w:b w:val="0"/>
                <w:bCs w:val="0"/>
                <w:spacing w:val="0"/>
                <w:kern w:val="2"/>
                <w:sz w:val="24"/>
                <w:szCs w:val="24"/>
                <w:lang w:eastAsia="sk-SK"/>
                <w14:ligatures w14:val="standardContextual"/>
              </w:rPr>
              <w:tab/>
            </w:r>
            <w:r w:rsidR="0094408A" w:rsidRPr="009E333D">
              <w:rPr>
                <w:rStyle w:val="Hypertextovprepojenie"/>
              </w:rPr>
              <w:t>VŠEOBECNÉ INFORMÁCIE</w:t>
            </w:r>
            <w:r w:rsidR="0094408A">
              <w:rPr>
                <w:webHidden/>
              </w:rPr>
              <w:tab/>
            </w:r>
            <w:r w:rsidR="0094408A">
              <w:rPr>
                <w:webHidden/>
              </w:rPr>
              <w:fldChar w:fldCharType="begin"/>
            </w:r>
            <w:r w:rsidR="0094408A">
              <w:rPr>
                <w:webHidden/>
              </w:rPr>
              <w:instrText xml:space="preserve"> PAGEREF _Toc187411820 \h </w:instrText>
            </w:r>
            <w:r w:rsidR="0094408A">
              <w:rPr>
                <w:webHidden/>
              </w:rPr>
            </w:r>
            <w:r w:rsidR="0094408A">
              <w:rPr>
                <w:webHidden/>
              </w:rPr>
              <w:fldChar w:fldCharType="separate"/>
            </w:r>
            <w:r w:rsidR="0094408A">
              <w:rPr>
                <w:webHidden/>
              </w:rPr>
              <w:t>5</w:t>
            </w:r>
            <w:r w:rsidR="0094408A">
              <w:rPr>
                <w:webHidden/>
              </w:rPr>
              <w:fldChar w:fldCharType="end"/>
            </w:r>
          </w:hyperlink>
        </w:p>
        <w:p w14:paraId="5D41D1DB" w14:textId="2DBA0D0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1" w:history="1">
            <w:r w:rsidRPr="009E333D">
              <w:rPr>
                <w:rStyle w:val="Hypertextovprepojenie"/>
              </w:rPr>
              <w:t>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Definície</w:t>
            </w:r>
            <w:r>
              <w:rPr>
                <w:webHidden/>
              </w:rPr>
              <w:tab/>
            </w:r>
            <w:r>
              <w:rPr>
                <w:webHidden/>
              </w:rPr>
              <w:fldChar w:fldCharType="begin"/>
            </w:r>
            <w:r>
              <w:rPr>
                <w:webHidden/>
              </w:rPr>
              <w:instrText xml:space="preserve"> PAGEREF _Toc187411821 \h </w:instrText>
            </w:r>
            <w:r>
              <w:rPr>
                <w:webHidden/>
              </w:rPr>
            </w:r>
            <w:r>
              <w:rPr>
                <w:webHidden/>
              </w:rPr>
              <w:fldChar w:fldCharType="separate"/>
            </w:r>
            <w:r>
              <w:rPr>
                <w:webHidden/>
              </w:rPr>
              <w:t>5</w:t>
            </w:r>
            <w:r>
              <w:rPr>
                <w:webHidden/>
              </w:rPr>
              <w:fldChar w:fldCharType="end"/>
            </w:r>
          </w:hyperlink>
        </w:p>
        <w:p w14:paraId="411CA429" w14:textId="1AFF1B8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2" w:history="1">
            <w:r w:rsidRPr="009E333D">
              <w:rPr>
                <w:rStyle w:val="Hypertextovprepojenie"/>
              </w:rPr>
              <w:t>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Účel Diela</w:t>
            </w:r>
            <w:r>
              <w:rPr>
                <w:webHidden/>
              </w:rPr>
              <w:tab/>
            </w:r>
            <w:r>
              <w:rPr>
                <w:webHidden/>
              </w:rPr>
              <w:fldChar w:fldCharType="begin"/>
            </w:r>
            <w:r>
              <w:rPr>
                <w:webHidden/>
              </w:rPr>
              <w:instrText xml:space="preserve"> PAGEREF _Toc187411822 \h </w:instrText>
            </w:r>
            <w:r>
              <w:rPr>
                <w:webHidden/>
              </w:rPr>
            </w:r>
            <w:r>
              <w:rPr>
                <w:webHidden/>
              </w:rPr>
              <w:fldChar w:fldCharType="separate"/>
            </w:r>
            <w:r>
              <w:rPr>
                <w:webHidden/>
              </w:rPr>
              <w:t>10</w:t>
            </w:r>
            <w:r>
              <w:rPr>
                <w:webHidden/>
              </w:rPr>
              <w:fldChar w:fldCharType="end"/>
            </w:r>
          </w:hyperlink>
        </w:p>
        <w:p w14:paraId="02D29E6D" w14:textId="584A623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3" w:history="1">
            <w:r w:rsidRPr="009E333D">
              <w:rPr>
                <w:rStyle w:val="Hypertextovprepojenie"/>
              </w:rPr>
              <w:t>1.3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Súčasný stav Diela</w:t>
            </w:r>
            <w:r>
              <w:rPr>
                <w:webHidden/>
              </w:rPr>
              <w:tab/>
            </w:r>
            <w:r>
              <w:rPr>
                <w:webHidden/>
              </w:rPr>
              <w:fldChar w:fldCharType="begin"/>
            </w:r>
            <w:r>
              <w:rPr>
                <w:webHidden/>
              </w:rPr>
              <w:instrText xml:space="preserve"> PAGEREF _Toc187411823 \h </w:instrText>
            </w:r>
            <w:r>
              <w:rPr>
                <w:webHidden/>
              </w:rPr>
            </w:r>
            <w:r>
              <w:rPr>
                <w:webHidden/>
              </w:rPr>
              <w:fldChar w:fldCharType="separate"/>
            </w:r>
            <w:r>
              <w:rPr>
                <w:webHidden/>
              </w:rPr>
              <w:t>11</w:t>
            </w:r>
            <w:r>
              <w:rPr>
                <w:webHidden/>
              </w:rPr>
              <w:fldChar w:fldCharType="end"/>
            </w:r>
          </w:hyperlink>
        </w:p>
        <w:p w14:paraId="651473CB" w14:textId="7A785A0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4" w:history="1">
            <w:r w:rsidRPr="009E333D">
              <w:rPr>
                <w:rStyle w:val="Hypertextovprepojenie"/>
              </w:rPr>
              <w:t>1.4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 xml:space="preserve">Informácie k účelu a cieľom Diela </w:t>
            </w:r>
            <w:r>
              <w:rPr>
                <w:webHidden/>
              </w:rPr>
              <w:tab/>
            </w:r>
            <w:r>
              <w:rPr>
                <w:webHidden/>
              </w:rPr>
              <w:fldChar w:fldCharType="begin"/>
            </w:r>
            <w:r>
              <w:rPr>
                <w:webHidden/>
              </w:rPr>
              <w:instrText xml:space="preserve"> PAGEREF _Toc187411824 \h </w:instrText>
            </w:r>
            <w:r>
              <w:rPr>
                <w:webHidden/>
              </w:rPr>
            </w:r>
            <w:r>
              <w:rPr>
                <w:webHidden/>
              </w:rPr>
              <w:fldChar w:fldCharType="separate"/>
            </w:r>
            <w:r>
              <w:rPr>
                <w:webHidden/>
              </w:rPr>
              <w:t>13</w:t>
            </w:r>
            <w:r>
              <w:rPr>
                <w:webHidden/>
              </w:rPr>
              <w:fldChar w:fldCharType="end"/>
            </w:r>
          </w:hyperlink>
        </w:p>
        <w:p w14:paraId="5CAB156D" w14:textId="441D8AB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5" w:history="1">
            <w:r w:rsidRPr="009E333D">
              <w:rPr>
                <w:rStyle w:val="Hypertextovprepojenie"/>
              </w:rPr>
              <w:t>1.5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Informácie k spracovanej dokumentácii</w:t>
            </w:r>
            <w:r>
              <w:rPr>
                <w:webHidden/>
              </w:rPr>
              <w:tab/>
            </w:r>
            <w:r>
              <w:rPr>
                <w:webHidden/>
              </w:rPr>
              <w:fldChar w:fldCharType="begin"/>
            </w:r>
            <w:r>
              <w:rPr>
                <w:webHidden/>
              </w:rPr>
              <w:instrText xml:space="preserve"> PAGEREF _Toc187411825 \h </w:instrText>
            </w:r>
            <w:r>
              <w:rPr>
                <w:webHidden/>
              </w:rPr>
            </w:r>
            <w:r>
              <w:rPr>
                <w:webHidden/>
              </w:rPr>
              <w:fldChar w:fldCharType="separate"/>
            </w:r>
            <w:r>
              <w:rPr>
                <w:webHidden/>
              </w:rPr>
              <w:t>14</w:t>
            </w:r>
            <w:r>
              <w:rPr>
                <w:webHidden/>
              </w:rPr>
              <w:fldChar w:fldCharType="end"/>
            </w:r>
          </w:hyperlink>
        </w:p>
        <w:p w14:paraId="2A61EFE8" w14:textId="35D41DA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6" w:history="1">
            <w:r w:rsidRPr="009E333D">
              <w:rPr>
                <w:rStyle w:val="Hypertextovprepojenie"/>
                <w:noProof/>
              </w:rPr>
              <w:t>1.5.1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pre stavebné povolenie 05/2023</w:t>
            </w:r>
            <w:r>
              <w:rPr>
                <w:noProof/>
                <w:webHidden/>
              </w:rPr>
              <w:tab/>
            </w:r>
            <w:r>
              <w:rPr>
                <w:noProof/>
                <w:webHidden/>
              </w:rPr>
              <w:fldChar w:fldCharType="begin"/>
            </w:r>
            <w:r>
              <w:rPr>
                <w:noProof/>
                <w:webHidden/>
              </w:rPr>
              <w:instrText xml:space="preserve"> PAGEREF _Toc187411826 \h </w:instrText>
            </w:r>
            <w:r>
              <w:rPr>
                <w:noProof/>
                <w:webHidden/>
              </w:rPr>
            </w:r>
            <w:r>
              <w:rPr>
                <w:noProof/>
                <w:webHidden/>
              </w:rPr>
              <w:fldChar w:fldCharType="separate"/>
            </w:r>
            <w:r>
              <w:rPr>
                <w:noProof/>
                <w:webHidden/>
              </w:rPr>
              <w:t>14</w:t>
            </w:r>
            <w:r>
              <w:rPr>
                <w:noProof/>
                <w:webHidden/>
              </w:rPr>
              <w:fldChar w:fldCharType="end"/>
            </w:r>
          </w:hyperlink>
        </w:p>
        <w:p w14:paraId="0A3D740C" w14:textId="68A2105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7" w:history="1">
            <w:r w:rsidRPr="009E333D">
              <w:rPr>
                <w:rStyle w:val="Hypertextovprepojenie"/>
                <w:noProof/>
              </w:rPr>
              <w:t>1.5.2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 xml:space="preserve">Rozsah projekčného doriešenia a inžinierskej činnosti, získané rozhodnutia a povolenia </w:t>
            </w:r>
            <w:r>
              <w:rPr>
                <w:noProof/>
                <w:webHidden/>
              </w:rPr>
              <w:tab/>
            </w:r>
            <w:r>
              <w:rPr>
                <w:noProof/>
                <w:webHidden/>
              </w:rPr>
              <w:fldChar w:fldCharType="begin"/>
            </w:r>
            <w:r>
              <w:rPr>
                <w:noProof/>
                <w:webHidden/>
              </w:rPr>
              <w:instrText xml:space="preserve"> PAGEREF _Toc187411827 \h </w:instrText>
            </w:r>
            <w:r>
              <w:rPr>
                <w:noProof/>
                <w:webHidden/>
              </w:rPr>
            </w:r>
            <w:r>
              <w:rPr>
                <w:noProof/>
                <w:webHidden/>
              </w:rPr>
              <w:fldChar w:fldCharType="separate"/>
            </w:r>
            <w:r>
              <w:rPr>
                <w:noProof/>
                <w:webHidden/>
              </w:rPr>
              <w:t>14</w:t>
            </w:r>
            <w:r>
              <w:rPr>
                <w:noProof/>
                <w:webHidden/>
              </w:rPr>
              <w:fldChar w:fldCharType="end"/>
            </w:r>
          </w:hyperlink>
        </w:p>
        <w:p w14:paraId="72999EE3" w14:textId="30C851C9"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8" w:history="1">
            <w:r w:rsidRPr="009E333D">
              <w:rPr>
                <w:rStyle w:val="Hypertextovprepojenie"/>
              </w:rPr>
              <w:t>1.6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údaje o Stavenisku</w:t>
            </w:r>
            <w:r>
              <w:rPr>
                <w:webHidden/>
              </w:rPr>
              <w:tab/>
            </w:r>
            <w:r>
              <w:rPr>
                <w:webHidden/>
              </w:rPr>
              <w:fldChar w:fldCharType="begin"/>
            </w:r>
            <w:r>
              <w:rPr>
                <w:webHidden/>
              </w:rPr>
              <w:instrText xml:space="preserve"> PAGEREF _Toc187411828 \h </w:instrText>
            </w:r>
            <w:r>
              <w:rPr>
                <w:webHidden/>
              </w:rPr>
            </w:r>
            <w:r>
              <w:rPr>
                <w:webHidden/>
              </w:rPr>
              <w:fldChar w:fldCharType="separate"/>
            </w:r>
            <w:r>
              <w:rPr>
                <w:webHidden/>
              </w:rPr>
              <w:t>15</w:t>
            </w:r>
            <w:r>
              <w:rPr>
                <w:webHidden/>
              </w:rPr>
              <w:fldChar w:fldCharType="end"/>
            </w:r>
          </w:hyperlink>
        </w:p>
        <w:p w14:paraId="0A7162F4" w14:textId="3FD5CD5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9" w:history="1">
            <w:r w:rsidRPr="009E333D">
              <w:rPr>
                <w:rStyle w:val="Hypertextovprepojenie"/>
                <w:noProof/>
              </w:rPr>
              <w:t>1.6.1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Lokalita</w:t>
            </w:r>
            <w:r>
              <w:rPr>
                <w:noProof/>
                <w:webHidden/>
              </w:rPr>
              <w:tab/>
            </w:r>
            <w:r>
              <w:rPr>
                <w:noProof/>
                <w:webHidden/>
              </w:rPr>
              <w:fldChar w:fldCharType="begin"/>
            </w:r>
            <w:r>
              <w:rPr>
                <w:noProof/>
                <w:webHidden/>
              </w:rPr>
              <w:instrText xml:space="preserve"> PAGEREF _Toc187411829 \h </w:instrText>
            </w:r>
            <w:r>
              <w:rPr>
                <w:noProof/>
                <w:webHidden/>
              </w:rPr>
            </w:r>
            <w:r>
              <w:rPr>
                <w:noProof/>
                <w:webHidden/>
              </w:rPr>
              <w:fldChar w:fldCharType="separate"/>
            </w:r>
            <w:r>
              <w:rPr>
                <w:noProof/>
                <w:webHidden/>
              </w:rPr>
              <w:t>15</w:t>
            </w:r>
            <w:r>
              <w:rPr>
                <w:noProof/>
                <w:webHidden/>
              </w:rPr>
              <w:fldChar w:fldCharType="end"/>
            </w:r>
          </w:hyperlink>
        </w:p>
        <w:p w14:paraId="3AEDE11D" w14:textId="3040C7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0" w:history="1">
            <w:r w:rsidRPr="009E333D">
              <w:rPr>
                <w:rStyle w:val="Hypertextovprepojenie"/>
                <w:noProof/>
              </w:rPr>
              <w:t>1.6.2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Klimatické, geologické a hydrogeologické podmienky, geodetické zameranie a ostatné prieskumy</w:t>
            </w:r>
            <w:r>
              <w:rPr>
                <w:noProof/>
                <w:webHidden/>
              </w:rPr>
              <w:tab/>
            </w:r>
            <w:r>
              <w:rPr>
                <w:noProof/>
                <w:webHidden/>
              </w:rPr>
              <w:fldChar w:fldCharType="begin"/>
            </w:r>
            <w:r>
              <w:rPr>
                <w:noProof/>
                <w:webHidden/>
              </w:rPr>
              <w:instrText xml:space="preserve"> PAGEREF _Toc187411830 \h </w:instrText>
            </w:r>
            <w:r>
              <w:rPr>
                <w:noProof/>
                <w:webHidden/>
              </w:rPr>
            </w:r>
            <w:r>
              <w:rPr>
                <w:noProof/>
                <w:webHidden/>
              </w:rPr>
              <w:fldChar w:fldCharType="separate"/>
            </w:r>
            <w:r>
              <w:rPr>
                <w:noProof/>
                <w:webHidden/>
              </w:rPr>
              <w:t>15</w:t>
            </w:r>
            <w:r>
              <w:rPr>
                <w:noProof/>
                <w:webHidden/>
              </w:rPr>
              <w:fldChar w:fldCharType="end"/>
            </w:r>
          </w:hyperlink>
        </w:p>
        <w:p w14:paraId="52E1F165" w14:textId="453FCC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1" w:history="1">
            <w:r w:rsidRPr="009E333D">
              <w:rPr>
                <w:rStyle w:val="Hypertextovprepojenie"/>
                <w:noProof/>
              </w:rPr>
              <w:t>1.6.3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Stavenisko</w:t>
            </w:r>
            <w:r>
              <w:rPr>
                <w:noProof/>
                <w:webHidden/>
              </w:rPr>
              <w:tab/>
            </w:r>
            <w:r>
              <w:rPr>
                <w:noProof/>
                <w:webHidden/>
              </w:rPr>
              <w:fldChar w:fldCharType="begin"/>
            </w:r>
            <w:r>
              <w:rPr>
                <w:noProof/>
                <w:webHidden/>
              </w:rPr>
              <w:instrText xml:space="preserve"> PAGEREF _Toc187411831 \h </w:instrText>
            </w:r>
            <w:r>
              <w:rPr>
                <w:noProof/>
                <w:webHidden/>
              </w:rPr>
            </w:r>
            <w:r>
              <w:rPr>
                <w:noProof/>
                <w:webHidden/>
              </w:rPr>
              <w:fldChar w:fldCharType="separate"/>
            </w:r>
            <w:r>
              <w:rPr>
                <w:noProof/>
                <w:webHidden/>
              </w:rPr>
              <w:t>15</w:t>
            </w:r>
            <w:r>
              <w:rPr>
                <w:noProof/>
                <w:webHidden/>
              </w:rPr>
              <w:fldChar w:fldCharType="end"/>
            </w:r>
          </w:hyperlink>
        </w:p>
        <w:p w14:paraId="40F6A40E" w14:textId="2E2945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2" w:history="1">
            <w:r w:rsidRPr="009E333D">
              <w:rPr>
                <w:rStyle w:val="Hypertextovprepojenie"/>
                <w:noProof/>
              </w:rPr>
              <w:t>1.6.4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Postup pri odovzdaní a prebraní Staveniska</w:t>
            </w:r>
            <w:r>
              <w:rPr>
                <w:noProof/>
                <w:webHidden/>
              </w:rPr>
              <w:tab/>
            </w:r>
            <w:r>
              <w:rPr>
                <w:noProof/>
                <w:webHidden/>
              </w:rPr>
              <w:fldChar w:fldCharType="begin"/>
            </w:r>
            <w:r>
              <w:rPr>
                <w:noProof/>
                <w:webHidden/>
              </w:rPr>
              <w:instrText xml:space="preserve"> PAGEREF _Toc187411832 \h </w:instrText>
            </w:r>
            <w:r>
              <w:rPr>
                <w:noProof/>
                <w:webHidden/>
              </w:rPr>
            </w:r>
            <w:r>
              <w:rPr>
                <w:noProof/>
                <w:webHidden/>
              </w:rPr>
              <w:fldChar w:fldCharType="separate"/>
            </w:r>
            <w:r>
              <w:rPr>
                <w:noProof/>
                <w:webHidden/>
              </w:rPr>
              <w:t>15</w:t>
            </w:r>
            <w:r>
              <w:rPr>
                <w:noProof/>
                <w:webHidden/>
              </w:rPr>
              <w:fldChar w:fldCharType="end"/>
            </w:r>
          </w:hyperlink>
        </w:p>
        <w:p w14:paraId="51008A4C" w14:textId="565C835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3" w:history="1">
            <w:r w:rsidRPr="009E333D">
              <w:rPr>
                <w:rStyle w:val="Hypertextovprepojenie"/>
              </w:rPr>
              <w:t>1.7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Ostatné požiadavky objednávateľa</w:t>
            </w:r>
            <w:r>
              <w:rPr>
                <w:webHidden/>
              </w:rPr>
              <w:tab/>
            </w:r>
            <w:r>
              <w:rPr>
                <w:webHidden/>
              </w:rPr>
              <w:fldChar w:fldCharType="begin"/>
            </w:r>
            <w:r>
              <w:rPr>
                <w:webHidden/>
              </w:rPr>
              <w:instrText xml:space="preserve"> PAGEREF _Toc187411833 \h </w:instrText>
            </w:r>
            <w:r>
              <w:rPr>
                <w:webHidden/>
              </w:rPr>
            </w:r>
            <w:r>
              <w:rPr>
                <w:webHidden/>
              </w:rPr>
              <w:fldChar w:fldCharType="separate"/>
            </w:r>
            <w:r>
              <w:rPr>
                <w:webHidden/>
              </w:rPr>
              <w:t>15</w:t>
            </w:r>
            <w:r>
              <w:rPr>
                <w:webHidden/>
              </w:rPr>
              <w:fldChar w:fldCharType="end"/>
            </w:r>
          </w:hyperlink>
        </w:p>
        <w:p w14:paraId="1CC65DF4" w14:textId="35825DE2"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34" w:history="1">
            <w:r w:rsidRPr="009E333D">
              <w:rPr>
                <w:rStyle w:val="Hypertextovprepojenie"/>
              </w:rPr>
              <w:t>2</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TECHNICKÁ DOKUMENTÁCIA DIELA</w:t>
            </w:r>
            <w:r>
              <w:rPr>
                <w:webHidden/>
              </w:rPr>
              <w:tab/>
            </w:r>
            <w:r>
              <w:rPr>
                <w:webHidden/>
              </w:rPr>
              <w:fldChar w:fldCharType="begin"/>
            </w:r>
            <w:r>
              <w:rPr>
                <w:webHidden/>
              </w:rPr>
              <w:instrText xml:space="preserve"> PAGEREF _Toc187411834 \h </w:instrText>
            </w:r>
            <w:r>
              <w:rPr>
                <w:webHidden/>
              </w:rPr>
            </w:r>
            <w:r>
              <w:rPr>
                <w:webHidden/>
              </w:rPr>
              <w:fldChar w:fldCharType="separate"/>
            </w:r>
            <w:r>
              <w:rPr>
                <w:webHidden/>
              </w:rPr>
              <w:t>17</w:t>
            </w:r>
            <w:r>
              <w:rPr>
                <w:webHidden/>
              </w:rPr>
              <w:fldChar w:fldCharType="end"/>
            </w:r>
          </w:hyperlink>
        </w:p>
        <w:p w14:paraId="010F130A" w14:textId="09871EC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5" w:history="1">
            <w:r w:rsidRPr="009E333D">
              <w:rPr>
                <w:rStyle w:val="Hypertextovprepojenie"/>
              </w:rPr>
              <w:t>2.1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Projektová Dokumentácia Objednávateľa</w:t>
            </w:r>
            <w:r>
              <w:rPr>
                <w:webHidden/>
              </w:rPr>
              <w:tab/>
            </w:r>
            <w:r>
              <w:rPr>
                <w:webHidden/>
              </w:rPr>
              <w:fldChar w:fldCharType="begin"/>
            </w:r>
            <w:r>
              <w:rPr>
                <w:webHidden/>
              </w:rPr>
              <w:instrText xml:space="preserve"> PAGEREF _Toc187411835 \h </w:instrText>
            </w:r>
            <w:r>
              <w:rPr>
                <w:webHidden/>
              </w:rPr>
            </w:r>
            <w:r>
              <w:rPr>
                <w:webHidden/>
              </w:rPr>
              <w:fldChar w:fldCharType="separate"/>
            </w:r>
            <w:r>
              <w:rPr>
                <w:webHidden/>
              </w:rPr>
              <w:t>17</w:t>
            </w:r>
            <w:r>
              <w:rPr>
                <w:webHidden/>
              </w:rPr>
              <w:fldChar w:fldCharType="end"/>
            </w:r>
          </w:hyperlink>
        </w:p>
        <w:p w14:paraId="3A5A1F5B" w14:textId="4398BCC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6" w:history="1">
            <w:r w:rsidRPr="009E333D">
              <w:rPr>
                <w:rStyle w:val="Hypertextovprepojenie"/>
              </w:rPr>
              <w:t>2.2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Normy a Technické Predpisy</w:t>
            </w:r>
            <w:r>
              <w:rPr>
                <w:webHidden/>
              </w:rPr>
              <w:tab/>
            </w:r>
            <w:r>
              <w:rPr>
                <w:webHidden/>
              </w:rPr>
              <w:fldChar w:fldCharType="begin"/>
            </w:r>
            <w:r>
              <w:rPr>
                <w:webHidden/>
              </w:rPr>
              <w:instrText xml:space="preserve"> PAGEREF _Toc187411836 \h </w:instrText>
            </w:r>
            <w:r>
              <w:rPr>
                <w:webHidden/>
              </w:rPr>
            </w:r>
            <w:r>
              <w:rPr>
                <w:webHidden/>
              </w:rPr>
              <w:fldChar w:fldCharType="separate"/>
            </w:r>
            <w:r>
              <w:rPr>
                <w:webHidden/>
              </w:rPr>
              <w:t>18</w:t>
            </w:r>
            <w:r>
              <w:rPr>
                <w:webHidden/>
              </w:rPr>
              <w:fldChar w:fldCharType="end"/>
            </w:r>
          </w:hyperlink>
        </w:p>
        <w:p w14:paraId="2E71ACCB" w14:textId="1806330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7" w:history="1">
            <w:r w:rsidRPr="009E333D">
              <w:rPr>
                <w:rStyle w:val="Hypertextovprepojenie"/>
              </w:rPr>
              <w:t>2.3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Zhotoviteľa</w:t>
            </w:r>
            <w:r>
              <w:rPr>
                <w:webHidden/>
              </w:rPr>
              <w:tab/>
            </w:r>
            <w:r>
              <w:rPr>
                <w:webHidden/>
              </w:rPr>
              <w:fldChar w:fldCharType="begin"/>
            </w:r>
            <w:r>
              <w:rPr>
                <w:webHidden/>
              </w:rPr>
              <w:instrText xml:space="preserve"> PAGEREF _Toc187411837 \h </w:instrText>
            </w:r>
            <w:r>
              <w:rPr>
                <w:webHidden/>
              </w:rPr>
            </w:r>
            <w:r>
              <w:rPr>
                <w:webHidden/>
              </w:rPr>
              <w:fldChar w:fldCharType="separate"/>
            </w:r>
            <w:r>
              <w:rPr>
                <w:webHidden/>
              </w:rPr>
              <w:t>18</w:t>
            </w:r>
            <w:r>
              <w:rPr>
                <w:webHidden/>
              </w:rPr>
              <w:fldChar w:fldCharType="end"/>
            </w:r>
          </w:hyperlink>
        </w:p>
        <w:p w14:paraId="59FEB8AB" w14:textId="2699034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8" w:history="1">
            <w:r w:rsidRPr="009E333D">
              <w:rPr>
                <w:rStyle w:val="Hypertextovprepojenie"/>
                <w:noProof/>
              </w:rPr>
              <w:t>2.3.1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Organizačná schéma</w:t>
            </w:r>
            <w:r>
              <w:rPr>
                <w:noProof/>
                <w:webHidden/>
              </w:rPr>
              <w:tab/>
            </w:r>
            <w:r>
              <w:rPr>
                <w:noProof/>
                <w:webHidden/>
              </w:rPr>
              <w:fldChar w:fldCharType="begin"/>
            </w:r>
            <w:r>
              <w:rPr>
                <w:noProof/>
                <w:webHidden/>
              </w:rPr>
              <w:instrText xml:space="preserve"> PAGEREF _Toc187411838 \h </w:instrText>
            </w:r>
            <w:r>
              <w:rPr>
                <w:noProof/>
                <w:webHidden/>
              </w:rPr>
            </w:r>
            <w:r>
              <w:rPr>
                <w:noProof/>
                <w:webHidden/>
              </w:rPr>
              <w:fldChar w:fldCharType="separate"/>
            </w:r>
            <w:r>
              <w:rPr>
                <w:noProof/>
                <w:webHidden/>
              </w:rPr>
              <w:t>20</w:t>
            </w:r>
            <w:r>
              <w:rPr>
                <w:noProof/>
                <w:webHidden/>
              </w:rPr>
              <w:fldChar w:fldCharType="end"/>
            </w:r>
          </w:hyperlink>
        </w:p>
        <w:p w14:paraId="1BFF588E" w14:textId="0B0223B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9" w:history="1">
            <w:r w:rsidRPr="009E333D">
              <w:rPr>
                <w:rStyle w:val="Hypertextovprepojenie"/>
                <w:noProof/>
              </w:rPr>
              <w:t>2.3.2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Harmonogram prác</w:t>
            </w:r>
            <w:r>
              <w:rPr>
                <w:noProof/>
                <w:webHidden/>
              </w:rPr>
              <w:tab/>
            </w:r>
            <w:r>
              <w:rPr>
                <w:noProof/>
                <w:webHidden/>
              </w:rPr>
              <w:fldChar w:fldCharType="begin"/>
            </w:r>
            <w:r>
              <w:rPr>
                <w:noProof/>
                <w:webHidden/>
              </w:rPr>
              <w:instrText xml:space="preserve"> PAGEREF _Toc187411839 \h </w:instrText>
            </w:r>
            <w:r>
              <w:rPr>
                <w:noProof/>
                <w:webHidden/>
              </w:rPr>
            </w:r>
            <w:r>
              <w:rPr>
                <w:noProof/>
                <w:webHidden/>
              </w:rPr>
              <w:fldChar w:fldCharType="separate"/>
            </w:r>
            <w:r>
              <w:rPr>
                <w:noProof/>
                <w:webHidden/>
              </w:rPr>
              <w:t>21</w:t>
            </w:r>
            <w:r>
              <w:rPr>
                <w:noProof/>
                <w:webHidden/>
              </w:rPr>
              <w:fldChar w:fldCharType="end"/>
            </w:r>
          </w:hyperlink>
        </w:p>
        <w:p w14:paraId="2DF510A9" w14:textId="369A66B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0" w:history="1">
            <w:r w:rsidRPr="009E333D">
              <w:rPr>
                <w:rStyle w:val="Hypertextovprepojenie"/>
                <w:noProof/>
              </w:rPr>
              <w:t>2.3.3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Stavebný denník</w:t>
            </w:r>
            <w:r>
              <w:rPr>
                <w:noProof/>
                <w:webHidden/>
              </w:rPr>
              <w:tab/>
            </w:r>
            <w:r>
              <w:rPr>
                <w:noProof/>
                <w:webHidden/>
              </w:rPr>
              <w:fldChar w:fldCharType="begin"/>
            </w:r>
            <w:r>
              <w:rPr>
                <w:noProof/>
                <w:webHidden/>
              </w:rPr>
              <w:instrText xml:space="preserve"> PAGEREF _Toc187411840 \h </w:instrText>
            </w:r>
            <w:r>
              <w:rPr>
                <w:noProof/>
                <w:webHidden/>
              </w:rPr>
            </w:r>
            <w:r>
              <w:rPr>
                <w:noProof/>
                <w:webHidden/>
              </w:rPr>
              <w:fldChar w:fldCharType="separate"/>
            </w:r>
            <w:r>
              <w:rPr>
                <w:noProof/>
                <w:webHidden/>
              </w:rPr>
              <w:t>29</w:t>
            </w:r>
            <w:r>
              <w:rPr>
                <w:noProof/>
                <w:webHidden/>
              </w:rPr>
              <w:fldChar w:fldCharType="end"/>
            </w:r>
          </w:hyperlink>
        </w:p>
        <w:p w14:paraId="2D8CEB67" w14:textId="066FCA4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1" w:history="1">
            <w:r w:rsidRPr="009E333D">
              <w:rPr>
                <w:rStyle w:val="Hypertextovprepojenie"/>
                <w:noProof/>
              </w:rPr>
              <w:t>2.3.4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stavu (PASPORT)</w:t>
            </w:r>
            <w:r>
              <w:rPr>
                <w:noProof/>
                <w:webHidden/>
              </w:rPr>
              <w:tab/>
            </w:r>
            <w:r>
              <w:rPr>
                <w:noProof/>
                <w:webHidden/>
              </w:rPr>
              <w:fldChar w:fldCharType="begin"/>
            </w:r>
            <w:r>
              <w:rPr>
                <w:noProof/>
                <w:webHidden/>
              </w:rPr>
              <w:instrText xml:space="preserve"> PAGEREF _Toc187411841 \h </w:instrText>
            </w:r>
            <w:r>
              <w:rPr>
                <w:noProof/>
                <w:webHidden/>
              </w:rPr>
            </w:r>
            <w:r>
              <w:rPr>
                <w:noProof/>
                <w:webHidden/>
              </w:rPr>
              <w:fldChar w:fldCharType="separate"/>
            </w:r>
            <w:r>
              <w:rPr>
                <w:noProof/>
                <w:webHidden/>
              </w:rPr>
              <w:t>29</w:t>
            </w:r>
            <w:r>
              <w:rPr>
                <w:noProof/>
                <w:webHidden/>
              </w:rPr>
              <w:fldChar w:fldCharType="end"/>
            </w:r>
          </w:hyperlink>
        </w:p>
        <w:p w14:paraId="122F9740" w14:textId="68F9933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2" w:history="1">
            <w:r w:rsidRPr="009E333D">
              <w:rPr>
                <w:rStyle w:val="Hypertextovprepojenie"/>
                <w:noProof/>
              </w:rPr>
              <w:t>2.3.5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na realizáciu stavby (DRS)</w:t>
            </w:r>
            <w:r>
              <w:rPr>
                <w:noProof/>
                <w:webHidden/>
              </w:rPr>
              <w:tab/>
            </w:r>
            <w:r>
              <w:rPr>
                <w:noProof/>
                <w:webHidden/>
              </w:rPr>
              <w:fldChar w:fldCharType="begin"/>
            </w:r>
            <w:r>
              <w:rPr>
                <w:noProof/>
                <w:webHidden/>
              </w:rPr>
              <w:instrText xml:space="preserve"> PAGEREF _Toc187411842 \h </w:instrText>
            </w:r>
            <w:r>
              <w:rPr>
                <w:noProof/>
                <w:webHidden/>
              </w:rPr>
            </w:r>
            <w:r>
              <w:rPr>
                <w:noProof/>
                <w:webHidden/>
              </w:rPr>
              <w:fldChar w:fldCharType="separate"/>
            </w:r>
            <w:r>
              <w:rPr>
                <w:noProof/>
                <w:webHidden/>
              </w:rPr>
              <w:t>30</w:t>
            </w:r>
            <w:r>
              <w:rPr>
                <w:noProof/>
                <w:webHidden/>
              </w:rPr>
              <w:fldChar w:fldCharType="end"/>
            </w:r>
          </w:hyperlink>
        </w:p>
        <w:p w14:paraId="46CA3B01" w14:textId="1144D3C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3" w:history="1">
            <w:r w:rsidRPr="009E333D">
              <w:rPr>
                <w:rStyle w:val="Hypertextovprepojenie"/>
                <w:noProof/>
              </w:rPr>
              <w:t>2.3.6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Výrobno-technická dokumentácia (VTD)</w:t>
            </w:r>
            <w:r>
              <w:rPr>
                <w:noProof/>
                <w:webHidden/>
              </w:rPr>
              <w:tab/>
            </w:r>
            <w:r>
              <w:rPr>
                <w:noProof/>
                <w:webHidden/>
              </w:rPr>
              <w:fldChar w:fldCharType="begin"/>
            </w:r>
            <w:r>
              <w:rPr>
                <w:noProof/>
                <w:webHidden/>
              </w:rPr>
              <w:instrText xml:space="preserve"> PAGEREF _Toc187411843 \h </w:instrText>
            </w:r>
            <w:r>
              <w:rPr>
                <w:noProof/>
                <w:webHidden/>
              </w:rPr>
            </w:r>
            <w:r>
              <w:rPr>
                <w:noProof/>
                <w:webHidden/>
              </w:rPr>
              <w:fldChar w:fldCharType="separate"/>
            </w:r>
            <w:r>
              <w:rPr>
                <w:noProof/>
                <w:webHidden/>
              </w:rPr>
              <w:t>31</w:t>
            </w:r>
            <w:r>
              <w:rPr>
                <w:noProof/>
                <w:webHidden/>
              </w:rPr>
              <w:fldChar w:fldCharType="end"/>
            </w:r>
          </w:hyperlink>
        </w:p>
        <w:p w14:paraId="57467D83" w14:textId="0381591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4" w:history="1">
            <w:r w:rsidRPr="009E333D">
              <w:rPr>
                <w:rStyle w:val="Hypertextovprepojenie"/>
                <w:noProof/>
              </w:rPr>
              <w:t>2.3.7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vyhotovenia (DSV)</w:t>
            </w:r>
            <w:r>
              <w:rPr>
                <w:noProof/>
                <w:webHidden/>
              </w:rPr>
              <w:tab/>
            </w:r>
            <w:r>
              <w:rPr>
                <w:noProof/>
                <w:webHidden/>
              </w:rPr>
              <w:fldChar w:fldCharType="begin"/>
            </w:r>
            <w:r>
              <w:rPr>
                <w:noProof/>
                <w:webHidden/>
              </w:rPr>
              <w:instrText xml:space="preserve"> PAGEREF _Toc187411844 \h </w:instrText>
            </w:r>
            <w:r>
              <w:rPr>
                <w:noProof/>
                <w:webHidden/>
              </w:rPr>
            </w:r>
            <w:r>
              <w:rPr>
                <w:noProof/>
                <w:webHidden/>
              </w:rPr>
              <w:fldChar w:fldCharType="separate"/>
            </w:r>
            <w:r>
              <w:rPr>
                <w:noProof/>
                <w:webHidden/>
              </w:rPr>
              <w:t>31</w:t>
            </w:r>
            <w:r>
              <w:rPr>
                <w:noProof/>
                <w:webHidden/>
              </w:rPr>
              <w:fldChar w:fldCharType="end"/>
            </w:r>
          </w:hyperlink>
        </w:p>
        <w:p w14:paraId="4649F6DC" w14:textId="6148603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5" w:history="1">
            <w:r w:rsidRPr="009E333D">
              <w:rPr>
                <w:rStyle w:val="Hypertextovprepojenie"/>
                <w:noProof/>
              </w:rPr>
              <w:t>2.3.8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zmeny stavby pred dokončením (DZSPD)</w:t>
            </w:r>
            <w:r>
              <w:rPr>
                <w:noProof/>
                <w:webHidden/>
              </w:rPr>
              <w:tab/>
            </w:r>
            <w:r>
              <w:rPr>
                <w:noProof/>
                <w:webHidden/>
              </w:rPr>
              <w:fldChar w:fldCharType="begin"/>
            </w:r>
            <w:r>
              <w:rPr>
                <w:noProof/>
                <w:webHidden/>
              </w:rPr>
              <w:instrText xml:space="preserve"> PAGEREF _Toc187411845 \h </w:instrText>
            </w:r>
            <w:r>
              <w:rPr>
                <w:noProof/>
                <w:webHidden/>
              </w:rPr>
            </w:r>
            <w:r>
              <w:rPr>
                <w:noProof/>
                <w:webHidden/>
              </w:rPr>
              <w:fldChar w:fldCharType="separate"/>
            </w:r>
            <w:r>
              <w:rPr>
                <w:noProof/>
                <w:webHidden/>
              </w:rPr>
              <w:t>31</w:t>
            </w:r>
            <w:r>
              <w:rPr>
                <w:noProof/>
                <w:webHidden/>
              </w:rPr>
              <w:fldChar w:fldCharType="end"/>
            </w:r>
          </w:hyperlink>
        </w:p>
        <w:p w14:paraId="1E9041D2" w14:textId="65F5428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6" w:history="1">
            <w:r w:rsidRPr="009E333D">
              <w:rPr>
                <w:rStyle w:val="Hypertextovprepojenie"/>
              </w:rPr>
              <w:t>2.4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Schvaľovanie Dokumentácie</w:t>
            </w:r>
            <w:r>
              <w:rPr>
                <w:webHidden/>
              </w:rPr>
              <w:tab/>
            </w:r>
            <w:r>
              <w:rPr>
                <w:webHidden/>
              </w:rPr>
              <w:fldChar w:fldCharType="begin"/>
            </w:r>
            <w:r>
              <w:rPr>
                <w:webHidden/>
              </w:rPr>
              <w:instrText xml:space="preserve"> PAGEREF _Toc187411846 \h </w:instrText>
            </w:r>
            <w:r>
              <w:rPr>
                <w:webHidden/>
              </w:rPr>
            </w:r>
            <w:r>
              <w:rPr>
                <w:webHidden/>
              </w:rPr>
              <w:fldChar w:fldCharType="separate"/>
            </w:r>
            <w:r>
              <w:rPr>
                <w:webHidden/>
              </w:rPr>
              <w:t>31</w:t>
            </w:r>
            <w:r>
              <w:rPr>
                <w:webHidden/>
              </w:rPr>
              <w:fldChar w:fldCharType="end"/>
            </w:r>
          </w:hyperlink>
        </w:p>
        <w:p w14:paraId="1F39DE59" w14:textId="7D9AF2A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7" w:history="1">
            <w:r w:rsidRPr="009E333D">
              <w:rPr>
                <w:rStyle w:val="Hypertextovprepojenie"/>
              </w:rPr>
              <w:t>2.5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Kontroly Kvality Vykonaných Prác</w:t>
            </w:r>
            <w:r>
              <w:rPr>
                <w:webHidden/>
              </w:rPr>
              <w:tab/>
            </w:r>
            <w:r>
              <w:rPr>
                <w:webHidden/>
              </w:rPr>
              <w:fldChar w:fldCharType="begin"/>
            </w:r>
            <w:r>
              <w:rPr>
                <w:webHidden/>
              </w:rPr>
              <w:instrText xml:space="preserve"> PAGEREF _Toc187411847 \h </w:instrText>
            </w:r>
            <w:r>
              <w:rPr>
                <w:webHidden/>
              </w:rPr>
            </w:r>
            <w:r>
              <w:rPr>
                <w:webHidden/>
              </w:rPr>
              <w:fldChar w:fldCharType="separate"/>
            </w:r>
            <w:r>
              <w:rPr>
                <w:webHidden/>
              </w:rPr>
              <w:t>32</w:t>
            </w:r>
            <w:r>
              <w:rPr>
                <w:webHidden/>
              </w:rPr>
              <w:fldChar w:fldCharType="end"/>
            </w:r>
          </w:hyperlink>
        </w:p>
        <w:p w14:paraId="0A13B3A2" w14:textId="18DDCEC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8" w:history="1">
            <w:r w:rsidRPr="009E333D">
              <w:rPr>
                <w:rStyle w:val="Hypertextovprepojenie"/>
                <w:noProof/>
              </w:rPr>
              <w:t>2.5.1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w:t>
            </w:r>
            <w:r>
              <w:rPr>
                <w:noProof/>
                <w:webHidden/>
              </w:rPr>
              <w:tab/>
            </w:r>
            <w:r>
              <w:rPr>
                <w:noProof/>
                <w:webHidden/>
              </w:rPr>
              <w:fldChar w:fldCharType="begin"/>
            </w:r>
            <w:r>
              <w:rPr>
                <w:noProof/>
                <w:webHidden/>
              </w:rPr>
              <w:instrText xml:space="preserve"> PAGEREF _Toc187411848 \h </w:instrText>
            </w:r>
            <w:r>
              <w:rPr>
                <w:noProof/>
                <w:webHidden/>
              </w:rPr>
            </w:r>
            <w:r>
              <w:rPr>
                <w:noProof/>
                <w:webHidden/>
              </w:rPr>
              <w:fldChar w:fldCharType="separate"/>
            </w:r>
            <w:r>
              <w:rPr>
                <w:noProof/>
                <w:webHidden/>
              </w:rPr>
              <w:t>32</w:t>
            </w:r>
            <w:r>
              <w:rPr>
                <w:noProof/>
                <w:webHidden/>
              </w:rPr>
              <w:fldChar w:fldCharType="end"/>
            </w:r>
          </w:hyperlink>
        </w:p>
        <w:p w14:paraId="30DF0347" w14:textId="7D4846A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9" w:history="1">
            <w:r w:rsidRPr="009E333D">
              <w:rPr>
                <w:rStyle w:val="Hypertextovprepojenie"/>
                <w:noProof/>
              </w:rPr>
              <w:t>2.5.2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Kontrolný a skúšobný plán</w:t>
            </w:r>
            <w:r>
              <w:rPr>
                <w:noProof/>
                <w:webHidden/>
              </w:rPr>
              <w:tab/>
            </w:r>
            <w:r>
              <w:rPr>
                <w:noProof/>
                <w:webHidden/>
              </w:rPr>
              <w:fldChar w:fldCharType="begin"/>
            </w:r>
            <w:r>
              <w:rPr>
                <w:noProof/>
                <w:webHidden/>
              </w:rPr>
              <w:instrText xml:space="preserve"> PAGEREF _Toc187411849 \h </w:instrText>
            </w:r>
            <w:r>
              <w:rPr>
                <w:noProof/>
                <w:webHidden/>
              </w:rPr>
            </w:r>
            <w:r>
              <w:rPr>
                <w:noProof/>
                <w:webHidden/>
              </w:rPr>
              <w:fldChar w:fldCharType="separate"/>
            </w:r>
            <w:r>
              <w:rPr>
                <w:noProof/>
                <w:webHidden/>
              </w:rPr>
              <w:t>32</w:t>
            </w:r>
            <w:r>
              <w:rPr>
                <w:noProof/>
                <w:webHidden/>
              </w:rPr>
              <w:fldChar w:fldCharType="end"/>
            </w:r>
          </w:hyperlink>
        </w:p>
        <w:p w14:paraId="768D81D2" w14:textId="17E5659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0" w:history="1">
            <w:r w:rsidRPr="009E333D">
              <w:rPr>
                <w:rStyle w:val="Hypertextovprepojenie"/>
                <w:noProof/>
              </w:rPr>
              <w:t>2.5.3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skúšky</w:t>
            </w:r>
            <w:r>
              <w:rPr>
                <w:noProof/>
                <w:webHidden/>
              </w:rPr>
              <w:tab/>
            </w:r>
            <w:r>
              <w:rPr>
                <w:noProof/>
                <w:webHidden/>
              </w:rPr>
              <w:fldChar w:fldCharType="begin"/>
            </w:r>
            <w:r>
              <w:rPr>
                <w:noProof/>
                <w:webHidden/>
              </w:rPr>
              <w:instrText xml:space="preserve"> PAGEREF _Toc187411850 \h </w:instrText>
            </w:r>
            <w:r>
              <w:rPr>
                <w:noProof/>
                <w:webHidden/>
              </w:rPr>
            </w:r>
            <w:r>
              <w:rPr>
                <w:noProof/>
                <w:webHidden/>
              </w:rPr>
              <w:fldChar w:fldCharType="separate"/>
            </w:r>
            <w:r>
              <w:rPr>
                <w:noProof/>
                <w:webHidden/>
              </w:rPr>
              <w:t>33</w:t>
            </w:r>
            <w:r>
              <w:rPr>
                <w:noProof/>
                <w:webHidden/>
              </w:rPr>
              <w:fldChar w:fldCharType="end"/>
            </w:r>
          </w:hyperlink>
        </w:p>
        <w:p w14:paraId="2DBA5CFC" w14:textId="227EF7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1" w:history="1">
            <w:r w:rsidRPr="009E333D">
              <w:rPr>
                <w:rStyle w:val="Hypertextovprepojenie"/>
                <w:noProof/>
              </w:rPr>
              <w:t>2.5.4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Ďalšie požiadavky</w:t>
            </w:r>
            <w:r>
              <w:rPr>
                <w:noProof/>
                <w:webHidden/>
              </w:rPr>
              <w:tab/>
            </w:r>
            <w:r>
              <w:rPr>
                <w:noProof/>
                <w:webHidden/>
              </w:rPr>
              <w:fldChar w:fldCharType="begin"/>
            </w:r>
            <w:r>
              <w:rPr>
                <w:noProof/>
                <w:webHidden/>
              </w:rPr>
              <w:instrText xml:space="preserve"> PAGEREF _Toc187411851 \h </w:instrText>
            </w:r>
            <w:r>
              <w:rPr>
                <w:noProof/>
                <w:webHidden/>
              </w:rPr>
            </w:r>
            <w:r>
              <w:rPr>
                <w:noProof/>
                <w:webHidden/>
              </w:rPr>
              <w:fldChar w:fldCharType="separate"/>
            </w:r>
            <w:r>
              <w:rPr>
                <w:noProof/>
                <w:webHidden/>
              </w:rPr>
              <w:t>37</w:t>
            </w:r>
            <w:r>
              <w:rPr>
                <w:noProof/>
                <w:webHidden/>
              </w:rPr>
              <w:fldChar w:fldCharType="end"/>
            </w:r>
          </w:hyperlink>
        </w:p>
        <w:p w14:paraId="618E0796" w14:textId="267CD7B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2" w:history="1">
            <w:r w:rsidRPr="009E333D">
              <w:rPr>
                <w:rStyle w:val="Hypertextovprepojenie"/>
                <w:noProof/>
              </w:rPr>
              <w:t>2.5.5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dokumentáciu kvality</w:t>
            </w:r>
            <w:r>
              <w:rPr>
                <w:noProof/>
                <w:webHidden/>
              </w:rPr>
              <w:tab/>
            </w:r>
            <w:r>
              <w:rPr>
                <w:noProof/>
                <w:webHidden/>
              </w:rPr>
              <w:fldChar w:fldCharType="begin"/>
            </w:r>
            <w:r>
              <w:rPr>
                <w:noProof/>
                <w:webHidden/>
              </w:rPr>
              <w:instrText xml:space="preserve"> PAGEREF _Toc187411852 \h </w:instrText>
            </w:r>
            <w:r>
              <w:rPr>
                <w:noProof/>
                <w:webHidden/>
              </w:rPr>
            </w:r>
            <w:r>
              <w:rPr>
                <w:noProof/>
                <w:webHidden/>
              </w:rPr>
              <w:fldChar w:fldCharType="separate"/>
            </w:r>
            <w:r>
              <w:rPr>
                <w:noProof/>
                <w:webHidden/>
              </w:rPr>
              <w:t>37</w:t>
            </w:r>
            <w:r>
              <w:rPr>
                <w:noProof/>
                <w:webHidden/>
              </w:rPr>
              <w:fldChar w:fldCharType="end"/>
            </w:r>
          </w:hyperlink>
        </w:p>
        <w:p w14:paraId="20C5EFBE" w14:textId="536E394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3" w:history="1">
            <w:r w:rsidRPr="009E333D">
              <w:rPr>
                <w:rStyle w:val="Hypertextovprepojenie"/>
              </w:rPr>
              <w:t>2.6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Skutočného Vyhotovenia (DSV)</w:t>
            </w:r>
            <w:r>
              <w:rPr>
                <w:webHidden/>
              </w:rPr>
              <w:tab/>
            </w:r>
            <w:r>
              <w:rPr>
                <w:webHidden/>
              </w:rPr>
              <w:fldChar w:fldCharType="begin"/>
            </w:r>
            <w:r>
              <w:rPr>
                <w:webHidden/>
              </w:rPr>
              <w:instrText xml:space="preserve"> PAGEREF _Toc187411853 \h </w:instrText>
            </w:r>
            <w:r>
              <w:rPr>
                <w:webHidden/>
              </w:rPr>
            </w:r>
            <w:r>
              <w:rPr>
                <w:webHidden/>
              </w:rPr>
              <w:fldChar w:fldCharType="separate"/>
            </w:r>
            <w:r>
              <w:rPr>
                <w:webHidden/>
              </w:rPr>
              <w:t>37</w:t>
            </w:r>
            <w:r>
              <w:rPr>
                <w:webHidden/>
              </w:rPr>
              <w:fldChar w:fldCharType="end"/>
            </w:r>
          </w:hyperlink>
        </w:p>
        <w:p w14:paraId="648B153A" w14:textId="227EA01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4" w:history="1">
            <w:r w:rsidRPr="009E333D">
              <w:rPr>
                <w:rStyle w:val="Hypertextovprepojenie"/>
              </w:rPr>
              <w:t>2.7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Preberania Diela/častí diela</w:t>
            </w:r>
            <w:r>
              <w:rPr>
                <w:webHidden/>
              </w:rPr>
              <w:tab/>
            </w:r>
            <w:r>
              <w:rPr>
                <w:webHidden/>
              </w:rPr>
              <w:fldChar w:fldCharType="begin"/>
            </w:r>
            <w:r>
              <w:rPr>
                <w:webHidden/>
              </w:rPr>
              <w:instrText xml:space="preserve"> PAGEREF _Toc187411854 \h </w:instrText>
            </w:r>
            <w:r>
              <w:rPr>
                <w:webHidden/>
              </w:rPr>
            </w:r>
            <w:r>
              <w:rPr>
                <w:webHidden/>
              </w:rPr>
              <w:fldChar w:fldCharType="separate"/>
            </w:r>
            <w:r>
              <w:rPr>
                <w:webHidden/>
              </w:rPr>
              <w:t>38</w:t>
            </w:r>
            <w:r>
              <w:rPr>
                <w:webHidden/>
              </w:rPr>
              <w:fldChar w:fldCharType="end"/>
            </w:r>
          </w:hyperlink>
        </w:p>
        <w:p w14:paraId="46BA3DAB" w14:textId="21173D4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5" w:history="1">
            <w:r w:rsidRPr="009E333D">
              <w:rPr>
                <w:rStyle w:val="Hypertextovprepojenie"/>
                <w:noProof/>
              </w:rPr>
              <w:t>2.7.1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potrebná k prebratiu, predčasnému užívaniu alebo skúšobnej prevádzke</w:t>
            </w:r>
            <w:r>
              <w:rPr>
                <w:noProof/>
                <w:webHidden/>
              </w:rPr>
              <w:tab/>
            </w:r>
            <w:r>
              <w:rPr>
                <w:noProof/>
                <w:webHidden/>
              </w:rPr>
              <w:fldChar w:fldCharType="begin"/>
            </w:r>
            <w:r>
              <w:rPr>
                <w:noProof/>
                <w:webHidden/>
              </w:rPr>
              <w:instrText xml:space="preserve"> PAGEREF _Toc187411855 \h </w:instrText>
            </w:r>
            <w:r>
              <w:rPr>
                <w:noProof/>
                <w:webHidden/>
              </w:rPr>
            </w:r>
            <w:r>
              <w:rPr>
                <w:noProof/>
                <w:webHidden/>
              </w:rPr>
              <w:fldChar w:fldCharType="separate"/>
            </w:r>
            <w:r>
              <w:rPr>
                <w:noProof/>
                <w:webHidden/>
              </w:rPr>
              <w:t>39</w:t>
            </w:r>
            <w:r>
              <w:rPr>
                <w:noProof/>
                <w:webHidden/>
              </w:rPr>
              <w:fldChar w:fldCharType="end"/>
            </w:r>
          </w:hyperlink>
        </w:p>
        <w:p w14:paraId="71DC9CAA" w14:textId="48634643"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6" w:history="1">
            <w:r w:rsidRPr="009E333D">
              <w:rPr>
                <w:rStyle w:val="Hypertextovprepojenie"/>
                <w:noProof/>
              </w:rPr>
              <w:t>2.7.2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Ďalšia dokumentácia k preberaniu Diela</w:t>
            </w:r>
            <w:r>
              <w:rPr>
                <w:noProof/>
                <w:webHidden/>
              </w:rPr>
              <w:tab/>
            </w:r>
            <w:r>
              <w:rPr>
                <w:noProof/>
                <w:webHidden/>
              </w:rPr>
              <w:fldChar w:fldCharType="begin"/>
            </w:r>
            <w:r>
              <w:rPr>
                <w:noProof/>
                <w:webHidden/>
              </w:rPr>
              <w:instrText xml:space="preserve"> PAGEREF _Toc187411856 \h </w:instrText>
            </w:r>
            <w:r>
              <w:rPr>
                <w:noProof/>
                <w:webHidden/>
              </w:rPr>
            </w:r>
            <w:r>
              <w:rPr>
                <w:noProof/>
                <w:webHidden/>
              </w:rPr>
              <w:fldChar w:fldCharType="separate"/>
            </w:r>
            <w:r>
              <w:rPr>
                <w:noProof/>
                <w:webHidden/>
              </w:rPr>
              <w:t>42</w:t>
            </w:r>
            <w:r>
              <w:rPr>
                <w:noProof/>
                <w:webHidden/>
              </w:rPr>
              <w:fldChar w:fldCharType="end"/>
            </w:r>
          </w:hyperlink>
        </w:p>
        <w:p w14:paraId="377313E7" w14:textId="72008B5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7" w:history="1">
            <w:r w:rsidRPr="009E333D">
              <w:rPr>
                <w:rStyle w:val="Hypertextovprepojenie"/>
                <w:noProof/>
              </w:rPr>
              <w:t>2.7.3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Prevádzkové poriadky a príručky pre prevádzku a údržbu</w:t>
            </w:r>
            <w:r>
              <w:rPr>
                <w:noProof/>
                <w:webHidden/>
              </w:rPr>
              <w:tab/>
            </w:r>
            <w:r>
              <w:rPr>
                <w:noProof/>
                <w:webHidden/>
              </w:rPr>
              <w:fldChar w:fldCharType="begin"/>
            </w:r>
            <w:r>
              <w:rPr>
                <w:noProof/>
                <w:webHidden/>
              </w:rPr>
              <w:instrText xml:space="preserve"> PAGEREF _Toc187411857 \h </w:instrText>
            </w:r>
            <w:r>
              <w:rPr>
                <w:noProof/>
                <w:webHidden/>
              </w:rPr>
            </w:r>
            <w:r>
              <w:rPr>
                <w:noProof/>
                <w:webHidden/>
              </w:rPr>
              <w:fldChar w:fldCharType="separate"/>
            </w:r>
            <w:r>
              <w:rPr>
                <w:noProof/>
                <w:webHidden/>
              </w:rPr>
              <w:t>43</w:t>
            </w:r>
            <w:r>
              <w:rPr>
                <w:noProof/>
                <w:webHidden/>
              </w:rPr>
              <w:fldChar w:fldCharType="end"/>
            </w:r>
          </w:hyperlink>
        </w:p>
        <w:p w14:paraId="54CF5F5B" w14:textId="1BD8E95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8" w:history="1">
            <w:r w:rsidRPr="009E333D">
              <w:rPr>
                <w:rStyle w:val="Hypertextovprepojenie"/>
                <w:noProof/>
              </w:rPr>
              <w:t>2.7.4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Školenia</w:t>
            </w:r>
            <w:r>
              <w:rPr>
                <w:noProof/>
                <w:webHidden/>
              </w:rPr>
              <w:tab/>
            </w:r>
            <w:r>
              <w:rPr>
                <w:noProof/>
                <w:webHidden/>
              </w:rPr>
              <w:fldChar w:fldCharType="begin"/>
            </w:r>
            <w:r>
              <w:rPr>
                <w:noProof/>
                <w:webHidden/>
              </w:rPr>
              <w:instrText xml:space="preserve"> PAGEREF _Toc187411858 \h </w:instrText>
            </w:r>
            <w:r>
              <w:rPr>
                <w:noProof/>
                <w:webHidden/>
              </w:rPr>
            </w:r>
            <w:r>
              <w:rPr>
                <w:noProof/>
                <w:webHidden/>
              </w:rPr>
              <w:fldChar w:fldCharType="separate"/>
            </w:r>
            <w:r>
              <w:rPr>
                <w:noProof/>
                <w:webHidden/>
              </w:rPr>
              <w:t>45</w:t>
            </w:r>
            <w:r>
              <w:rPr>
                <w:noProof/>
                <w:webHidden/>
              </w:rPr>
              <w:fldChar w:fldCharType="end"/>
            </w:r>
          </w:hyperlink>
        </w:p>
        <w:p w14:paraId="328A091D" w14:textId="7D07755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9" w:history="1">
            <w:r w:rsidRPr="009E333D">
              <w:rPr>
                <w:rStyle w:val="Hypertextovprepojenie"/>
                <w:noProof/>
              </w:rPr>
              <w:t>2.7.5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Doladenie systému cestnej dopravnej signalizácie (CDS)</w:t>
            </w:r>
            <w:r>
              <w:rPr>
                <w:noProof/>
                <w:webHidden/>
              </w:rPr>
              <w:tab/>
            </w:r>
            <w:r>
              <w:rPr>
                <w:noProof/>
                <w:webHidden/>
              </w:rPr>
              <w:fldChar w:fldCharType="begin"/>
            </w:r>
            <w:r>
              <w:rPr>
                <w:noProof/>
                <w:webHidden/>
              </w:rPr>
              <w:instrText xml:space="preserve"> PAGEREF _Toc187411859 \h </w:instrText>
            </w:r>
            <w:r>
              <w:rPr>
                <w:noProof/>
                <w:webHidden/>
              </w:rPr>
            </w:r>
            <w:r>
              <w:rPr>
                <w:noProof/>
                <w:webHidden/>
              </w:rPr>
              <w:fldChar w:fldCharType="separate"/>
            </w:r>
            <w:r>
              <w:rPr>
                <w:noProof/>
                <w:webHidden/>
              </w:rPr>
              <w:t>45</w:t>
            </w:r>
            <w:r>
              <w:rPr>
                <w:noProof/>
                <w:webHidden/>
              </w:rPr>
              <w:fldChar w:fldCharType="end"/>
            </w:r>
          </w:hyperlink>
        </w:p>
        <w:p w14:paraId="748C7C51" w14:textId="39722A7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0" w:history="1">
            <w:r w:rsidRPr="009E333D">
              <w:rPr>
                <w:rStyle w:val="Hypertextovprepojenie"/>
              </w:rPr>
              <w:t>2.8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Geodetická Dokumentácia</w:t>
            </w:r>
            <w:r>
              <w:rPr>
                <w:webHidden/>
              </w:rPr>
              <w:tab/>
            </w:r>
            <w:r>
              <w:rPr>
                <w:webHidden/>
              </w:rPr>
              <w:fldChar w:fldCharType="begin"/>
            </w:r>
            <w:r>
              <w:rPr>
                <w:webHidden/>
              </w:rPr>
              <w:instrText xml:space="preserve"> PAGEREF _Toc187411860 \h </w:instrText>
            </w:r>
            <w:r>
              <w:rPr>
                <w:webHidden/>
              </w:rPr>
            </w:r>
            <w:r>
              <w:rPr>
                <w:webHidden/>
              </w:rPr>
              <w:fldChar w:fldCharType="separate"/>
            </w:r>
            <w:r>
              <w:rPr>
                <w:webHidden/>
              </w:rPr>
              <w:t>46</w:t>
            </w:r>
            <w:r>
              <w:rPr>
                <w:webHidden/>
              </w:rPr>
              <w:fldChar w:fldCharType="end"/>
            </w:r>
          </w:hyperlink>
        </w:p>
        <w:p w14:paraId="4C8A2703" w14:textId="6528208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1" w:history="1">
            <w:r w:rsidRPr="009E333D">
              <w:rPr>
                <w:rStyle w:val="Hypertextovprepojenie"/>
                <w:noProof/>
              </w:rPr>
              <w:t>2.8.1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a kartografické práce počas realizácie Diela</w:t>
            </w:r>
            <w:r>
              <w:rPr>
                <w:noProof/>
                <w:webHidden/>
              </w:rPr>
              <w:tab/>
            </w:r>
            <w:r>
              <w:rPr>
                <w:noProof/>
                <w:webHidden/>
              </w:rPr>
              <w:fldChar w:fldCharType="begin"/>
            </w:r>
            <w:r>
              <w:rPr>
                <w:noProof/>
                <w:webHidden/>
              </w:rPr>
              <w:instrText xml:space="preserve"> PAGEREF _Toc187411861 \h </w:instrText>
            </w:r>
            <w:r>
              <w:rPr>
                <w:noProof/>
                <w:webHidden/>
              </w:rPr>
            </w:r>
            <w:r>
              <w:rPr>
                <w:noProof/>
                <w:webHidden/>
              </w:rPr>
              <w:fldChar w:fldCharType="separate"/>
            </w:r>
            <w:r>
              <w:rPr>
                <w:noProof/>
                <w:webHidden/>
              </w:rPr>
              <w:t>46</w:t>
            </w:r>
            <w:r>
              <w:rPr>
                <w:noProof/>
                <w:webHidden/>
              </w:rPr>
              <w:fldChar w:fldCharType="end"/>
            </w:r>
          </w:hyperlink>
        </w:p>
        <w:p w14:paraId="6B077408" w14:textId="3307B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2" w:history="1">
            <w:r w:rsidRPr="009E333D">
              <w:rPr>
                <w:rStyle w:val="Hypertextovprepojenie"/>
                <w:noProof/>
              </w:rPr>
              <w:t>2.8.2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zameranie skutočného realizovania</w:t>
            </w:r>
            <w:r>
              <w:rPr>
                <w:noProof/>
                <w:webHidden/>
              </w:rPr>
              <w:tab/>
            </w:r>
            <w:r>
              <w:rPr>
                <w:noProof/>
                <w:webHidden/>
              </w:rPr>
              <w:fldChar w:fldCharType="begin"/>
            </w:r>
            <w:r>
              <w:rPr>
                <w:noProof/>
                <w:webHidden/>
              </w:rPr>
              <w:instrText xml:space="preserve"> PAGEREF _Toc187411862 \h </w:instrText>
            </w:r>
            <w:r>
              <w:rPr>
                <w:noProof/>
                <w:webHidden/>
              </w:rPr>
            </w:r>
            <w:r>
              <w:rPr>
                <w:noProof/>
                <w:webHidden/>
              </w:rPr>
              <w:fldChar w:fldCharType="separate"/>
            </w:r>
            <w:r>
              <w:rPr>
                <w:noProof/>
                <w:webHidden/>
              </w:rPr>
              <w:t>47</w:t>
            </w:r>
            <w:r>
              <w:rPr>
                <w:noProof/>
                <w:webHidden/>
              </w:rPr>
              <w:fldChar w:fldCharType="end"/>
            </w:r>
          </w:hyperlink>
        </w:p>
        <w:p w14:paraId="17FB3DDC" w14:textId="3A720DE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3" w:history="1">
            <w:r w:rsidRPr="009E333D">
              <w:rPr>
                <w:rStyle w:val="Hypertextovprepojenie"/>
                <w:noProof/>
              </w:rPr>
              <w:t>2.8.3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Geometrické plány</w:t>
            </w:r>
            <w:r>
              <w:rPr>
                <w:noProof/>
                <w:webHidden/>
              </w:rPr>
              <w:tab/>
            </w:r>
            <w:r>
              <w:rPr>
                <w:noProof/>
                <w:webHidden/>
              </w:rPr>
              <w:fldChar w:fldCharType="begin"/>
            </w:r>
            <w:r>
              <w:rPr>
                <w:noProof/>
                <w:webHidden/>
              </w:rPr>
              <w:instrText xml:space="preserve"> PAGEREF _Toc187411863 \h </w:instrText>
            </w:r>
            <w:r>
              <w:rPr>
                <w:noProof/>
                <w:webHidden/>
              </w:rPr>
            </w:r>
            <w:r>
              <w:rPr>
                <w:noProof/>
                <w:webHidden/>
              </w:rPr>
              <w:fldChar w:fldCharType="separate"/>
            </w:r>
            <w:r>
              <w:rPr>
                <w:noProof/>
                <w:webHidden/>
              </w:rPr>
              <w:t>49</w:t>
            </w:r>
            <w:r>
              <w:rPr>
                <w:noProof/>
                <w:webHidden/>
              </w:rPr>
              <w:fldChar w:fldCharType="end"/>
            </w:r>
          </w:hyperlink>
        </w:p>
        <w:p w14:paraId="1C80EA94" w14:textId="544CB90B"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4" w:history="1">
            <w:r w:rsidRPr="009E333D">
              <w:rPr>
                <w:rStyle w:val="Hypertextovprepojenie"/>
              </w:rPr>
              <w:t>2.9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Inžinierska Činnosť</w:t>
            </w:r>
            <w:r>
              <w:rPr>
                <w:webHidden/>
              </w:rPr>
              <w:tab/>
            </w:r>
            <w:r>
              <w:rPr>
                <w:webHidden/>
              </w:rPr>
              <w:fldChar w:fldCharType="begin"/>
            </w:r>
            <w:r>
              <w:rPr>
                <w:webHidden/>
              </w:rPr>
              <w:instrText xml:space="preserve"> PAGEREF _Toc187411864 \h </w:instrText>
            </w:r>
            <w:r>
              <w:rPr>
                <w:webHidden/>
              </w:rPr>
            </w:r>
            <w:r>
              <w:rPr>
                <w:webHidden/>
              </w:rPr>
              <w:fldChar w:fldCharType="separate"/>
            </w:r>
            <w:r>
              <w:rPr>
                <w:webHidden/>
              </w:rPr>
              <w:t>50</w:t>
            </w:r>
            <w:r>
              <w:rPr>
                <w:webHidden/>
              </w:rPr>
              <w:fldChar w:fldCharType="end"/>
            </w:r>
          </w:hyperlink>
        </w:p>
        <w:p w14:paraId="18B3F873" w14:textId="1F1EF3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5" w:history="1">
            <w:r w:rsidRPr="009E333D">
              <w:rPr>
                <w:rStyle w:val="Hypertextovprepojenie"/>
                <w:noProof/>
              </w:rPr>
              <w:t>2.9.1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 na inžiniersku činnosť</w:t>
            </w:r>
            <w:r>
              <w:rPr>
                <w:noProof/>
                <w:webHidden/>
              </w:rPr>
              <w:tab/>
            </w:r>
            <w:r>
              <w:rPr>
                <w:noProof/>
                <w:webHidden/>
              </w:rPr>
              <w:fldChar w:fldCharType="begin"/>
            </w:r>
            <w:r>
              <w:rPr>
                <w:noProof/>
                <w:webHidden/>
              </w:rPr>
              <w:instrText xml:space="preserve"> PAGEREF _Toc187411865 \h </w:instrText>
            </w:r>
            <w:r>
              <w:rPr>
                <w:noProof/>
                <w:webHidden/>
              </w:rPr>
            </w:r>
            <w:r>
              <w:rPr>
                <w:noProof/>
                <w:webHidden/>
              </w:rPr>
              <w:fldChar w:fldCharType="separate"/>
            </w:r>
            <w:r>
              <w:rPr>
                <w:noProof/>
                <w:webHidden/>
              </w:rPr>
              <w:t>50</w:t>
            </w:r>
            <w:r>
              <w:rPr>
                <w:noProof/>
                <w:webHidden/>
              </w:rPr>
              <w:fldChar w:fldCharType="end"/>
            </w:r>
          </w:hyperlink>
        </w:p>
        <w:p w14:paraId="4B4F0E98" w14:textId="110820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6" w:history="1">
            <w:r w:rsidRPr="009E333D">
              <w:rPr>
                <w:rStyle w:val="Hypertextovprepojenie"/>
                <w:noProof/>
              </w:rPr>
              <w:t>2.9.2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Majetkovoprávne vysporiadanie</w:t>
            </w:r>
            <w:r>
              <w:rPr>
                <w:noProof/>
                <w:webHidden/>
              </w:rPr>
              <w:tab/>
            </w:r>
            <w:r>
              <w:rPr>
                <w:noProof/>
                <w:webHidden/>
              </w:rPr>
              <w:fldChar w:fldCharType="begin"/>
            </w:r>
            <w:r>
              <w:rPr>
                <w:noProof/>
                <w:webHidden/>
              </w:rPr>
              <w:instrText xml:space="preserve"> PAGEREF _Toc187411866 \h </w:instrText>
            </w:r>
            <w:r>
              <w:rPr>
                <w:noProof/>
                <w:webHidden/>
              </w:rPr>
            </w:r>
            <w:r>
              <w:rPr>
                <w:noProof/>
                <w:webHidden/>
              </w:rPr>
              <w:fldChar w:fldCharType="separate"/>
            </w:r>
            <w:r>
              <w:rPr>
                <w:noProof/>
                <w:webHidden/>
              </w:rPr>
              <w:t>50</w:t>
            </w:r>
            <w:r>
              <w:rPr>
                <w:noProof/>
                <w:webHidden/>
              </w:rPr>
              <w:fldChar w:fldCharType="end"/>
            </w:r>
          </w:hyperlink>
        </w:p>
        <w:p w14:paraId="32EFCD9D" w14:textId="5EF5A954"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67" w:history="1">
            <w:r w:rsidRPr="009E333D">
              <w:rPr>
                <w:rStyle w:val="Hypertextovprepojenie"/>
              </w:rPr>
              <w:t>3</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REALIZÁCIA DIELA</w:t>
            </w:r>
            <w:r>
              <w:rPr>
                <w:webHidden/>
              </w:rPr>
              <w:tab/>
            </w:r>
            <w:r>
              <w:rPr>
                <w:webHidden/>
              </w:rPr>
              <w:fldChar w:fldCharType="begin"/>
            </w:r>
            <w:r>
              <w:rPr>
                <w:webHidden/>
              </w:rPr>
              <w:instrText xml:space="preserve"> PAGEREF _Toc187411867 \h </w:instrText>
            </w:r>
            <w:r>
              <w:rPr>
                <w:webHidden/>
              </w:rPr>
            </w:r>
            <w:r>
              <w:rPr>
                <w:webHidden/>
              </w:rPr>
              <w:fldChar w:fldCharType="separate"/>
            </w:r>
            <w:r>
              <w:rPr>
                <w:webHidden/>
              </w:rPr>
              <w:t>52</w:t>
            </w:r>
            <w:r>
              <w:rPr>
                <w:webHidden/>
              </w:rPr>
              <w:fldChar w:fldCharType="end"/>
            </w:r>
          </w:hyperlink>
        </w:p>
        <w:p w14:paraId="34AFC532" w14:textId="75FFFBA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8" w:history="1">
            <w:r w:rsidRPr="009E333D">
              <w:rPr>
                <w:rStyle w:val="Hypertextovprepojenie"/>
              </w:rPr>
              <w:t>3.1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Realizácia stavebných prác</w:t>
            </w:r>
            <w:r>
              <w:rPr>
                <w:webHidden/>
              </w:rPr>
              <w:tab/>
            </w:r>
            <w:r>
              <w:rPr>
                <w:webHidden/>
              </w:rPr>
              <w:fldChar w:fldCharType="begin"/>
            </w:r>
            <w:r>
              <w:rPr>
                <w:webHidden/>
              </w:rPr>
              <w:instrText xml:space="preserve"> PAGEREF _Toc187411868 \h </w:instrText>
            </w:r>
            <w:r>
              <w:rPr>
                <w:webHidden/>
              </w:rPr>
            </w:r>
            <w:r>
              <w:rPr>
                <w:webHidden/>
              </w:rPr>
              <w:fldChar w:fldCharType="separate"/>
            </w:r>
            <w:r>
              <w:rPr>
                <w:webHidden/>
              </w:rPr>
              <w:t>52</w:t>
            </w:r>
            <w:r>
              <w:rPr>
                <w:webHidden/>
              </w:rPr>
              <w:fldChar w:fldCharType="end"/>
            </w:r>
          </w:hyperlink>
        </w:p>
        <w:p w14:paraId="562CDBBD" w14:textId="6C035FC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9" w:history="1">
            <w:r w:rsidRPr="009E333D">
              <w:rPr>
                <w:rStyle w:val="Hypertextovprepojenie"/>
                <w:noProof/>
              </w:rPr>
              <w:t>3.1.1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_Toc187411869 \h </w:instrText>
            </w:r>
            <w:r>
              <w:rPr>
                <w:noProof/>
                <w:webHidden/>
              </w:rPr>
            </w:r>
            <w:r>
              <w:rPr>
                <w:noProof/>
                <w:webHidden/>
              </w:rPr>
              <w:fldChar w:fldCharType="separate"/>
            </w:r>
            <w:r>
              <w:rPr>
                <w:noProof/>
                <w:webHidden/>
              </w:rPr>
              <w:t>52</w:t>
            </w:r>
            <w:r>
              <w:rPr>
                <w:noProof/>
                <w:webHidden/>
              </w:rPr>
              <w:fldChar w:fldCharType="end"/>
            </w:r>
          </w:hyperlink>
        </w:p>
        <w:p w14:paraId="11F6D3EE" w14:textId="21F0A5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0" w:history="1">
            <w:r w:rsidRPr="009E333D">
              <w:rPr>
                <w:rStyle w:val="Hypertextovprepojenie"/>
                <w:noProof/>
              </w:rPr>
              <w:t>3.1.2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Výzisk materiálov a zariadení</w:t>
            </w:r>
            <w:r>
              <w:rPr>
                <w:noProof/>
                <w:webHidden/>
              </w:rPr>
              <w:tab/>
            </w:r>
            <w:r>
              <w:rPr>
                <w:noProof/>
                <w:webHidden/>
              </w:rPr>
              <w:fldChar w:fldCharType="begin"/>
            </w:r>
            <w:r>
              <w:rPr>
                <w:noProof/>
                <w:webHidden/>
              </w:rPr>
              <w:instrText xml:space="preserve"> PAGEREF _Toc187411870 \h </w:instrText>
            </w:r>
            <w:r>
              <w:rPr>
                <w:noProof/>
                <w:webHidden/>
              </w:rPr>
            </w:r>
            <w:r>
              <w:rPr>
                <w:noProof/>
                <w:webHidden/>
              </w:rPr>
              <w:fldChar w:fldCharType="separate"/>
            </w:r>
            <w:r>
              <w:rPr>
                <w:noProof/>
                <w:webHidden/>
              </w:rPr>
              <w:t>53</w:t>
            </w:r>
            <w:r>
              <w:rPr>
                <w:noProof/>
                <w:webHidden/>
              </w:rPr>
              <w:fldChar w:fldCharType="end"/>
            </w:r>
          </w:hyperlink>
        </w:p>
        <w:p w14:paraId="452D0503" w14:textId="77D741E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1" w:history="1">
            <w:r w:rsidRPr="009E333D">
              <w:rPr>
                <w:rStyle w:val="Hypertextovprepojenie"/>
                <w:noProof/>
              </w:rPr>
              <w:t>3.1.3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Povolenia, Licencie, Súhlasy</w:t>
            </w:r>
            <w:r>
              <w:rPr>
                <w:noProof/>
                <w:webHidden/>
              </w:rPr>
              <w:tab/>
            </w:r>
            <w:r>
              <w:rPr>
                <w:noProof/>
                <w:webHidden/>
              </w:rPr>
              <w:fldChar w:fldCharType="begin"/>
            </w:r>
            <w:r>
              <w:rPr>
                <w:noProof/>
                <w:webHidden/>
              </w:rPr>
              <w:instrText xml:space="preserve"> PAGEREF _Toc187411871 \h </w:instrText>
            </w:r>
            <w:r>
              <w:rPr>
                <w:noProof/>
                <w:webHidden/>
              </w:rPr>
            </w:r>
            <w:r>
              <w:rPr>
                <w:noProof/>
                <w:webHidden/>
              </w:rPr>
              <w:fldChar w:fldCharType="separate"/>
            </w:r>
            <w:r>
              <w:rPr>
                <w:noProof/>
                <w:webHidden/>
              </w:rPr>
              <w:t>53</w:t>
            </w:r>
            <w:r>
              <w:rPr>
                <w:noProof/>
                <w:webHidden/>
              </w:rPr>
              <w:fldChar w:fldCharType="end"/>
            </w:r>
          </w:hyperlink>
        </w:p>
        <w:p w14:paraId="6B261CBA" w14:textId="7D7273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2" w:history="1">
            <w:r w:rsidRPr="009E333D">
              <w:rPr>
                <w:rStyle w:val="Hypertextovprepojenie"/>
                <w:noProof/>
              </w:rPr>
              <w:t>3.1.4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Monitorovanie existujúcich ciest, dráh a objektov</w:t>
            </w:r>
            <w:r>
              <w:rPr>
                <w:noProof/>
                <w:webHidden/>
              </w:rPr>
              <w:tab/>
            </w:r>
            <w:r>
              <w:rPr>
                <w:noProof/>
                <w:webHidden/>
              </w:rPr>
              <w:fldChar w:fldCharType="begin"/>
            </w:r>
            <w:r>
              <w:rPr>
                <w:noProof/>
                <w:webHidden/>
              </w:rPr>
              <w:instrText xml:space="preserve"> PAGEREF _Toc187411872 \h </w:instrText>
            </w:r>
            <w:r>
              <w:rPr>
                <w:noProof/>
                <w:webHidden/>
              </w:rPr>
            </w:r>
            <w:r>
              <w:rPr>
                <w:noProof/>
                <w:webHidden/>
              </w:rPr>
              <w:fldChar w:fldCharType="separate"/>
            </w:r>
            <w:r>
              <w:rPr>
                <w:noProof/>
                <w:webHidden/>
              </w:rPr>
              <w:t>54</w:t>
            </w:r>
            <w:r>
              <w:rPr>
                <w:noProof/>
                <w:webHidden/>
              </w:rPr>
              <w:fldChar w:fldCharType="end"/>
            </w:r>
          </w:hyperlink>
        </w:p>
        <w:p w14:paraId="30290734" w14:textId="7DD66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3" w:history="1">
            <w:r w:rsidRPr="009E333D">
              <w:rPr>
                <w:rStyle w:val="Hypertextovprepojenie"/>
                <w:noProof/>
              </w:rPr>
              <w:t>3.1.5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Prístupové cesty a dočasné uzávery</w:t>
            </w:r>
            <w:r>
              <w:rPr>
                <w:noProof/>
                <w:webHidden/>
              </w:rPr>
              <w:tab/>
            </w:r>
            <w:r>
              <w:rPr>
                <w:noProof/>
                <w:webHidden/>
              </w:rPr>
              <w:fldChar w:fldCharType="begin"/>
            </w:r>
            <w:r>
              <w:rPr>
                <w:noProof/>
                <w:webHidden/>
              </w:rPr>
              <w:instrText xml:space="preserve"> PAGEREF _Toc187411873 \h </w:instrText>
            </w:r>
            <w:r>
              <w:rPr>
                <w:noProof/>
                <w:webHidden/>
              </w:rPr>
            </w:r>
            <w:r>
              <w:rPr>
                <w:noProof/>
                <w:webHidden/>
              </w:rPr>
              <w:fldChar w:fldCharType="separate"/>
            </w:r>
            <w:r>
              <w:rPr>
                <w:noProof/>
                <w:webHidden/>
              </w:rPr>
              <w:t>54</w:t>
            </w:r>
            <w:r>
              <w:rPr>
                <w:noProof/>
                <w:webHidden/>
              </w:rPr>
              <w:fldChar w:fldCharType="end"/>
            </w:r>
          </w:hyperlink>
        </w:p>
        <w:p w14:paraId="310624A4" w14:textId="239D33C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4" w:history="1">
            <w:r w:rsidRPr="009E333D">
              <w:rPr>
                <w:rStyle w:val="Hypertextovprepojenie"/>
                <w:noProof/>
              </w:rPr>
              <w:t>3.1.6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Prepojenie s existujúcimi objektmi</w:t>
            </w:r>
            <w:r>
              <w:rPr>
                <w:noProof/>
                <w:webHidden/>
              </w:rPr>
              <w:tab/>
            </w:r>
            <w:r>
              <w:rPr>
                <w:noProof/>
                <w:webHidden/>
              </w:rPr>
              <w:fldChar w:fldCharType="begin"/>
            </w:r>
            <w:r>
              <w:rPr>
                <w:noProof/>
                <w:webHidden/>
              </w:rPr>
              <w:instrText xml:space="preserve"> PAGEREF _Toc187411874 \h </w:instrText>
            </w:r>
            <w:r>
              <w:rPr>
                <w:noProof/>
                <w:webHidden/>
              </w:rPr>
            </w:r>
            <w:r>
              <w:rPr>
                <w:noProof/>
                <w:webHidden/>
              </w:rPr>
              <w:fldChar w:fldCharType="separate"/>
            </w:r>
            <w:r>
              <w:rPr>
                <w:noProof/>
                <w:webHidden/>
              </w:rPr>
              <w:t>55</w:t>
            </w:r>
            <w:r>
              <w:rPr>
                <w:noProof/>
                <w:webHidden/>
              </w:rPr>
              <w:fldChar w:fldCharType="end"/>
            </w:r>
          </w:hyperlink>
        </w:p>
        <w:p w14:paraId="53B87DBF" w14:textId="333AB29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5" w:history="1">
            <w:r w:rsidRPr="009E333D">
              <w:rPr>
                <w:rStyle w:val="Hypertextovprepojenie"/>
                <w:noProof/>
              </w:rPr>
              <w:t>3.1.7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oplotenie</w:t>
            </w:r>
            <w:r>
              <w:rPr>
                <w:noProof/>
                <w:webHidden/>
              </w:rPr>
              <w:tab/>
            </w:r>
            <w:r>
              <w:rPr>
                <w:noProof/>
                <w:webHidden/>
              </w:rPr>
              <w:fldChar w:fldCharType="begin"/>
            </w:r>
            <w:r>
              <w:rPr>
                <w:noProof/>
                <w:webHidden/>
              </w:rPr>
              <w:instrText xml:space="preserve"> PAGEREF _Toc187411875 \h </w:instrText>
            </w:r>
            <w:r>
              <w:rPr>
                <w:noProof/>
                <w:webHidden/>
              </w:rPr>
            </w:r>
            <w:r>
              <w:rPr>
                <w:noProof/>
                <w:webHidden/>
              </w:rPr>
              <w:fldChar w:fldCharType="separate"/>
            </w:r>
            <w:r>
              <w:rPr>
                <w:noProof/>
                <w:webHidden/>
              </w:rPr>
              <w:t>55</w:t>
            </w:r>
            <w:r>
              <w:rPr>
                <w:noProof/>
                <w:webHidden/>
              </w:rPr>
              <w:fldChar w:fldCharType="end"/>
            </w:r>
          </w:hyperlink>
        </w:p>
        <w:p w14:paraId="67BCDDE1" w14:textId="6AD3697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6" w:history="1">
            <w:r w:rsidRPr="009E333D">
              <w:rPr>
                <w:rStyle w:val="Hypertextovprepojenie"/>
                <w:noProof/>
              </w:rPr>
              <w:t>3.1.8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inžinierske siete a objekty</w:t>
            </w:r>
            <w:r>
              <w:rPr>
                <w:noProof/>
                <w:webHidden/>
              </w:rPr>
              <w:tab/>
            </w:r>
            <w:r>
              <w:rPr>
                <w:noProof/>
                <w:webHidden/>
              </w:rPr>
              <w:fldChar w:fldCharType="begin"/>
            </w:r>
            <w:r>
              <w:rPr>
                <w:noProof/>
                <w:webHidden/>
              </w:rPr>
              <w:instrText xml:space="preserve"> PAGEREF _Toc187411876 \h </w:instrText>
            </w:r>
            <w:r>
              <w:rPr>
                <w:noProof/>
                <w:webHidden/>
              </w:rPr>
            </w:r>
            <w:r>
              <w:rPr>
                <w:noProof/>
                <w:webHidden/>
              </w:rPr>
              <w:fldChar w:fldCharType="separate"/>
            </w:r>
            <w:r>
              <w:rPr>
                <w:noProof/>
                <w:webHidden/>
              </w:rPr>
              <w:t>55</w:t>
            </w:r>
            <w:r>
              <w:rPr>
                <w:noProof/>
                <w:webHidden/>
              </w:rPr>
              <w:fldChar w:fldCharType="end"/>
            </w:r>
          </w:hyperlink>
        </w:p>
        <w:p w14:paraId="5398E43E" w14:textId="6BD8E0F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7" w:history="1">
            <w:r w:rsidRPr="009E333D">
              <w:rPr>
                <w:rStyle w:val="Hypertextovprepojenie"/>
                <w:noProof/>
              </w:rPr>
              <w:t>3.1.9</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Vegetačný kryt trate</w:t>
            </w:r>
            <w:r>
              <w:rPr>
                <w:noProof/>
                <w:webHidden/>
              </w:rPr>
              <w:tab/>
            </w:r>
            <w:r>
              <w:rPr>
                <w:noProof/>
                <w:webHidden/>
              </w:rPr>
              <w:fldChar w:fldCharType="begin"/>
            </w:r>
            <w:r>
              <w:rPr>
                <w:noProof/>
                <w:webHidden/>
              </w:rPr>
              <w:instrText xml:space="preserve"> PAGEREF _Toc187411877 \h </w:instrText>
            </w:r>
            <w:r>
              <w:rPr>
                <w:noProof/>
                <w:webHidden/>
              </w:rPr>
            </w:r>
            <w:r>
              <w:rPr>
                <w:noProof/>
                <w:webHidden/>
              </w:rPr>
              <w:fldChar w:fldCharType="separate"/>
            </w:r>
            <w:r>
              <w:rPr>
                <w:noProof/>
                <w:webHidden/>
              </w:rPr>
              <w:t>55</w:t>
            </w:r>
            <w:r>
              <w:rPr>
                <w:noProof/>
                <w:webHidden/>
              </w:rPr>
              <w:fldChar w:fldCharType="end"/>
            </w:r>
          </w:hyperlink>
        </w:p>
        <w:p w14:paraId="2B7900C2" w14:textId="6850EDC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78" w:history="1">
            <w:r w:rsidRPr="009E333D">
              <w:rPr>
                <w:rStyle w:val="Hypertextovprepojenie"/>
              </w:rPr>
              <w:t>3.2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životného prostredia</w:t>
            </w:r>
            <w:r>
              <w:rPr>
                <w:webHidden/>
              </w:rPr>
              <w:tab/>
            </w:r>
            <w:r>
              <w:rPr>
                <w:webHidden/>
              </w:rPr>
              <w:fldChar w:fldCharType="begin"/>
            </w:r>
            <w:r>
              <w:rPr>
                <w:webHidden/>
              </w:rPr>
              <w:instrText xml:space="preserve"> PAGEREF _Toc187411878 \h </w:instrText>
            </w:r>
            <w:r>
              <w:rPr>
                <w:webHidden/>
              </w:rPr>
            </w:r>
            <w:r>
              <w:rPr>
                <w:webHidden/>
              </w:rPr>
              <w:fldChar w:fldCharType="separate"/>
            </w:r>
            <w:r>
              <w:rPr>
                <w:webHidden/>
              </w:rPr>
              <w:t>56</w:t>
            </w:r>
            <w:r>
              <w:rPr>
                <w:webHidden/>
              </w:rPr>
              <w:fldChar w:fldCharType="end"/>
            </w:r>
          </w:hyperlink>
        </w:p>
        <w:p w14:paraId="5C1ECAF9" w14:textId="4EF8A3B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9" w:history="1">
            <w:r w:rsidRPr="009E333D">
              <w:rPr>
                <w:rStyle w:val="Hypertextovprepojenie"/>
                <w:noProof/>
              </w:rPr>
              <w:t>3.2.1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_Toc187411879 \h </w:instrText>
            </w:r>
            <w:r>
              <w:rPr>
                <w:noProof/>
                <w:webHidden/>
              </w:rPr>
            </w:r>
            <w:r>
              <w:rPr>
                <w:noProof/>
                <w:webHidden/>
              </w:rPr>
              <w:fldChar w:fldCharType="separate"/>
            </w:r>
            <w:r>
              <w:rPr>
                <w:noProof/>
                <w:webHidden/>
              </w:rPr>
              <w:t>56</w:t>
            </w:r>
            <w:r>
              <w:rPr>
                <w:noProof/>
                <w:webHidden/>
              </w:rPr>
              <w:fldChar w:fldCharType="end"/>
            </w:r>
          </w:hyperlink>
        </w:p>
        <w:p w14:paraId="245D8AA6" w14:textId="04A0E1D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0" w:history="1">
            <w:r w:rsidRPr="009E333D">
              <w:rPr>
                <w:rStyle w:val="Hypertextovprepojenie"/>
                <w:noProof/>
              </w:rPr>
              <w:t>3.2.2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Program kontroly a ochrany životného prostredia</w:t>
            </w:r>
            <w:r>
              <w:rPr>
                <w:noProof/>
                <w:webHidden/>
              </w:rPr>
              <w:tab/>
            </w:r>
            <w:r>
              <w:rPr>
                <w:noProof/>
                <w:webHidden/>
              </w:rPr>
              <w:fldChar w:fldCharType="begin"/>
            </w:r>
            <w:r>
              <w:rPr>
                <w:noProof/>
                <w:webHidden/>
              </w:rPr>
              <w:instrText xml:space="preserve"> PAGEREF _Toc187411880 \h </w:instrText>
            </w:r>
            <w:r>
              <w:rPr>
                <w:noProof/>
                <w:webHidden/>
              </w:rPr>
            </w:r>
            <w:r>
              <w:rPr>
                <w:noProof/>
                <w:webHidden/>
              </w:rPr>
              <w:fldChar w:fldCharType="separate"/>
            </w:r>
            <w:r>
              <w:rPr>
                <w:noProof/>
                <w:webHidden/>
              </w:rPr>
              <w:t>56</w:t>
            </w:r>
            <w:r>
              <w:rPr>
                <w:noProof/>
                <w:webHidden/>
              </w:rPr>
              <w:fldChar w:fldCharType="end"/>
            </w:r>
          </w:hyperlink>
        </w:p>
        <w:p w14:paraId="339CD421" w14:textId="461AA8F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1" w:history="1">
            <w:r w:rsidRPr="009E333D">
              <w:rPr>
                <w:rStyle w:val="Hypertextovprepojenie"/>
                <w:noProof/>
              </w:rPr>
              <w:t>3.2.3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Zmiernenie vplyvu stavebnej činnosti na pozemné komunikácie</w:t>
            </w:r>
            <w:r>
              <w:rPr>
                <w:noProof/>
                <w:webHidden/>
              </w:rPr>
              <w:tab/>
            </w:r>
            <w:r>
              <w:rPr>
                <w:noProof/>
                <w:webHidden/>
              </w:rPr>
              <w:fldChar w:fldCharType="begin"/>
            </w:r>
            <w:r>
              <w:rPr>
                <w:noProof/>
                <w:webHidden/>
              </w:rPr>
              <w:instrText xml:space="preserve"> PAGEREF _Toc187411881 \h </w:instrText>
            </w:r>
            <w:r>
              <w:rPr>
                <w:noProof/>
                <w:webHidden/>
              </w:rPr>
            </w:r>
            <w:r>
              <w:rPr>
                <w:noProof/>
                <w:webHidden/>
              </w:rPr>
              <w:fldChar w:fldCharType="separate"/>
            </w:r>
            <w:r>
              <w:rPr>
                <w:noProof/>
                <w:webHidden/>
              </w:rPr>
              <w:t>58</w:t>
            </w:r>
            <w:r>
              <w:rPr>
                <w:noProof/>
                <w:webHidden/>
              </w:rPr>
              <w:fldChar w:fldCharType="end"/>
            </w:r>
          </w:hyperlink>
        </w:p>
        <w:p w14:paraId="2282B6F4" w14:textId="3CD7000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2" w:history="1">
            <w:r w:rsidRPr="009E333D">
              <w:rPr>
                <w:rStyle w:val="Hypertextovprepojenie"/>
                <w:noProof/>
              </w:rPr>
              <w:t>3.2.4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Náklady na zabezpečenie ochrany životného prostredia</w:t>
            </w:r>
            <w:r>
              <w:rPr>
                <w:noProof/>
                <w:webHidden/>
              </w:rPr>
              <w:tab/>
            </w:r>
            <w:r>
              <w:rPr>
                <w:noProof/>
                <w:webHidden/>
              </w:rPr>
              <w:fldChar w:fldCharType="begin"/>
            </w:r>
            <w:r>
              <w:rPr>
                <w:noProof/>
                <w:webHidden/>
              </w:rPr>
              <w:instrText xml:space="preserve"> PAGEREF _Toc187411882 \h </w:instrText>
            </w:r>
            <w:r>
              <w:rPr>
                <w:noProof/>
                <w:webHidden/>
              </w:rPr>
            </w:r>
            <w:r>
              <w:rPr>
                <w:noProof/>
                <w:webHidden/>
              </w:rPr>
              <w:fldChar w:fldCharType="separate"/>
            </w:r>
            <w:r>
              <w:rPr>
                <w:noProof/>
                <w:webHidden/>
              </w:rPr>
              <w:t>58</w:t>
            </w:r>
            <w:r>
              <w:rPr>
                <w:noProof/>
                <w:webHidden/>
              </w:rPr>
              <w:fldChar w:fldCharType="end"/>
            </w:r>
          </w:hyperlink>
        </w:p>
        <w:p w14:paraId="0BB174A1" w14:textId="5359151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3" w:history="1">
            <w:r w:rsidRPr="009E333D">
              <w:rPr>
                <w:rStyle w:val="Hypertextovprepojenie"/>
                <w:noProof/>
              </w:rPr>
              <w:t>3.2.5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Monitoring vplyvov na životné prostredie</w:t>
            </w:r>
            <w:r>
              <w:rPr>
                <w:noProof/>
                <w:webHidden/>
              </w:rPr>
              <w:tab/>
            </w:r>
            <w:r>
              <w:rPr>
                <w:noProof/>
                <w:webHidden/>
              </w:rPr>
              <w:fldChar w:fldCharType="begin"/>
            </w:r>
            <w:r>
              <w:rPr>
                <w:noProof/>
                <w:webHidden/>
              </w:rPr>
              <w:instrText xml:space="preserve"> PAGEREF _Toc187411883 \h </w:instrText>
            </w:r>
            <w:r>
              <w:rPr>
                <w:noProof/>
                <w:webHidden/>
              </w:rPr>
            </w:r>
            <w:r>
              <w:rPr>
                <w:noProof/>
                <w:webHidden/>
              </w:rPr>
              <w:fldChar w:fldCharType="separate"/>
            </w:r>
            <w:r>
              <w:rPr>
                <w:noProof/>
                <w:webHidden/>
              </w:rPr>
              <w:t>58</w:t>
            </w:r>
            <w:r>
              <w:rPr>
                <w:noProof/>
                <w:webHidden/>
              </w:rPr>
              <w:fldChar w:fldCharType="end"/>
            </w:r>
          </w:hyperlink>
        </w:p>
        <w:p w14:paraId="31D3EAA1" w14:textId="6541065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4" w:history="1">
            <w:r w:rsidRPr="009E333D">
              <w:rPr>
                <w:rStyle w:val="Hypertextovprepojenie"/>
              </w:rPr>
              <w:t>3.3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prírody a krajiny</w:t>
            </w:r>
            <w:r>
              <w:rPr>
                <w:webHidden/>
              </w:rPr>
              <w:tab/>
            </w:r>
            <w:r>
              <w:rPr>
                <w:webHidden/>
              </w:rPr>
              <w:fldChar w:fldCharType="begin"/>
            </w:r>
            <w:r>
              <w:rPr>
                <w:webHidden/>
              </w:rPr>
              <w:instrText xml:space="preserve"> PAGEREF _Toc187411884 \h </w:instrText>
            </w:r>
            <w:r>
              <w:rPr>
                <w:webHidden/>
              </w:rPr>
            </w:r>
            <w:r>
              <w:rPr>
                <w:webHidden/>
              </w:rPr>
              <w:fldChar w:fldCharType="separate"/>
            </w:r>
            <w:r>
              <w:rPr>
                <w:webHidden/>
              </w:rPr>
              <w:t>59</w:t>
            </w:r>
            <w:r>
              <w:rPr>
                <w:webHidden/>
              </w:rPr>
              <w:fldChar w:fldCharType="end"/>
            </w:r>
          </w:hyperlink>
        </w:p>
        <w:p w14:paraId="29DCE76D" w14:textId="28B283F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5" w:history="1">
            <w:r w:rsidRPr="009E333D">
              <w:rPr>
                <w:rStyle w:val="Hypertextovprepojenie"/>
              </w:rPr>
              <w:t>3.4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poľnohospodárskej pôdy</w:t>
            </w:r>
            <w:r>
              <w:rPr>
                <w:webHidden/>
              </w:rPr>
              <w:tab/>
            </w:r>
            <w:r>
              <w:rPr>
                <w:webHidden/>
              </w:rPr>
              <w:fldChar w:fldCharType="begin"/>
            </w:r>
            <w:r>
              <w:rPr>
                <w:webHidden/>
              </w:rPr>
              <w:instrText xml:space="preserve"> PAGEREF _Toc187411885 \h </w:instrText>
            </w:r>
            <w:r>
              <w:rPr>
                <w:webHidden/>
              </w:rPr>
            </w:r>
            <w:r>
              <w:rPr>
                <w:webHidden/>
              </w:rPr>
              <w:fldChar w:fldCharType="separate"/>
            </w:r>
            <w:r>
              <w:rPr>
                <w:webHidden/>
              </w:rPr>
              <w:t>59</w:t>
            </w:r>
            <w:r>
              <w:rPr>
                <w:webHidden/>
              </w:rPr>
              <w:fldChar w:fldCharType="end"/>
            </w:r>
          </w:hyperlink>
        </w:p>
        <w:p w14:paraId="1AA6F846" w14:textId="03E97D7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6" w:history="1">
            <w:r w:rsidRPr="009E333D">
              <w:rPr>
                <w:rStyle w:val="Hypertextovprepojenie"/>
              </w:rPr>
              <w:t>3.5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vôd</w:t>
            </w:r>
            <w:r>
              <w:rPr>
                <w:webHidden/>
              </w:rPr>
              <w:tab/>
            </w:r>
            <w:r>
              <w:rPr>
                <w:webHidden/>
              </w:rPr>
              <w:fldChar w:fldCharType="begin"/>
            </w:r>
            <w:r>
              <w:rPr>
                <w:webHidden/>
              </w:rPr>
              <w:instrText xml:space="preserve"> PAGEREF _Toc187411886 \h </w:instrText>
            </w:r>
            <w:r>
              <w:rPr>
                <w:webHidden/>
              </w:rPr>
            </w:r>
            <w:r>
              <w:rPr>
                <w:webHidden/>
              </w:rPr>
              <w:fldChar w:fldCharType="separate"/>
            </w:r>
            <w:r>
              <w:rPr>
                <w:webHidden/>
              </w:rPr>
              <w:t>60</w:t>
            </w:r>
            <w:r>
              <w:rPr>
                <w:webHidden/>
              </w:rPr>
              <w:fldChar w:fldCharType="end"/>
            </w:r>
          </w:hyperlink>
        </w:p>
        <w:p w14:paraId="128F4756" w14:textId="136980F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7" w:history="1">
            <w:r w:rsidRPr="009E333D">
              <w:rPr>
                <w:rStyle w:val="Hypertextovprepojenie"/>
              </w:rPr>
              <w:t>3.6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ovzdušia</w:t>
            </w:r>
            <w:r>
              <w:rPr>
                <w:webHidden/>
              </w:rPr>
              <w:tab/>
            </w:r>
            <w:r>
              <w:rPr>
                <w:webHidden/>
              </w:rPr>
              <w:fldChar w:fldCharType="begin"/>
            </w:r>
            <w:r>
              <w:rPr>
                <w:webHidden/>
              </w:rPr>
              <w:instrText xml:space="preserve"> PAGEREF _Toc187411887 \h </w:instrText>
            </w:r>
            <w:r>
              <w:rPr>
                <w:webHidden/>
              </w:rPr>
            </w:r>
            <w:r>
              <w:rPr>
                <w:webHidden/>
              </w:rPr>
              <w:fldChar w:fldCharType="separate"/>
            </w:r>
            <w:r>
              <w:rPr>
                <w:webHidden/>
              </w:rPr>
              <w:t>60</w:t>
            </w:r>
            <w:r>
              <w:rPr>
                <w:webHidden/>
              </w:rPr>
              <w:fldChar w:fldCharType="end"/>
            </w:r>
          </w:hyperlink>
        </w:p>
        <w:p w14:paraId="1DB060AC" w14:textId="16389DE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8" w:history="1">
            <w:r w:rsidRPr="009E333D">
              <w:rPr>
                <w:rStyle w:val="Hypertextovprepojenie"/>
              </w:rPr>
              <w:t>3.7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Nakladanie s odpadmi</w:t>
            </w:r>
            <w:r>
              <w:rPr>
                <w:webHidden/>
              </w:rPr>
              <w:tab/>
            </w:r>
            <w:r>
              <w:rPr>
                <w:webHidden/>
              </w:rPr>
              <w:fldChar w:fldCharType="begin"/>
            </w:r>
            <w:r>
              <w:rPr>
                <w:webHidden/>
              </w:rPr>
              <w:instrText xml:space="preserve"> PAGEREF _Toc187411888 \h </w:instrText>
            </w:r>
            <w:r>
              <w:rPr>
                <w:webHidden/>
              </w:rPr>
            </w:r>
            <w:r>
              <w:rPr>
                <w:webHidden/>
              </w:rPr>
              <w:fldChar w:fldCharType="separate"/>
            </w:r>
            <w:r>
              <w:rPr>
                <w:webHidden/>
              </w:rPr>
              <w:t>60</w:t>
            </w:r>
            <w:r>
              <w:rPr>
                <w:webHidden/>
              </w:rPr>
              <w:fldChar w:fldCharType="end"/>
            </w:r>
          </w:hyperlink>
        </w:p>
        <w:p w14:paraId="12796354" w14:textId="1B6C068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9" w:history="1">
            <w:r w:rsidRPr="009E333D">
              <w:rPr>
                <w:rStyle w:val="Hypertextovprepojenie"/>
              </w:rPr>
              <w:t>3.8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pred hlukom a vibráciami</w:t>
            </w:r>
            <w:r>
              <w:rPr>
                <w:webHidden/>
              </w:rPr>
              <w:tab/>
            </w:r>
            <w:r>
              <w:rPr>
                <w:webHidden/>
              </w:rPr>
              <w:fldChar w:fldCharType="begin"/>
            </w:r>
            <w:r>
              <w:rPr>
                <w:webHidden/>
              </w:rPr>
              <w:instrText xml:space="preserve"> PAGEREF _Toc187411889 \h </w:instrText>
            </w:r>
            <w:r>
              <w:rPr>
                <w:webHidden/>
              </w:rPr>
            </w:r>
            <w:r>
              <w:rPr>
                <w:webHidden/>
              </w:rPr>
              <w:fldChar w:fldCharType="separate"/>
            </w:r>
            <w:r>
              <w:rPr>
                <w:webHidden/>
              </w:rPr>
              <w:t>61</w:t>
            </w:r>
            <w:r>
              <w:rPr>
                <w:webHidden/>
              </w:rPr>
              <w:fldChar w:fldCharType="end"/>
            </w:r>
          </w:hyperlink>
        </w:p>
        <w:p w14:paraId="55E453DF" w14:textId="5389D38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0" w:history="1">
            <w:r w:rsidRPr="009E333D">
              <w:rPr>
                <w:rStyle w:val="Hypertextovprepojenie"/>
              </w:rPr>
              <w:t>3.9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Výrub zelene a náhradná výsadba</w:t>
            </w:r>
            <w:r>
              <w:rPr>
                <w:webHidden/>
              </w:rPr>
              <w:tab/>
            </w:r>
            <w:r>
              <w:rPr>
                <w:webHidden/>
              </w:rPr>
              <w:fldChar w:fldCharType="begin"/>
            </w:r>
            <w:r>
              <w:rPr>
                <w:webHidden/>
              </w:rPr>
              <w:instrText xml:space="preserve"> PAGEREF _Toc187411890 \h </w:instrText>
            </w:r>
            <w:r>
              <w:rPr>
                <w:webHidden/>
              </w:rPr>
            </w:r>
            <w:r>
              <w:rPr>
                <w:webHidden/>
              </w:rPr>
              <w:fldChar w:fldCharType="separate"/>
            </w:r>
            <w:r>
              <w:rPr>
                <w:webHidden/>
              </w:rPr>
              <w:t>61</w:t>
            </w:r>
            <w:r>
              <w:rPr>
                <w:webHidden/>
              </w:rPr>
              <w:fldChar w:fldCharType="end"/>
            </w:r>
          </w:hyperlink>
        </w:p>
        <w:p w14:paraId="3372815B" w14:textId="0B59F46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1" w:history="1">
            <w:r w:rsidRPr="009E333D">
              <w:rPr>
                <w:rStyle w:val="Hypertextovprepojenie"/>
              </w:rPr>
              <w:t>3.10</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pamiatkového fondu, archeologický prieskum</w:t>
            </w:r>
            <w:r>
              <w:rPr>
                <w:webHidden/>
              </w:rPr>
              <w:tab/>
            </w:r>
            <w:r>
              <w:rPr>
                <w:webHidden/>
              </w:rPr>
              <w:fldChar w:fldCharType="begin"/>
            </w:r>
            <w:r>
              <w:rPr>
                <w:webHidden/>
              </w:rPr>
              <w:instrText xml:space="preserve"> PAGEREF _Toc187411891 \h </w:instrText>
            </w:r>
            <w:r>
              <w:rPr>
                <w:webHidden/>
              </w:rPr>
            </w:r>
            <w:r>
              <w:rPr>
                <w:webHidden/>
              </w:rPr>
              <w:fldChar w:fldCharType="separate"/>
            </w:r>
            <w:r>
              <w:rPr>
                <w:webHidden/>
              </w:rPr>
              <w:t>62</w:t>
            </w:r>
            <w:r>
              <w:rPr>
                <w:webHidden/>
              </w:rPr>
              <w:fldChar w:fldCharType="end"/>
            </w:r>
          </w:hyperlink>
        </w:p>
        <w:p w14:paraId="4AD956C0" w14:textId="1231AC5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2" w:history="1">
            <w:r w:rsidRPr="009E333D">
              <w:rPr>
                <w:rStyle w:val="Hypertextovprepojenie"/>
              </w:rPr>
              <w:t>3.11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Požiarna bezpečnosť stavieb</w:t>
            </w:r>
            <w:r>
              <w:rPr>
                <w:webHidden/>
              </w:rPr>
              <w:tab/>
            </w:r>
            <w:r>
              <w:rPr>
                <w:webHidden/>
              </w:rPr>
              <w:fldChar w:fldCharType="begin"/>
            </w:r>
            <w:r>
              <w:rPr>
                <w:webHidden/>
              </w:rPr>
              <w:instrText xml:space="preserve"> PAGEREF _Toc187411892 \h </w:instrText>
            </w:r>
            <w:r>
              <w:rPr>
                <w:webHidden/>
              </w:rPr>
            </w:r>
            <w:r>
              <w:rPr>
                <w:webHidden/>
              </w:rPr>
              <w:fldChar w:fldCharType="separate"/>
            </w:r>
            <w:r>
              <w:rPr>
                <w:webHidden/>
              </w:rPr>
              <w:t>62</w:t>
            </w:r>
            <w:r>
              <w:rPr>
                <w:webHidden/>
              </w:rPr>
              <w:fldChar w:fldCharType="end"/>
            </w:r>
          </w:hyperlink>
        </w:p>
        <w:p w14:paraId="0EE1E3A9" w14:textId="3A68320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3" w:history="1">
            <w:r w:rsidRPr="009E333D">
              <w:rPr>
                <w:rStyle w:val="Hypertextovprepojenie"/>
              </w:rPr>
              <w:t>3.12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zdravia a bezpečnosť pri práci</w:t>
            </w:r>
            <w:r>
              <w:rPr>
                <w:webHidden/>
              </w:rPr>
              <w:tab/>
            </w:r>
            <w:r>
              <w:rPr>
                <w:webHidden/>
              </w:rPr>
              <w:fldChar w:fldCharType="begin"/>
            </w:r>
            <w:r>
              <w:rPr>
                <w:webHidden/>
              </w:rPr>
              <w:instrText xml:space="preserve"> PAGEREF _Toc187411893 \h </w:instrText>
            </w:r>
            <w:r>
              <w:rPr>
                <w:webHidden/>
              </w:rPr>
            </w:r>
            <w:r>
              <w:rPr>
                <w:webHidden/>
              </w:rPr>
              <w:fldChar w:fldCharType="separate"/>
            </w:r>
            <w:r>
              <w:rPr>
                <w:webHidden/>
              </w:rPr>
              <w:t>62</w:t>
            </w:r>
            <w:r>
              <w:rPr>
                <w:webHidden/>
              </w:rPr>
              <w:fldChar w:fldCharType="end"/>
            </w:r>
          </w:hyperlink>
        </w:p>
        <w:p w14:paraId="0AE7910E" w14:textId="237B146C"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4" w:history="1">
            <w:r w:rsidRPr="009E333D">
              <w:rPr>
                <w:rStyle w:val="Hypertextovprepojenie"/>
              </w:rPr>
              <w:t>4</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ORGANIZAČNÉ ZABEZPEČENIE STAVENISKA</w:t>
            </w:r>
            <w:r>
              <w:rPr>
                <w:webHidden/>
              </w:rPr>
              <w:tab/>
            </w:r>
            <w:r>
              <w:rPr>
                <w:webHidden/>
              </w:rPr>
              <w:fldChar w:fldCharType="begin"/>
            </w:r>
            <w:r>
              <w:rPr>
                <w:webHidden/>
              </w:rPr>
              <w:instrText xml:space="preserve"> PAGEREF _Toc187411894 \h </w:instrText>
            </w:r>
            <w:r>
              <w:rPr>
                <w:webHidden/>
              </w:rPr>
            </w:r>
            <w:r>
              <w:rPr>
                <w:webHidden/>
              </w:rPr>
              <w:fldChar w:fldCharType="separate"/>
            </w:r>
            <w:r>
              <w:rPr>
                <w:webHidden/>
              </w:rPr>
              <w:t>65</w:t>
            </w:r>
            <w:r>
              <w:rPr>
                <w:webHidden/>
              </w:rPr>
              <w:fldChar w:fldCharType="end"/>
            </w:r>
          </w:hyperlink>
        </w:p>
        <w:p w14:paraId="70B48493" w14:textId="47F1FD1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5" w:history="1">
            <w:r w:rsidRPr="009E333D">
              <w:rPr>
                <w:rStyle w:val="Hypertextovprepojenie"/>
              </w:rPr>
              <w:t>4.1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Všeobecne</w:t>
            </w:r>
            <w:r>
              <w:rPr>
                <w:webHidden/>
              </w:rPr>
              <w:tab/>
            </w:r>
            <w:r>
              <w:rPr>
                <w:webHidden/>
              </w:rPr>
              <w:fldChar w:fldCharType="begin"/>
            </w:r>
            <w:r>
              <w:rPr>
                <w:webHidden/>
              </w:rPr>
              <w:instrText xml:space="preserve"> PAGEREF _Toc187411895 \h </w:instrText>
            </w:r>
            <w:r>
              <w:rPr>
                <w:webHidden/>
              </w:rPr>
            </w:r>
            <w:r>
              <w:rPr>
                <w:webHidden/>
              </w:rPr>
              <w:fldChar w:fldCharType="separate"/>
            </w:r>
            <w:r>
              <w:rPr>
                <w:webHidden/>
              </w:rPr>
              <w:t>65</w:t>
            </w:r>
            <w:r>
              <w:rPr>
                <w:webHidden/>
              </w:rPr>
              <w:fldChar w:fldCharType="end"/>
            </w:r>
          </w:hyperlink>
        </w:p>
        <w:p w14:paraId="584EE7F9" w14:textId="6600988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6" w:history="1">
            <w:r w:rsidRPr="009E333D">
              <w:rPr>
                <w:rStyle w:val="Hypertextovprepojenie"/>
              </w:rPr>
              <w:t>4.2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Organizácia dopravy</w:t>
            </w:r>
            <w:r>
              <w:rPr>
                <w:webHidden/>
              </w:rPr>
              <w:tab/>
            </w:r>
            <w:r>
              <w:rPr>
                <w:webHidden/>
              </w:rPr>
              <w:fldChar w:fldCharType="begin"/>
            </w:r>
            <w:r>
              <w:rPr>
                <w:webHidden/>
              </w:rPr>
              <w:instrText xml:space="preserve"> PAGEREF _Toc187411896 \h </w:instrText>
            </w:r>
            <w:r>
              <w:rPr>
                <w:webHidden/>
              </w:rPr>
            </w:r>
            <w:r>
              <w:rPr>
                <w:webHidden/>
              </w:rPr>
              <w:fldChar w:fldCharType="separate"/>
            </w:r>
            <w:r>
              <w:rPr>
                <w:webHidden/>
              </w:rPr>
              <w:t>66</w:t>
            </w:r>
            <w:r>
              <w:rPr>
                <w:webHidden/>
              </w:rPr>
              <w:fldChar w:fldCharType="end"/>
            </w:r>
          </w:hyperlink>
        </w:p>
        <w:p w14:paraId="66261CF0" w14:textId="6D3E126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7" w:history="1">
            <w:r w:rsidRPr="009E333D">
              <w:rPr>
                <w:rStyle w:val="Hypertextovprepojenie"/>
              </w:rPr>
              <w:t>4.3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Spolupráca medzi Zhotoviteľmi stavieb</w:t>
            </w:r>
            <w:r>
              <w:rPr>
                <w:webHidden/>
              </w:rPr>
              <w:tab/>
            </w:r>
            <w:r>
              <w:rPr>
                <w:webHidden/>
              </w:rPr>
              <w:fldChar w:fldCharType="begin"/>
            </w:r>
            <w:r>
              <w:rPr>
                <w:webHidden/>
              </w:rPr>
              <w:instrText xml:space="preserve"> PAGEREF _Toc187411897 \h </w:instrText>
            </w:r>
            <w:r>
              <w:rPr>
                <w:webHidden/>
              </w:rPr>
            </w:r>
            <w:r>
              <w:rPr>
                <w:webHidden/>
              </w:rPr>
              <w:fldChar w:fldCharType="separate"/>
            </w:r>
            <w:r>
              <w:rPr>
                <w:webHidden/>
              </w:rPr>
              <w:t>67</w:t>
            </w:r>
            <w:r>
              <w:rPr>
                <w:webHidden/>
              </w:rPr>
              <w:fldChar w:fldCharType="end"/>
            </w:r>
          </w:hyperlink>
        </w:p>
        <w:p w14:paraId="5F310917" w14:textId="12A32765"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8" w:history="1">
            <w:r w:rsidRPr="009E333D">
              <w:rPr>
                <w:rStyle w:val="Hypertextovprepojenie"/>
              </w:rPr>
              <w:t>5</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ZARIADENIE STAVENISKA A ZARIADENIE ZHOTOVITEĽA</w:t>
            </w:r>
            <w:r>
              <w:rPr>
                <w:webHidden/>
              </w:rPr>
              <w:tab/>
            </w:r>
            <w:r>
              <w:rPr>
                <w:webHidden/>
              </w:rPr>
              <w:fldChar w:fldCharType="begin"/>
            </w:r>
            <w:r>
              <w:rPr>
                <w:webHidden/>
              </w:rPr>
              <w:instrText xml:space="preserve"> PAGEREF _Toc187411898 \h </w:instrText>
            </w:r>
            <w:r>
              <w:rPr>
                <w:webHidden/>
              </w:rPr>
            </w:r>
            <w:r>
              <w:rPr>
                <w:webHidden/>
              </w:rPr>
              <w:fldChar w:fldCharType="separate"/>
            </w:r>
            <w:r>
              <w:rPr>
                <w:webHidden/>
              </w:rPr>
              <w:t>68</w:t>
            </w:r>
            <w:r>
              <w:rPr>
                <w:webHidden/>
              </w:rPr>
              <w:fldChar w:fldCharType="end"/>
            </w:r>
          </w:hyperlink>
        </w:p>
        <w:p w14:paraId="77369264" w14:textId="5D36B32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9" w:history="1">
            <w:r w:rsidRPr="009E333D">
              <w:rPr>
                <w:rStyle w:val="Hypertextovprepojenie"/>
              </w:rPr>
              <w:t>5.1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Staveniska</w:t>
            </w:r>
            <w:r>
              <w:rPr>
                <w:webHidden/>
              </w:rPr>
              <w:tab/>
            </w:r>
            <w:r>
              <w:rPr>
                <w:webHidden/>
              </w:rPr>
              <w:fldChar w:fldCharType="begin"/>
            </w:r>
            <w:r>
              <w:rPr>
                <w:webHidden/>
              </w:rPr>
              <w:instrText xml:space="preserve"> PAGEREF _Toc187411899 \h </w:instrText>
            </w:r>
            <w:r>
              <w:rPr>
                <w:webHidden/>
              </w:rPr>
            </w:r>
            <w:r>
              <w:rPr>
                <w:webHidden/>
              </w:rPr>
              <w:fldChar w:fldCharType="separate"/>
            </w:r>
            <w:r>
              <w:rPr>
                <w:webHidden/>
              </w:rPr>
              <w:t>68</w:t>
            </w:r>
            <w:r>
              <w:rPr>
                <w:webHidden/>
              </w:rPr>
              <w:fldChar w:fldCharType="end"/>
            </w:r>
          </w:hyperlink>
        </w:p>
        <w:p w14:paraId="039AFAC5" w14:textId="07119AF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0" w:history="1">
            <w:r w:rsidRPr="009E333D">
              <w:rPr>
                <w:rStyle w:val="Hypertextovprepojenie"/>
              </w:rPr>
              <w:t>5.2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Zhotoviteľa</w:t>
            </w:r>
            <w:r>
              <w:rPr>
                <w:webHidden/>
              </w:rPr>
              <w:tab/>
            </w:r>
            <w:r>
              <w:rPr>
                <w:webHidden/>
              </w:rPr>
              <w:fldChar w:fldCharType="begin"/>
            </w:r>
            <w:r>
              <w:rPr>
                <w:webHidden/>
              </w:rPr>
              <w:instrText xml:space="preserve"> PAGEREF _Toc187411900 \h </w:instrText>
            </w:r>
            <w:r>
              <w:rPr>
                <w:webHidden/>
              </w:rPr>
            </w:r>
            <w:r>
              <w:rPr>
                <w:webHidden/>
              </w:rPr>
              <w:fldChar w:fldCharType="separate"/>
            </w:r>
            <w:r>
              <w:rPr>
                <w:webHidden/>
              </w:rPr>
              <w:t>69</w:t>
            </w:r>
            <w:r>
              <w:rPr>
                <w:webHidden/>
              </w:rPr>
              <w:fldChar w:fldCharType="end"/>
            </w:r>
          </w:hyperlink>
        </w:p>
        <w:p w14:paraId="6B931588" w14:textId="56AD231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1" w:history="1">
            <w:r w:rsidRPr="009E333D">
              <w:rPr>
                <w:rStyle w:val="Hypertextovprepojenie"/>
              </w:rPr>
              <w:t>5.3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Stroje a strojné zariadenia</w:t>
            </w:r>
            <w:r>
              <w:rPr>
                <w:webHidden/>
              </w:rPr>
              <w:tab/>
            </w:r>
            <w:r>
              <w:rPr>
                <w:webHidden/>
              </w:rPr>
              <w:fldChar w:fldCharType="begin"/>
            </w:r>
            <w:r>
              <w:rPr>
                <w:webHidden/>
              </w:rPr>
              <w:instrText xml:space="preserve"> PAGEREF _Toc187411901 \h </w:instrText>
            </w:r>
            <w:r>
              <w:rPr>
                <w:webHidden/>
              </w:rPr>
            </w:r>
            <w:r>
              <w:rPr>
                <w:webHidden/>
              </w:rPr>
              <w:fldChar w:fldCharType="separate"/>
            </w:r>
            <w:r>
              <w:rPr>
                <w:webHidden/>
              </w:rPr>
              <w:t>69</w:t>
            </w:r>
            <w:r>
              <w:rPr>
                <w:webHidden/>
              </w:rPr>
              <w:fldChar w:fldCharType="end"/>
            </w:r>
          </w:hyperlink>
        </w:p>
        <w:p w14:paraId="04ADE491" w14:textId="18B3714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2" w:history="1">
            <w:r w:rsidRPr="009E333D">
              <w:rPr>
                <w:rStyle w:val="Hypertextovprepojenie"/>
              </w:rPr>
              <w:t>5.4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Zásobovanie vodou</w:t>
            </w:r>
            <w:r>
              <w:rPr>
                <w:webHidden/>
              </w:rPr>
              <w:tab/>
            </w:r>
            <w:r>
              <w:rPr>
                <w:webHidden/>
              </w:rPr>
              <w:fldChar w:fldCharType="begin"/>
            </w:r>
            <w:r>
              <w:rPr>
                <w:webHidden/>
              </w:rPr>
              <w:instrText xml:space="preserve"> PAGEREF _Toc187411902 \h </w:instrText>
            </w:r>
            <w:r>
              <w:rPr>
                <w:webHidden/>
              </w:rPr>
            </w:r>
            <w:r>
              <w:rPr>
                <w:webHidden/>
              </w:rPr>
              <w:fldChar w:fldCharType="separate"/>
            </w:r>
            <w:r>
              <w:rPr>
                <w:webHidden/>
              </w:rPr>
              <w:t>69</w:t>
            </w:r>
            <w:r>
              <w:rPr>
                <w:webHidden/>
              </w:rPr>
              <w:fldChar w:fldCharType="end"/>
            </w:r>
          </w:hyperlink>
        </w:p>
        <w:p w14:paraId="1E26405B" w14:textId="4B1D8F2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3" w:history="1">
            <w:r w:rsidRPr="009E333D">
              <w:rPr>
                <w:rStyle w:val="Hypertextovprepojenie"/>
              </w:rPr>
              <w:t>5.5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Dodávka elektrickej energie</w:t>
            </w:r>
            <w:r>
              <w:rPr>
                <w:webHidden/>
              </w:rPr>
              <w:tab/>
            </w:r>
            <w:r>
              <w:rPr>
                <w:webHidden/>
              </w:rPr>
              <w:fldChar w:fldCharType="begin"/>
            </w:r>
            <w:r>
              <w:rPr>
                <w:webHidden/>
              </w:rPr>
              <w:instrText xml:space="preserve"> PAGEREF _Toc187411903 \h </w:instrText>
            </w:r>
            <w:r>
              <w:rPr>
                <w:webHidden/>
              </w:rPr>
            </w:r>
            <w:r>
              <w:rPr>
                <w:webHidden/>
              </w:rPr>
              <w:fldChar w:fldCharType="separate"/>
            </w:r>
            <w:r>
              <w:rPr>
                <w:webHidden/>
              </w:rPr>
              <w:t>70</w:t>
            </w:r>
            <w:r>
              <w:rPr>
                <w:webHidden/>
              </w:rPr>
              <w:fldChar w:fldCharType="end"/>
            </w:r>
          </w:hyperlink>
        </w:p>
        <w:p w14:paraId="3C7FA6F2" w14:textId="6EF16D8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4" w:history="1">
            <w:r w:rsidRPr="009E333D">
              <w:rPr>
                <w:rStyle w:val="Hypertextovprepojenie"/>
              </w:rPr>
              <w:t>5.6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Telekomunikačné prostriedky</w:t>
            </w:r>
            <w:r>
              <w:rPr>
                <w:webHidden/>
              </w:rPr>
              <w:tab/>
            </w:r>
            <w:r>
              <w:rPr>
                <w:webHidden/>
              </w:rPr>
              <w:fldChar w:fldCharType="begin"/>
            </w:r>
            <w:r>
              <w:rPr>
                <w:webHidden/>
              </w:rPr>
              <w:instrText xml:space="preserve"> PAGEREF _Toc187411904 \h </w:instrText>
            </w:r>
            <w:r>
              <w:rPr>
                <w:webHidden/>
              </w:rPr>
            </w:r>
            <w:r>
              <w:rPr>
                <w:webHidden/>
              </w:rPr>
              <w:fldChar w:fldCharType="separate"/>
            </w:r>
            <w:r>
              <w:rPr>
                <w:webHidden/>
              </w:rPr>
              <w:t>70</w:t>
            </w:r>
            <w:r>
              <w:rPr>
                <w:webHidden/>
              </w:rPr>
              <w:fldChar w:fldCharType="end"/>
            </w:r>
          </w:hyperlink>
        </w:p>
        <w:p w14:paraId="08345B1F" w14:textId="1679A0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5" w:history="1">
            <w:r w:rsidRPr="009E333D">
              <w:rPr>
                <w:rStyle w:val="Hypertextovprepojenie"/>
              </w:rPr>
              <w:t>5.7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Sociálne a hygienické zariadenia</w:t>
            </w:r>
            <w:r>
              <w:rPr>
                <w:webHidden/>
              </w:rPr>
              <w:tab/>
            </w:r>
            <w:r>
              <w:rPr>
                <w:webHidden/>
              </w:rPr>
              <w:fldChar w:fldCharType="begin"/>
            </w:r>
            <w:r>
              <w:rPr>
                <w:webHidden/>
              </w:rPr>
              <w:instrText xml:space="preserve"> PAGEREF _Toc187411905 \h </w:instrText>
            </w:r>
            <w:r>
              <w:rPr>
                <w:webHidden/>
              </w:rPr>
            </w:r>
            <w:r>
              <w:rPr>
                <w:webHidden/>
              </w:rPr>
              <w:fldChar w:fldCharType="separate"/>
            </w:r>
            <w:r>
              <w:rPr>
                <w:webHidden/>
              </w:rPr>
              <w:t>70</w:t>
            </w:r>
            <w:r>
              <w:rPr>
                <w:webHidden/>
              </w:rPr>
              <w:fldChar w:fldCharType="end"/>
            </w:r>
          </w:hyperlink>
        </w:p>
        <w:p w14:paraId="5B98797E" w14:textId="3DC0F52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6" w:history="1">
            <w:r w:rsidRPr="009E333D">
              <w:rPr>
                <w:rStyle w:val="Hypertextovprepojenie"/>
              </w:rPr>
              <w:t>5.8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Vypratanie zariadenia Staveniska</w:t>
            </w:r>
            <w:r>
              <w:rPr>
                <w:webHidden/>
              </w:rPr>
              <w:tab/>
            </w:r>
            <w:r>
              <w:rPr>
                <w:webHidden/>
              </w:rPr>
              <w:fldChar w:fldCharType="begin"/>
            </w:r>
            <w:r>
              <w:rPr>
                <w:webHidden/>
              </w:rPr>
              <w:instrText xml:space="preserve"> PAGEREF _Toc187411906 \h </w:instrText>
            </w:r>
            <w:r>
              <w:rPr>
                <w:webHidden/>
              </w:rPr>
            </w:r>
            <w:r>
              <w:rPr>
                <w:webHidden/>
              </w:rPr>
              <w:fldChar w:fldCharType="separate"/>
            </w:r>
            <w:r>
              <w:rPr>
                <w:webHidden/>
              </w:rPr>
              <w:t>70</w:t>
            </w:r>
            <w:r>
              <w:rPr>
                <w:webHidden/>
              </w:rPr>
              <w:fldChar w:fldCharType="end"/>
            </w:r>
          </w:hyperlink>
        </w:p>
        <w:p w14:paraId="0379D0B0" w14:textId="6D8582E8"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907" w:history="1">
            <w:r w:rsidRPr="009E333D">
              <w:rPr>
                <w:rStyle w:val="Hypertextovprepojenie"/>
              </w:rPr>
              <w:t>6</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ZABEZPEČENIE INFORMOVANOSTI VEREJNOSTI</w:t>
            </w:r>
            <w:r>
              <w:rPr>
                <w:webHidden/>
              </w:rPr>
              <w:tab/>
            </w:r>
            <w:r>
              <w:rPr>
                <w:webHidden/>
              </w:rPr>
              <w:fldChar w:fldCharType="begin"/>
            </w:r>
            <w:r>
              <w:rPr>
                <w:webHidden/>
              </w:rPr>
              <w:instrText xml:space="preserve"> PAGEREF _Toc187411907 \h </w:instrText>
            </w:r>
            <w:r>
              <w:rPr>
                <w:webHidden/>
              </w:rPr>
            </w:r>
            <w:r>
              <w:rPr>
                <w:webHidden/>
              </w:rPr>
              <w:fldChar w:fldCharType="separate"/>
            </w:r>
            <w:r>
              <w:rPr>
                <w:webHidden/>
              </w:rPr>
              <w:t>71</w:t>
            </w:r>
            <w:r>
              <w:rPr>
                <w:webHidden/>
              </w:rPr>
              <w:fldChar w:fldCharType="end"/>
            </w:r>
          </w:hyperlink>
        </w:p>
        <w:p w14:paraId="7347915A" w14:textId="1FB2411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8" w:history="1">
            <w:r w:rsidRPr="009E333D">
              <w:rPr>
                <w:rStyle w:val="Hypertextovprepojenie"/>
              </w:rPr>
              <w:t>6.1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povinnosti Zhotoviteľa stavby</w:t>
            </w:r>
            <w:r>
              <w:rPr>
                <w:webHidden/>
              </w:rPr>
              <w:tab/>
            </w:r>
            <w:r>
              <w:rPr>
                <w:webHidden/>
              </w:rPr>
              <w:fldChar w:fldCharType="begin"/>
            </w:r>
            <w:r>
              <w:rPr>
                <w:webHidden/>
              </w:rPr>
              <w:instrText xml:space="preserve"> PAGEREF _Toc187411908 \h </w:instrText>
            </w:r>
            <w:r>
              <w:rPr>
                <w:webHidden/>
              </w:rPr>
            </w:r>
            <w:r>
              <w:rPr>
                <w:webHidden/>
              </w:rPr>
              <w:fldChar w:fldCharType="separate"/>
            </w:r>
            <w:r>
              <w:rPr>
                <w:webHidden/>
              </w:rPr>
              <w:t>71</w:t>
            </w:r>
            <w:r>
              <w:rPr>
                <w:webHidden/>
              </w:rPr>
              <w:fldChar w:fldCharType="end"/>
            </w:r>
          </w:hyperlink>
        </w:p>
        <w:p w14:paraId="1BA02A5A" w14:textId="7B032F2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9" w:history="1">
            <w:r w:rsidRPr="009E333D">
              <w:rPr>
                <w:rStyle w:val="Hypertextovprepojenie"/>
              </w:rPr>
              <w:t>6.2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Informačné a pamätné tabule</w:t>
            </w:r>
            <w:r>
              <w:rPr>
                <w:webHidden/>
              </w:rPr>
              <w:tab/>
            </w:r>
            <w:r>
              <w:rPr>
                <w:webHidden/>
              </w:rPr>
              <w:fldChar w:fldCharType="begin"/>
            </w:r>
            <w:r>
              <w:rPr>
                <w:webHidden/>
              </w:rPr>
              <w:instrText xml:space="preserve"> PAGEREF _Toc187411909 \h </w:instrText>
            </w:r>
            <w:r>
              <w:rPr>
                <w:webHidden/>
              </w:rPr>
            </w:r>
            <w:r>
              <w:rPr>
                <w:webHidden/>
              </w:rPr>
              <w:fldChar w:fldCharType="separate"/>
            </w:r>
            <w:r>
              <w:rPr>
                <w:webHidden/>
              </w:rPr>
              <w:t>71</w:t>
            </w:r>
            <w:r>
              <w:rPr>
                <w:webHidden/>
              </w:rPr>
              <w:fldChar w:fldCharType="end"/>
            </w:r>
          </w:hyperlink>
        </w:p>
        <w:p w14:paraId="6A856D86" w14:textId="4DECDA2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0" w:history="1">
            <w:r w:rsidRPr="009E333D">
              <w:rPr>
                <w:rStyle w:val="Hypertextovprepojenie"/>
                <w:noProof/>
              </w:rPr>
              <w:t>6.2.1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Stavba</w:t>
            </w:r>
            <w:r>
              <w:rPr>
                <w:noProof/>
                <w:webHidden/>
              </w:rPr>
              <w:tab/>
            </w:r>
            <w:r>
              <w:rPr>
                <w:noProof/>
                <w:webHidden/>
              </w:rPr>
              <w:fldChar w:fldCharType="begin"/>
            </w:r>
            <w:r>
              <w:rPr>
                <w:noProof/>
                <w:webHidden/>
              </w:rPr>
              <w:instrText xml:space="preserve"> PAGEREF _Toc187411910 \h </w:instrText>
            </w:r>
            <w:r>
              <w:rPr>
                <w:noProof/>
                <w:webHidden/>
              </w:rPr>
            </w:r>
            <w:r>
              <w:rPr>
                <w:noProof/>
                <w:webHidden/>
              </w:rPr>
              <w:fldChar w:fldCharType="separate"/>
            </w:r>
            <w:r>
              <w:rPr>
                <w:noProof/>
                <w:webHidden/>
              </w:rPr>
              <w:t>71</w:t>
            </w:r>
            <w:r>
              <w:rPr>
                <w:noProof/>
                <w:webHidden/>
              </w:rPr>
              <w:fldChar w:fldCharType="end"/>
            </w:r>
          </w:hyperlink>
        </w:p>
        <w:p w14:paraId="1BC79BAD" w14:textId="48B8D6D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1" w:history="1">
            <w:r w:rsidRPr="009E333D">
              <w:rPr>
                <w:rStyle w:val="Hypertextovprepojenie"/>
                <w:noProof/>
              </w:rPr>
              <w:t>6.2.2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Zhotoviteľ</w:t>
            </w:r>
            <w:r>
              <w:rPr>
                <w:noProof/>
                <w:webHidden/>
              </w:rPr>
              <w:tab/>
            </w:r>
            <w:r>
              <w:rPr>
                <w:noProof/>
                <w:webHidden/>
              </w:rPr>
              <w:fldChar w:fldCharType="begin"/>
            </w:r>
            <w:r>
              <w:rPr>
                <w:noProof/>
                <w:webHidden/>
              </w:rPr>
              <w:instrText xml:space="preserve"> PAGEREF _Toc187411911 \h </w:instrText>
            </w:r>
            <w:r>
              <w:rPr>
                <w:noProof/>
                <w:webHidden/>
              </w:rPr>
            </w:r>
            <w:r>
              <w:rPr>
                <w:noProof/>
                <w:webHidden/>
              </w:rPr>
              <w:fldChar w:fldCharType="separate"/>
            </w:r>
            <w:r>
              <w:rPr>
                <w:noProof/>
                <w:webHidden/>
              </w:rPr>
              <w:t>72</w:t>
            </w:r>
            <w:r>
              <w:rPr>
                <w:noProof/>
                <w:webHidden/>
              </w:rPr>
              <w:fldChar w:fldCharType="end"/>
            </w:r>
          </w:hyperlink>
        </w:p>
        <w:p w14:paraId="53AC0833" w14:textId="12C1150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2" w:history="1">
            <w:r w:rsidRPr="009E333D">
              <w:rPr>
                <w:rStyle w:val="Hypertextovprepojenie"/>
              </w:rPr>
              <w:t>6.3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Foto a Videodokumentácia stavby</w:t>
            </w:r>
            <w:r>
              <w:rPr>
                <w:webHidden/>
              </w:rPr>
              <w:tab/>
            </w:r>
            <w:r>
              <w:rPr>
                <w:webHidden/>
              </w:rPr>
              <w:fldChar w:fldCharType="begin"/>
            </w:r>
            <w:r>
              <w:rPr>
                <w:webHidden/>
              </w:rPr>
              <w:instrText xml:space="preserve"> PAGEREF _Toc187411912 \h </w:instrText>
            </w:r>
            <w:r>
              <w:rPr>
                <w:webHidden/>
              </w:rPr>
            </w:r>
            <w:r>
              <w:rPr>
                <w:webHidden/>
              </w:rPr>
              <w:fldChar w:fldCharType="separate"/>
            </w:r>
            <w:r>
              <w:rPr>
                <w:webHidden/>
              </w:rPr>
              <w:t>72</w:t>
            </w:r>
            <w:r>
              <w:rPr>
                <w:webHidden/>
              </w:rPr>
              <w:fldChar w:fldCharType="end"/>
            </w:r>
          </w:hyperlink>
        </w:p>
        <w:p w14:paraId="09C369E4" w14:textId="7D6905D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3" w:history="1">
            <w:r w:rsidRPr="009E333D">
              <w:rPr>
                <w:rStyle w:val="Hypertextovprepojenie"/>
              </w:rPr>
              <w:t>6.4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Prezentačný objekt/ miestnosť</w:t>
            </w:r>
            <w:r>
              <w:rPr>
                <w:webHidden/>
              </w:rPr>
              <w:tab/>
            </w:r>
            <w:r>
              <w:rPr>
                <w:webHidden/>
              </w:rPr>
              <w:fldChar w:fldCharType="begin"/>
            </w:r>
            <w:r>
              <w:rPr>
                <w:webHidden/>
              </w:rPr>
              <w:instrText xml:space="preserve"> PAGEREF _Toc187411913 \h </w:instrText>
            </w:r>
            <w:r>
              <w:rPr>
                <w:webHidden/>
              </w:rPr>
            </w:r>
            <w:r>
              <w:rPr>
                <w:webHidden/>
              </w:rPr>
              <w:fldChar w:fldCharType="separate"/>
            </w:r>
            <w:r>
              <w:rPr>
                <w:webHidden/>
              </w:rPr>
              <w:t>72</w:t>
            </w:r>
            <w:r>
              <w:rPr>
                <w:webHidden/>
              </w:rPr>
              <w:fldChar w:fldCharType="end"/>
            </w:r>
          </w:hyperlink>
        </w:p>
        <w:p w14:paraId="28C20FBE" w14:textId="2183F6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4" w:history="1">
            <w:r w:rsidRPr="009E333D">
              <w:rPr>
                <w:rStyle w:val="Hypertextovprepojenie"/>
              </w:rPr>
              <w:t>6.5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Iné</w:t>
            </w:r>
            <w:r>
              <w:rPr>
                <w:webHidden/>
              </w:rPr>
              <w:tab/>
            </w:r>
            <w:r>
              <w:rPr>
                <w:webHidden/>
              </w:rPr>
              <w:fldChar w:fldCharType="begin"/>
            </w:r>
            <w:r>
              <w:rPr>
                <w:webHidden/>
              </w:rPr>
              <w:instrText xml:space="preserve"> PAGEREF _Toc187411914 \h </w:instrText>
            </w:r>
            <w:r>
              <w:rPr>
                <w:webHidden/>
              </w:rPr>
            </w:r>
            <w:r>
              <w:rPr>
                <w:webHidden/>
              </w:rPr>
              <w:fldChar w:fldCharType="separate"/>
            </w:r>
            <w:r>
              <w:rPr>
                <w:webHidden/>
              </w:rPr>
              <w:t>73</w:t>
            </w:r>
            <w:r>
              <w:rPr>
                <w:webHidden/>
              </w:rPr>
              <w:fldChar w:fldCharType="end"/>
            </w:r>
          </w:hyperlink>
        </w:p>
        <w:p w14:paraId="1467B10D" w14:textId="4225153D" w:rsidR="007172E2" w:rsidRPr="00040C06" w:rsidRDefault="004D35C2" w:rsidP="007172E2">
          <w:pPr>
            <w:spacing w:after="0"/>
          </w:pPr>
          <w:r w:rsidRPr="00040C06">
            <w:fldChar w:fldCharType="end"/>
          </w:r>
        </w:p>
      </w:sdtContent>
    </w:sdt>
    <w:p w14:paraId="690009F9" w14:textId="77777777" w:rsidR="00566CB5" w:rsidRPr="00040C06" w:rsidRDefault="00566CB5" w:rsidP="00E75E75">
      <w:pPr>
        <w:ind w:right="0"/>
        <w:rPr>
          <w:b/>
          <w:bCs/>
        </w:rPr>
      </w:pPr>
    </w:p>
    <w:p w14:paraId="1B68EC72" w14:textId="52283AE7" w:rsidR="00753CA0" w:rsidRPr="00040C06" w:rsidRDefault="00753CA0" w:rsidP="005C3CB9">
      <w:pPr>
        <w:pStyle w:val="Nadpis1"/>
      </w:pPr>
      <w:bookmarkStart w:id="0" w:name="_Toc182262980"/>
      <w:bookmarkStart w:id="1" w:name="_Toc182263883"/>
      <w:bookmarkStart w:id="2" w:name="_Toc184105372"/>
      <w:bookmarkStart w:id="3" w:name="_Toc187221138"/>
      <w:bookmarkStart w:id="4" w:name="_Toc187233331"/>
      <w:bookmarkStart w:id="5" w:name="_Toc187233663"/>
      <w:bookmarkStart w:id="6" w:name="_Toc187233951"/>
      <w:bookmarkStart w:id="7" w:name="_Toc187234239"/>
      <w:bookmarkStart w:id="8" w:name="_Toc187241684"/>
      <w:bookmarkStart w:id="9" w:name="_Toc187245849"/>
      <w:bookmarkStart w:id="10" w:name="_Toc187246442"/>
      <w:bookmarkStart w:id="11" w:name="_Toc187246971"/>
      <w:bookmarkStart w:id="12" w:name="_Toc182262981"/>
      <w:bookmarkStart w:id="13" w:name="_Toc182263884"/>
      <w:bookmarkStart w:id="14" w:name="_Toc184105373"/>
      <w:bookmarkStart w:id="15" w:name="_Toc187221139"/>
      <w:bookmarkStart w:id="16" w:name="_Toc187233332"/>
      <w:bookmarkStart w:id="17" w:name="_Toc187233664"/>
      <w:bookmarkStart w:id="18" w:name="_Toc187233952"/>
      <w:bookmarkStart w:id="19" w:name="_Toc187234240"/>
      <w:bookmarkStart w:id="20" w:name="_Toc187241685"/>
      <w:bookmarkStart w:id="21" w:name="_Toc187245850"/>
      <w:bookmarkStart w:id="22" w:name="_Toc187246443"/>
      <w:bookmarkStart w:id="23" w:name="_Toc187246972"/>
      <w:bookmarkStart w:id="24" w:name="_Toc182262982"/>
      <w:bookmarkStart w:id="25" w:name="_Toc182263885"/>
      <w:bookmarkStart w:id="26" w:name="_Toc184105374"/>
      <w:bookmarkStart w:id="27" w:name="_Toc187221140"/>
      <w:bookmarkStart w:id="28" w:name="_Toc187233333"/>
      <w:bookmarkStart w:id="29" w:name="_Toc187233665"/>
      <w:bookmarkStart w:id="30" w:name="_Toc187233953"/>
      <w:bookmarkStart w:id="31" w:name="_Toc187234241"/>
      <w:bookmarkStart w:id="32" w:name="_Toc187241686"/>
      <w:bookmarkStart w:id="33" w:name="_Toc187245851"/>
      <w:bookmarkStart w:id="34" w:name="_Toc187246444"/>
      <w:bookmarkStart w:id="35" w:name="_Toc187246973"/>
      <w:bookmarkStart w:id="36" w:name="_Toc182262983"/>
      <w:bookmarkStart w:id="37" w:name="_Toc182263886"/>
      <w:bookmarkStart w:id="38" w:name="_Toc184105375"/>
      <w:bookmarkStart w:id="39" w:name="_Toc187221141"/>
      <w:bookmarkStart w:id="40" w:name="_Toc187233334"/>
      <w:bookmarkStart w:id="41" w:name="_Toc187233666"/>
      <w:bookmarkStart w:id="42" w:name="_Toc187233954"/>
      <w:bookmarkStart w:id="43" w:name="_Toc187234242"/>
      <w:bookmarkStart w:id="44" w:name="_Toc187241687"/>
      <w:bookmarkStart w:id="45" w:name="_Toc187245852"/>
      <w:bookmarkStart w:id="46" w:name="_Toc187246445"/>
      <w:bookmarkStart w:id="47" w:name="_Toc187246974"/>
      <w:bookmarkStart w:id="48" w:name="_Toc182262984"/>
      <w:bookmarkStart w:id="49" w:name="_Toc182263887"/>
      <w:bookmarkStart w:id="50" w:name="_Toc184105376"/>
      <w:bookmarkStart w:id="51" w:name="_Toc187221142"/>
      <w:bookmarkStart w:id="52" w:name="_Toc187233335"/>
      <w:bookmarkStart w:id="53" w:name="_Toc187233667"/>
      <w:bookmarkStart w:id="54" w:name="_Toc187233955"/>
      <w:bookmarkStart w:id="55" w:name="_Toc187234243"/>
      <w:bookmarkStart w:id="56" w:name="_Toc187241688"/>
      <w:bookmarkStart w:id="57" w:name="_Toc187245853"/>
      <w:bookmarkStart w:id="58" w:name="_Toc187246446"/>
      <w:bookmarkStart w:id="59" w:name="_Toc187246975"/>
      <w:bookmarkStart w:id="60" w:name="_Toc182262985"/>
      <w:bookmarkStart w:id="61" w:name="_Toc182263888"/>
      <w:bookmarkStart w:id="62" w:name="_Toc184105377"/>
      <w:bookmarkStart w:id="63" w:name="_Toc187221143"/>
      <w:bookmarkStart w:id="64" w:name="_Toc187233336"/>
      <w:bookmarkStart w:id="65" w:name="_Toc187233668"/>
      <w:bookmarkStart w:id="66" w:name="_Toc187233956"/>
      <w:bookmarkStart w:id="67" w:name="_Toc187234244"/>
      <w:bookmarkStart w:id="68" w:name="_Toc187241689"/>
      <w:bookmarkStart w:id="69" w:name="_Toc187245854"/>
      <w:bookmarkStart w:id="70" w:name="_Toc187246447"/>
      <w:bookmarkStart w:id="71" w:name="_Toc187246976"/>
      <w:bookmarkStart w:id="72" w:name="_Toc182262986"/>
      <w:bookmarkStart w:id="73" w:name="_Toc182263889"/>
      <w:bookmarkStart w:id="74" w:name="_Toc184105378"/>
      <w:bookmarkStart w:id="75" w:name="_Toc187221144"/>
      <w:bookmarkStart w:id="76" w:name="_Toc187233337"/>
      <w:bookmarkStart w:id="77" w:name="_Toc187233669"/>
      <w:bookmarkStart w:id="78" w:name="_Toc187233957"/>
      <w:bookmarkStart w:id="79" w:name="_Toc187234245"/>
      <w:bookmarkStart w:id="80" w:name="_Toc187241690"/>
      <w:bookmarkStart w:id="81" w:name="_Toc187245855"/>
      <w:bookmarkStart w:id="82" w:name="_Toc187246448"/>
      <w:bookmarkStart w:id="83" w:name="_Toc187246977"/>
      <w:bookmarkStart w:id="84" w:name="_Toc182262987"/>
      <w:bookmarkStart w:id="85" w:name="_Toc182263890"/>
      <w:bookmarkStart w:id="86" w:name="_Toc184105379"/>
      <w:bookmarkStart w:id="87" w:name="_Toc187221145"/>
      <w:bookmarkStart w:id="88" w:name="_Toc187233338"/>
      <w:bookmarkStart w:id="89" w:name="_Toc187233670"/>
      <w:bookmarkStart w:id="90" w:name="_Toc187233958"/>
      <w:bookmarkStart w:id="91" w:name="_Toc187234246"/>
      <w:bookmarkStart w:id="92" w:name="_Toc187241691"/>
      <w:bookmarkStart w:id="93" w:name="_Toc187245856"/>
      <w:bookmarkStart w:id="94" w:name="_Toc187246449"/>
      <w:bookmarkStart w:id="95" w:name="_Toc187246978"/>
      <w:bookmarkStart w:id="96" w:name="_Toc182262988"/>
      <w:bookmarkStart w:id="97" w:name="_Toc182263891"/>
      <w:bookmarkStart w:id="98" w:name="_Toc184105380"/>
      <w:bookmarkStart w:id="99" w:name="_Toc187221146"/>
      <w:bookmarkStart w:id="100" w:name="_Toc187233339"/>
      <w:bookmarkStart w:id="101" w:name="_Toc187233671"/>
      <w:bookmarkStart w:id="102" w:name="_Toc187233959"/>
      <w:bookmarkStart w:id="103" w:name="_Toc187234247"/>
      <w:bookmarkStart w:id="104" w:name="_Toc187241692"/>
      <w:bookmarkStart w:id="105" w:name="_Toc187245857"/>
      <w:bookmarkStart w:id="106" w:name="_Toc187246450"/>
      <w:bookmarkStart w:id="107" w:name="_Toc187246979"/>
      <w:bookmarkStart w:id="108" w:name="_Toc182262989"/>
      <w:bookmarkStart w:id="109" w:name="_Toc182263892"/>
      <w:bookmarkStart w:id="110" w:name="_Toc184105381"/>
      <w:bookmarkStart w:id="111" w:name="_Toc187221147"/>
      <w:bookmarkStart w:id="112" w:name="_Toc187233340"/>
      <w:bookmarkStart w:id="113" w:name="_Toc187233672"/>
      <w:bookmarkStart w:id="114" w:name="_Toc187233960"/>
      <w:bookmarkStart w:id="115" w:name="_Toc187234248"/>
      <w:bookmarkStart w:id="116" w:name="_Toc187241693"/>
      <w:bookmarkStart w:id="117" w:name="_Toc187245858"/>
      <w:bookmarkStart w:id="118" w:name="_Toc187246451"/>
      <w:bookmarkStart w:id="119" w:name="_Toc187246980"/>
      <w:bookmarkStart w:id="120" w:name="_Toc182262990"/>
      <w:bookmarkStart w:id="121" w:name="_Toc182263893"/>
      <w:bookmarkStart w:id="122" w:name="_Toc184105382"/>
      <w:bookmarkStart w:id="123" w:name="_Toc187221148"/>
      <w:bookmarkStart w:id="124" w:name="_Toc187233341"/>
      <w:bookmarkStart w:id="125" w:name="_Toc187233673"/>
      <w:bookmarkStart w:id="126" w:name="_Toc187233961"/>
      <w:bookmarkStart w:id="127" w:name="_Toc187234249"/>
      <w:bookmarkStart w:id="128" w:name="_Toc187241694"/>
      <w:bookmarkStart w:id="129" w:name="_Toc187245859"/>
      <w:bookmarkStart w:id="130" w:name="_Toc187246452"/>
      <w:bookmarkStart w:id="131" w:name="_Toc187246981"/>
      <w:bookmarkStart w:id="132" w:name="_Toc182262991"/>
      <w:bookmarkStart w:id="133" w:name="_Toc182263894"/>
      <w:bookmarkStart w:id="134" w:name="_Toc184105383"/>
      <w:bookmarkStart w:id="135" w:name="_Toc187221149"/>
      <w:bookmarkStart w:id="136" w:name="_Toc187233342"/>
      <w:bookmarkStart w:id="137" w:name="_Toc187233674"/>
      <w:bookmarkStart w:id="138" w:name="_Toc187233962"/>
      <w:bookmarkStart w:id="139" w:name="_Toc187234250"/>
      <w:bookmarkStart w:id="140" w:name="_Toc187241695"/>
      <w:bookmarkStart w:id="141" w:name="_Toc187245860"/>
      <w:bookmarkStart w:id="142" w:name="_Toc187246453"/>
      <w:bookmarkStart w:id="143" w:name="_Toc187246982"/>
      <w:bookmarkStart w:id="144" w:name="_Toc182262992"/>
      <w:bookmarkStart w:id="145" w:name="_Toc182263895"/>
      <w:bookmarkStart w:id="146" w:name="_Toc184105384"/>
      <w:bookmarkStart w:id="147" w:name="_Toc187221150"/>
      <w:bookmarkStart w:id="148" w:name="_Toc187233343"/>
      <w:bookmarkStart w:id="149" w:name="_Toc187233675"/>
      <w:bookmarkStart w:id="150" w:name="_Toc187233963"/>
      <w:bookmarkStart w:id="151" w:name="_Toc187234251"/>
      <w:bookmarkStart w:id="152" w:name="_Toc187241696"/>
      <w:bookmarkStart w:id="153" w:name="_Toc187245861"/>
      <w:bookmarkStart w:id="154" w:name="_Toc187246454"/>
      <w:bookmarkStart w:id="155" w:name="_Toc187246983"/>
      <w:bookmarkStart w:id="156" w:name="_Toc182262993"/>
      <w:bookmarkStart w:id="157" w:name="_Toc182263896"/>
      <w:bookmarkStart w:id="158" w:name="_Toc184105385"/>
      <w:bookmarkStart w:id="159" w:name="_Toc187221151"/>
      <w:bookmarkStart w:id="160" w:name="_Toc187233344"/>
      <w:bookmarkStart w:id="161" w:name="_Toc187233676"/>
      <w:bookmarkStart w:id="162" w:name="_Toc187233964"/>
      <w:bookmarkStart w:id="163" w:name="_Toc187234252"/>
      <w:bookmarkStart w:id="164" w:name="_Toc187241697"/>
      <w:bookmarkStart w:id="165" w:name="_Toc187245862"/>
      <w:bookmarkStart w:id="166" w:name="_Toc187246455"/>
      <w:bookmarkStart w:id="167" w:name="_Toc187246984"/>
      <w:bookmarkStart w:id="168" w:name="_Toc182262994"/>
      <w:bookmarkStart w:id="169" w:name="_Toc182263897"/>
      <w:bookmarkStart w:id="170" w:name="_Toc184105386"/>
      <w:bookmarkStart w:id="171" w:name="_Toc187221152"/>
      <w:bookmarkStart w:id="172" w:name="_Toc187233345"/>
      <w:bookmarkStart w:id="173" w:name="_Toc187233677"/>
      <w:bookmarkStart w:id="174" w:name="_Toc187233965"/>
      <w:bookmarkStart w:id="175" w:name="_Toc187234253"/>
      <w:bookmarkStart w:id="176" w:name="_Toc187241698"/>
      <w:bookmarkStart w:id="177" w:name="_Toc187245863"/>
      <w:bookmarkStart w:id="178" w:name="_Toc187246456"/>
      <w:bookmarkStart w:id="179" w:name="_Toc187246985"/>
      <w:bookmarkStart w:id="180" w:name="_Toc286861541"/>
      <w:bookmarkStart w:id="181" w:name="_Toc289265949"/>
      <w:bookmarkStart w:id="182" w:name="_Toc289329930"/>
      <w:bookmarkStart w:id="183" w:name="_Toc289332806"/>
      <w:bookmarkStart w:id="184" w:name="_Toc292038711"/>
      <w:bookmarkStart w:id="185" w:name="_Toc292042001"/>
      <w:bookmarkStart w:id="186" w:name="_Toc292803096"/>
      <w:bookmarkStart w:id="187" w:name="_Toc332367339"/>
      <w:bookmarkStart w:id="188" w:name="_Toc345289297"/>
      <w:bookmarkStart w:id="189" w:name="_Toc18741182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40C06">
        <w:lastRenderedPageBreak/>
        <w:t>VŠEOBECNÉ INFORMÁCIE</w:t>
      </w:r>
      <w:bookmarkEnd w:id="180"/>
      <w:bookmarkEnd w:id="181"/>
      <w:bookmarkEnd w:id="182"/>
      <w:bookmarkEnd w:id="183"/>
      <w:bookmarkEnd w:id="184"/>
      <w:bookmarkEnd w:id="185"/>
      <w:bookmarkEnd w:id="186"/>
      <w:bookmarkEnd w:id="187"/>
      <w:bookmarkEnd w:id="188"/>
      <w:bookmarkEnd w:id="189"/>
    </w:p>
    <w:p w14:paraId="214445E0" w14:textId="1C443501" w:rsidR="00756E0E" w:rsidRPr="00040C06" w:rsidRDefault="00756E0E" w:rsidP="00C34D88">
      <w:pPr>
        <w:ind w:right="0" w:firstLine="709"/>
      </w:pPr>
      <w:bookmarkStart w:id="190" w:name="_Toc286861542"/>
      <w:bookmarkStart w:id="191" w:name="_Toc289265950"/>
      <w:bookmarkStart w:id="192" w:name="_Toc289329931"/>
      <w:bookmarkStart w:id="193" w:name="_Toc292038712"/>
      <w:bookmarkStart w:id="194" w:name="_Toc292042002"/>
      <w:bookmarkStart w:id="195" w:name="_Toc292803097"/>
      <w:r w:rsidRPr="00040C06">
        <w:t>V tejto časti sú uvedené všeobecné informácie, požiadavky a podmienky, za akých sa akékoľvek ďalšie prípravné, realizačné, projektové práce (ak sú), povinnosti, činnosti, služby potrebné pri realizácii Diela majú vykonať.</w:t>
      </w:r>
    </w:p>
    <w:p w14:paraId="234394C7" w14:textId="059ADE06" w:rsidR="0014654E" w:rsidRPr="00040C06" w:rsidRDefault="0014654E" w:rsidP="00C34D88">
      <w:pPr>
        <w:ind w:right="0" w:firstLine="709"/>
      </w:pPr>
      <w:r w:rsidRPr="00040C06">
        <w:t xml:space="preserve">Požiadavky Objednávateľa definujú základné požiadavky na Dielo a podmienky, za ktorých sa projektové práce a stavebné práce na Diele majú vykonať. </w:t>
      </w:r>
      <w:r w:rsidR="00EC0ED5" w:rsidRPr="00040C06">
        <w:t>Zhotoviteľ</w:t>
      </w:r>
      <w:r w:rsidRPr="00040C06">
        <w:t xml:space="preserve"> je povinný sa s Požiadavkami Objednávateľa, ako aj so všetkými prílohami Zmluvy, definujúcimi Dielo po technickej a kvalitatívnej stránke, špecifikujúc</w:t>
      </w:r>
      <w:r w:rsidR="00B71A18" w:rsidRPr="00040C06">
        <w:t>imi</w:t>
      </w:r>
      <w:r w:rsidRPr="00040C06">
        <w:t xml:space="preserve"> osobitn</w:t>
      </w:r>
      <w:r w:rsidR="00C10F3D" w:rsidRPr="00040C06">
        <w:t>ých</w:t>
      </w:r>
      <w:r w:rsidRPr="00040C06">
        <w:t xml:space="preserve"> požiadav</w:t>
      </w:r>
      <w:r w:rsidR="00C10F3D" w:rsidRPr="00040C06">
        <w:t>ie</w:t>
      </w:r>
      <w:r w:rsidRPr="00040C06">
        <w:t>k</w:t>
      </w:r>
      <w:r w:rsidR="003266FA" w:rsidRPr="00040C06">
        <w:t xml:space="preserve"> </w:t>
      </w:r>
      <w:r w:rsidRPr="00040C06">
        <w:t>Objednávateľa na dokončené</w:t>
      </w:r>
      <w:r w:rsidR="003266FA" w:rsidRPr="00040C06">
        <w:t xml:space="preserve"> </w:t>
      </w:r>
      <w:r w:rsidRPr="00040C06">
        <w:t xml:space="preserve">Dielo, vrátane funkčných požiadaviek, kvality a rozsahu a s nimi súvisiacimi dokumentmi dôkladne oboznámiť a zahrnúť všetky náklady spojené so splnením všetkých požiadaviek Zmluvy do jeho Navrhovanej zmluvnej ceny. </w:t>
      </w:r>
    </w:p>
    <w:p w14:paraId="3BC6DCA4" w14:textId="6F291344" w:rsidR="00DA1663" w:rsidRPr="00040C06" w:rsidRDefault="00DA1663" w:rsidP="00976676">
      <w:pPr>
        <w:pStyle w:val="Nadpis2"/>
        <w:ind w:left="567"/>
      </w:pPr>
      <w:bookmarkStart w:id="196" w:name="_Toc187411821"/>
      <w:r w:rsidRPr="00040C06">
        <w:t>Definície</w:t>
      </w:r>
      <w:bookmarkEnd w:id="196"/>
      <w:r w:rsidR="00965C40">
        <w:t xml:space="preserve"> </w:t>
      </w:r>
    </w:p>
    <w:p w14:paraId="570B57B1" w14:textId="16BEFB1B" w:rsidR="00DA1663" w:rsidRPr="00040C06" w:rsidRDefault="00DA1663" w:rsidP="00C34D88">
      <w:pPr>
        <w:pStyle w:val="textodsekuU2"/>
        <w:ind w:left="0" w:firstLine="680"/>
      </w:pPr>
      <w:r w:rsidRPr="00040C06">
        <w:t>Pre tento dokument “</w:t>
      </w:r>
      <w:r w:rsidR="009C30DF" w:rsidRPr="00040C06">
        <w:t xml:space="preserve"> </w:t>
      </w:r>
      <w:r w:rsidR="009C30DF" w:rsidRPr="00040C06">
        <w:rPr>
          <w:i/>
        </w:rPr>
        <w:t>Všeobecné informácie a požiadavky</w:t>
      </w:r>
      <w:r w:rsidRPr="00040C06">
        <w:t xml:space="preserve">”, platia okrem definícií uvedených vo FIDIC VZP </w:t>
      </w:r>
      <w:r w:rsidR="77093FB6" w:rsidRPr="00040C06">
        <w:t>(Zväzok 2, Časť 2.1 Súťažných podmienok)</w:t>
      </w:r>
      <w:r w:rsidRPr="00040C06">
        <w:t xml:space="preserve"> definície zadefinované osobitne v texte tohto dokumentu ako aj nasledovné definície</w:t>
      </w:r>
      <w:r w:rsidR="00F224C8">
        <w:t xml:space="preserve"> a</w:t>
      </w:r>
      <w:r w:rsidR="003978EF">
        <w:t> význam použitých</w:t>
      </w:r>
      <w:r w:rsidR="00F224C8">
        <w:t xml:space="preserve"> skrat</w:t>
      </w:r>
      <w:r w:rsidR="003978EF">
        <w:t>iek</w:t>
      </w:r>
      <w:r w:rsidR="4054DB51" w:rsidRPr="00040C06">
        <w:t xml:space="preserve">. Kdekoľvek sa nachádza odkaz na ustanovenie </w:t>
      </w:r>
      <w:r w:rsidR="58182194" w:rsidRPr="00040C06">
        <w:t xml:space="preserve">Zmluvy, a/alebo </w:t>
      </w:r>
      <w:r w:rsidR="4054DB51" w:rsidRPr="00040C06">
        <w:t>FIDIC VZP, myslí sa tým znenie FIDIC VZP tak, ako sú upravené v OZP</w:t>
      </w:r>
      <w:r w:rsidRPr="00040C06">
        <w:t>:</w:t>
      </w:r>
    </w:p>
    <w:p w14:paraId="5795DEC8" w14:textId="28C97CD2" w:rsidR="003D537A" w:rsidRPr="00040C06" w:rsidRDefault="003D537A" w:rsidP="003D537A">
      <w:pPr>
        <w:pStyle w:val="nzovodsekuU3"/>
        <w:ind w:left="680" w:hanging="590"/>
        <w:rPr>
          <w:b/>
        </w:rPr>
      </w:pPr>
      <w:r w:rsidRPr="00040C06">
        <w:rPr>
          <w:b/>
          <w:bCs w:val="0"/>
        </w:rPr>
        <w:t xml:space="preserve">ASRTP </w:t>
      </w:r>
      <w:r w:rsidR="00F70322">
        <w:t>-</w:t>
      </w:r>
      <w:r w:rsidRPr="00C34D88">
        <w:t>Automatizované systémy riadenia technologických procesov.</w:t>
      </w:r>
    </w:p>
    <w:p w14:paraId="69301284" w14:textId="7FB21FB5" w:rsidR="00DA1663" w:rsidRPr="00C34D88" w:rsidRDefault="00DA1663" w:rsidP="00C34D88">
      <w:pPr>
        <w:pStyle w:val="nzovodsekuU3"/>
        <w:ind w:left="680" w:hanging="590"/>
        <w:rPr>
          <w:b/>
          <w:bCs w:val="0"/>
        </w:rPr>
      </w:pPr>
      <w:r w:rsidRPr="00040C06">
        <w:rPr>
          <w:b/>
          <w:bCs w:val="0"/>
        </w:rPr>
        <w:t>Autorský zákon</w:t>
      </w:r>
      <w:r w:rsidRPr="00C34D88">
        <w:rPr>
          <w:b/>
          <w:bCs w:val="0"/>
        </w:rPr>
        <w:t xml:space="preserve"> </w:t>
      </w:r>
      <w:r w:rsidRPr="00040C06">
        <w:t>znamená zákon č. 185/2015 Z. z. v znení neskorších predpisov.</w:t>
      </w:r>
    </w:p>
    <w:p w14:paraId="09D82E58" w14:textId="6F77535E" w:rsidR="00FE4ADE" w:rsidRPr="00C34D88" w:rsidRDefault="00DA1663" w:rsidP="00B73AF4">
      <w:pPr>
        <w:pStyle w:val="nzovodsekuU3"/>
        <w:ind w:left="680" w:hanging="590"/>
        <w:rPr>
          <w:b/>
          <w:bCs w:val="0"/>
        </w:rPr>
      </w:pPr>
      <w:r w:rsidRPr="00040C06">
        <w:rPr>
          <w:b/>
          <w:bCs w:val="0"/>
        </w:rPr>
        <w:t xml:space="preserve">Autorský dohľad </w:t>
      </w:r>
      <w:r w:rsidRPr="00040C06">
        <w:t>znamená výkon odborného autorského dohľadu v zmysle zákona č. 138/1992 Z. z. minimálne v odporúčanom rozsahu definovanom v sadzobníku pre navrhovanie ponukových cien, projektových prác a inžinierskych činností UNIKA z roku 2023 a v rozsahu zmluvy na projektovú prípravu pre dodanie projektovej dokumentácie: i) DÚR- dokumentácia pre vydanie rozhodnutia o umiestnení stavby, ii) DSP-dokumentácia pre stavebné povolenie a iii) DRS- dokumentácia pre realizáciu stavby</w:t>
      </w:r>
      <w:r w:rsidR="00FE4ADE" w:rsidRPr="00040C06">
        <w:t>.</w:t>
      </w:r>
    </w:p>
    <w:p w14:paraId="235F5A73" w14:textId="4FC63DA6" w:rsidR="00D36382" w:rsidRPr="00C34D88" w:rsidRDefault="00D36382" w:rsidP="00B73AF4">
      <w:pPr>
        <w:pStyle w:val="nzovodsekuU3"/>
        <w:ind w:left="680" w:hanging="590"/>
        <w:rPr>
          <w:b/>
          <w:bCs w:val="0"/>
        </w:rPr>
      </w:pPr>
      <w:r w:rsidRPr="00040C06">
        <w:rPr>
          <w:b/>
          <w:bCs w:val="0"/>
        </w:rPr>
        <w:t>B</w:t>
      </w:r>
      <w:r w:rsidR="00957102" w:rsidRPr="00040C06">
        <w:rPr>
          <w:b/>
          <w:bCs w:val="0"/>
        </w:rPr>
        <w:t xml:space="preserve">PEJ </w:t>
      </w:r>
      <w:r w:rsidR="00F70322">
        <w:t>-B</w:t>
      </w:r>
      <w:r w:rsidR="00957102" w:rsidRPr="00C34D88">
        <w:t>onitované pôdno-ekologické jednotky</w:t>
      </w:r>
      <w:r w:rsidR="00957102" w:rsidRPr="00040C06">
        <w:t>.</w:t>
      </w:r>
    </w:p>
    <w:p w14:paraId="2BF86637" w14:textId="7C987F92" w:rsidR="00AE7B11" w:rsidRPr="00C34D88" w:rsidRDefault="00AE7B11">
      <w:pPr>
        <w:pStyle w:val="nzovodsekuU3"/>
        <w:ind w:left="680" w:hanging="590"/>
        <w:rPr>
          <w:b/>
          <w:bCs w:val="0"/>
        </w:rPr>
      </w:pPr>
      <w:r w:rsidRPr="00C34D88">
        <w:rPr>
          <w:b/>
          <w:bCs w:val="0"/>
        </w:rPr>
        <w:t xml:space="preserve">CDS </w:t>
      </w:r>
      <w:r w:rsidR="00DA3E7A">
        <w:t>-</w:t>
      </w:r>
      <w:r w:rsidRPr="00C34D88">
        <w:t xml:space="preserve"> </w:t>
      </w:r>
      <w:r w:rsidR="00F70322">
        <w:t>C</w:t>
      </w:r>
      <w:r w:rsidRPr="00C34D88">
        <w:t>estn</w:t>
      </w:r>
      <w:r w:rsidR="00982E24" w:rsidRPr="00040C06">
        <w:t xml:space="preserve">á </w:t>
      </w:r>
      <w:r w:rsidRPr="00C34D88">
        <w:t>dopravn</w:t>
      </w:r>
      <w:r w:rsidR="00982E24" w:rsidRPr="00040C06">
        <w:t xml:space="preserve">á </w:t>
      </w:r>
      <w:r w:rsidRPr="00C34D88">
        <w:t>signalizáci</w:t>
      </w:r>
      <w:r w:rsidR="00982E24" w:rsidRPr="00040C06">
        <w:t>a.</w:t>
      </w:r>
      <w:r w:rsidRPr="00C34D88">
        <w:t xml:space="preserve"> </w:t>
      </w:r>
    </w:p>
    <w:p w14:paraId="4B087571" w14:textId="2B4B2A64" w:rsidR="007F3003" w:rsidRPr="00C34D88" w:rsidRDefault="00B73AF4" w:rsidP="00C34D88">
      <w:pPr>
        <w:pStyle w:val="nzovodsekuU3"/>
        <w:ind w:left="680" w:hanging="590"/>
        <w:rPr>
          <w:b/>
          <w:bCs w:val="0"/>
        </w:rPr>
      </w:pPr>
      <w:hyperlink r:id="rId16" w:history="1">
        <w:r w:rsidRPr="00040C06">
          <w:rPr>
            <w:b/>
            <w:bCs w:val="0"/>
          </w:rPr>
          <w:t xml:space="preserve">CPV </w:t>
        </w:r>
        <w:r w:rsidR="00DA3E7A">
          <w:t>-</w:t>
        </w:r>
        <w:r w:rsidR="007F3003" w:rsidRPr="00C34D88">
          <w:t>Spoločný slovník obstarávania</w:t>
        </w:r>
        <w:r w:rsidRPr="00040C06">
          <w:t>.</w:t>
        </w:r>
        <w:r w:rsidR="007F3003" w:rsidRPr="00C34D88">
          <w:t xml:space="preserve"> </w:t>
        </w:r>
      </w:hyperlink>
    </w:p>
    <w:p w14:paraId="2E9E99BA" w14:textId="0C8CC65A" w:rsidR="0094560D" w:rsidRPr="00737B4F" w:rsidRDefault="0094560D" w:rsidP="0094560D">
      <w:pPr>
        <w:pStyle w:val="nzovodsekuU3"/>
        <w:ind w:left="680" w:hanging="590"/>
        <w:rPr>
          <w:szCs w:val="21"/>
        </w:rPr>
      </w:pPr>
      <w:r w:rsidRPr="00040C06">
        <w:rPr>
          <w:b/>
          <w:bCs w:val="0"/>
        </w:rPr>
        <w:t>DDZ</w:t>
      </w:r>
      <w:r w:rsidRPr="00040C06">
        <w:t xml:space="preserve"> </w:t>
      </w:r>
      <w:r w:rsidR="00DA3E7A">
        <w:t>-</w:t>
      </w:r>
      <w:r w:rsidRPr="00040C06">
        <w:t xml:space="preserve"> </w:t>
      </w:r>
      <w:r w:rsidR="00F70322">
        <w:t>D</w:t>
      </w:r>
      <w:r w:rsidRPr="00040C06">
        <w:t>očasné dopravné značenie.</w:t>
      </w:r>
    </w:p>
    <w:p w14:paraId="4D8A6EE6" w14:textId="5CD62857" w:rsidR="00543FE2" w:rsidRPr="00C34D88" w:rsidRDefault="00543FE2" w:rsidP="00543FE2">
      <w:pPr>
        <w:pStyle w:val="nzovodsekuU3"/>
        <w:ind w:left="680" w:hanging="590"/>
        <w:rPr>
          <w:szCs w:val="21"/>
        </w:rPr>
      </w:pPr>
      <w:r w:rsidRPr="00040C06">
        <w:rPr>
          <w:b/>
          <w:bCs w:val="0"/>
        </w:rPr>
        <w:t>DZ</w:t>
      </w:r>
      <w:r w:rsidRPr="00040C06">
        <w:t xml:space="preserve"> </w:t>
      </w:r>
      <w:r w:rsidR="00DA3E7A">
        <w:t>-</w:t>
      </w:r>
      <w:r w:rsidRPr="00040C06">
        <w:t xml:space="preserve"> </w:t>
      </w:r>
      <w:r w:rsidR="00F70322">
        <w:t>D</w:t>
      </w:r>
      <w:r w:rsidRPr="00040C06">
        <w:t>opravné značenie.</w:t>
      </w:r>
    </w:p>
    <w:p w14:paraId="7068FE11" w14:textId="77777777" w:rsidR="0085399A" w:rsidRPr="00040C06" w:rsidRDefault="0085399A" w:rsidP="00C34D88">
      <w:pPr>
        <w:pStyle w:val="nzovodsekuU3"/>
        <w:ind w:left="680" w:hanging="590"/>
        <w:rPr>
          <w:szCs w:val="21"/>
        </w:rPr>
      </w:pPr>
      <w:r w:rsidRPr="00040C06">
        <w:rPr>
          <w:b/>
          <w:szCs w:val="21"/>
        </w:rPr>
        <w:t>Dokumentácia Diela</w:t>
      </w:r>
      <w:r w:rsidRPr="00040C06">
        <w:rPr>
          <w:szCs w:val="21"/>
        </w:rPr>
        <w:t xml:space="preserve"> je všetka dokumentácia k Dielu, najmä Dokumentácia Objednávateľa, Dokumentácia Zhotoviteľa, Stavebné povolenie, Územné rozhodnutie, Súvisiace povolenia, Vyjadrenia a stanoviská a všetko ostatné. Dokumentácia sa spracováva v rozsahu zodpovedajúcemu druhu, charakteru, významu, veľkosti a zložitosti Diela, v rozsahu a podrobnostiach platných predpisov, projektová dokumentácia v závislosti od stupňa môže predstavovať: DRS, DVP, DSRS, DSV, vrátane zmien/revízií, ako aj prípadne Dokumentáciu na zmenu stavby pred jej dokončením a EIA.</w:t>
      </w:r>
    </w:p>
    <w:p w14:paraId="39152E16" w14:textId="47A40DAB" w:rsidR="00DA1663" w:rsidRPr="00040C06" w:rsidRDefault="00DA1663" w:rsidP="00C34D88">
      <w:pPr>
        <w:pStyle w:val="nzovodsekuU3"/>
        <w:ind w:left="680" w:hanging="590"/>
      </w:pPr>
      <w:r w:rsidRPr="00040C06">
        <w:rPr>
          <w:b/>
        </w:rPr>
        <w:t>Dokumentácia Objednávateľa</w:t>
      </w:r>
      <w:r w:rsidR="001B4C0E" w:rsidRPr="00040C06">
        <w:rPr>
          <w:b/>
        </w:rPr>
        <w:t xml:space="preserve"> </w:t>
      </w:r>
      <w:r w:rsidRPr="00040C06">
        <w:t xml:space="preserve">má význam uvedený v podčlánku 1.11 FIDIC VZP </w:t>
      </w:r>
      <w:r w:rsidR="7FBDAF14" w:rsidRPr="00040C06">
        <w:t xml:space="preserve">(Zväzok 2, Časť 2 Súťažných podkladov) </w:t>
      </w:r>
      <w:r w:rsidRPr="00040C06">
        <w:t>a odkazuje najmä na Požiadavky Objednávateľa a ďalšie dokumenty, ktoré Objednávateľ poskytuje Zhotoviteľovi podľa Zmluvy o dielo.</w:t>
      </w:r>
      <w:r w:rsidRPr="00040C06">
        <w:rPr>
          <w:b/>
        </w:rPr>
        <w:t xml:space="preserve"> </w:t>
      </w:r>
      <w:r w:rsidRPr="00040C06">
        <w:t xml:space="preserve">Znamená súhrn všetkých výkresov, výpočtov a technických informácií týkajúcich sa Diela, odovzdaných Objednávateľom Zhotoviteľovi na vykonanie prác podľa Zmluvy o Dielo a všetkých výkresov, výpočtov, diagramov, popisov zhotovovaných postupov a ďalších technických dokumentov príslušného charakteru, ktoré vyhotoví Zhotoviteľ podľa Zmluvy o dielo (Dokumentácia Zhotoviteľa). </w:t>
      </w:r>
    </w:p>
    <w:p w14:paraId="3B9765E7" w14:textId="3D32EAB2" w:rsidR="0094560D" w:rsidRPr="00040C06" w:rsidRDefault="0094560D" w:rsidP="00381D92">
      <w:pPr>
        <w:pStyle w:val="nzovodsekuU3"/>
        <w:ind w:left="680" w:hanging="590"/>
        <w:rPr>
          <w:szCs w:val="21"/>
        </w:rPr>
      </w:pPr>
      <w:r w:rsidRPr="00040C06">
        <w:rPr>
          <w:b/>
        </w:rPr>
        <w:lastRenderedPageBreak/>
        <w:t xml:space="preserve">DOSS </w:t>
      </w:r>
      <w:r w:rsidR="00273EBE">
        <w:rPr>
          <w:szCs w:val="21"/>
        </w:rPr>
        <w:t>-</w:t>
      </w:r>
      <w:r w:rsidRPr="00040C06">
        <w:rPr>
          <w:szCs w:val="21"/>
        </w:rPr>
        <w:t xml:space="preserve"> </w:t>
      </w:r>
      <w:r w:rsidR="00F70322">
        <w:rPr>
          <w:szCs w:val="21"/>
        </w:rPr>
        <w:t>D</w:t>
      </w:r>
      <w:r w:rsidRPr="00040C06">
        <w:rPr>
          <w:szCs w:val="21"/>
        </w:rPr>
        <w:t>otknuté orgány štátnej správy.</w:t>
      </w:r>
    </w:p>
    <w:p w14:paraId="3E67B757" w14:textId="0C4D5273" w:rsidR="00A66105" w:rsidRPr="00040C06" w:rsidRDefault="00A66105" w:rsidP="00381D92">
      <w:pPr>
        <w:pStyle w:val="nzovodsekuU3"/>
        <w:ind w:left="680" w:hanging="590"/>
      </w:pPr>
      <w:r w:rsidRPr="00C34D88">
        <w:rPr>
          <w:b/>
          <w:bCs w:val="0"/>
        </w:rPr>
        <w:t xml:space="preserve">DPB </w:t>
      </w:r>
      <w:r w:rsidR="00273EBE">
        <w:t>-</w:t>
      </w:r>
      <w:r w:rsidRPr="00040C06">
        <w:t xml:space="preserve"> </w:t>
      </w:r>
      <w:r w:rsidRPr="00C34D88">
        <w:t>Dopravn</w:t>
      </w:r>
      <w:r w:rsidRPr="00040C06">
        <w:t>ý</w:t>
      </w:r>
      <w:r w:rsidRPr="00C34D88">
        <w:t xml:space="preserve"> podnik Bratislava</w:t>
      </w:r>
      <w:r w:rsidR="00D66B40" w:rsidRPr="00040C06">
        <w:t>.</w:t>
      </w:r>
      <w:r w:rsidRPr="00C34D88">
        <w:t xml:space="preserve"> </w:t>
      </w:r>
    </w:p>
    <w:p w14:paraId="674615B1" w14:textId="6D263F59" w:rsidR="005F2FD9" w:rsidRPr="00040C06" w:rsidRDefault="005F2FD9" w:rsidP="00C34D88">
      <w:pPr>
        <w:pStyle w:val="nzovodsekuU3"/>
        <w:ind w:left="680" w:hanging="590"/>
      </w:pPr>
      <w:r w:rsidRPr="00040C06">
        <w:rPr>
          <w:b/>
          <w:bCs w:val="0"/>
        </w:rPr>
        <w:t xml:space="preserve">DPO </w:t>
      </w:r>
      <w:r w:rsidR="00273EBE">
        <w:t>-</w:t>
      </w:r>
      <w:r w:rsidRPr="00C34D88">
        <w:t xml:space="preserve"> </w:t>
      </w:r>
      <w:r w:rsidR="00F70322">
        <w:t>D</w:t>
      </w:r>
      <w:r w:rsidR="00F25234" w:rsidRPr="00C34D88">
        <w:t>okumentácia poskytnutá Objedná</w:t>
      </w:r>
      <w:r w:rsidR="00B82805" w:rsidRPr="00C34D88">
        <w:t>va</w:t>
      </w:r>
      <w:r w:rsidR="0033230B" w:rsidRPr="00C34D88">
        <w:t>teľom</w:t>
      </w:r>
      <w:r w:rsidR="0033230B" w:rsidRPr="00040C06">
        <w:t>.</w:t>
      </w:r>
    </w:p>
    <w:p w14:paraId="3AA7CA2C" w14:textId="1F677EFC" w:rsidR="00750B93" w:rsidRPr="00040C06" w:rsidRDefault="00750B93" w:rsidP="00C34D88">
      <w:pPr>
        <w:pStyle w:val="nzovodsekuU3"/>
        <w:ind w:left="680" w:hanging="590"/>
        <w:rPr>
          <w:szCs w:val="21"/>
        </w:rPr>
      </w:pPr>
      <w:r w:rsidRPr="00040C06">
        <w:rPr>
          <w:b/>
          <w:bCs w:val="0"/>
          <w:szCs w:val="21"/>
        </w:rPr>
        <w:t>DRS</w:t>
      </w:r>
      <w:r w:rsidRPr="00040C06">
        <w:rPr>
          <w:szCs w:val="21"/>
        </w:rPr>
        <w:t xml:space="preserve"> </w:t>
      </w:r>
      <w:r w:rsidR="00273EBE">
        <w:rPr>
          <w:szCs w:val="21"/>
        </w:rPr>
        <w:t>-</w:t>
      </w:r>
      <w:r w:rsidR="00273EBE" w:rsidRPr="00040C06">
        <w:rPr>
          <w:szCs w:val="21"/>
        </w:rPr>
        <w:t xml:space="preserve"> </w:t>
      </w:r>
      <w:r w:rsidR="00F70322">
        <w:rPr>
          <w:szCs w:val="21"/>
        </w:rPr>
        <w:t>D</w:t>
      </w:r>
      <w:r w:rsidRPr="00040C06">
        <w:rPr>
          <w:szCs w:val="21"/>
        </w:rPr>
        <w:t>okumentácia pre realizáciu stavby.</w:t>
      </w:r>
    </w:p>
    <w:p w14:paraId="21E5075D" w14:textId="078BE019" w:rsidR="006143A7" w:rsidRPr="00040C06" w:rsidRDefault="006143A7" w:rsidP="00C34D88">
      <w:pPr>
        <w:pStyle w:val="nzovodsekuU3"/>
        <w:ind w:left="680" w:hanging="590"/>
        <w:rPr>
          <w:szCs w:val="21"/>
        </w:rPr>
      </w:pPr>
      <w:r w:rsidRPr="00040C06">
        <w:rPr>
          <w:b/>
          <w:bCs w:val="0"/>
          <w:szCs w:val="21"/>
        </w:rPr>
        <w:t>DSP</w:t>
      </w:r>
      <w:r w:rsidR="000568B4">
        <w:rPr>
          <w:szCs w:val="21"/>
        </w:rPr>
        <w:t>-</w:t>
      </w:r>
      <w:r w:rsidRPr="00040C06">
        <w:rPr>
          <w:szCs w:val="21"/>
        </w:rPr>
        <w:t xml:space="preserve"> </w:t>
      </w:r>
      <w:r w:rsidR="00F70322">
        <w:rPr>
          <w:szCs w:val="21"/>
        </w:rPr>
        <w:t>D</w:t>
      </w:r>
      <w:r w:rsidRPr="00040C06">
        <w:rPr>
          <w:szCs w:val="21"/>
        </w:rPr>
        <w:t>okumentácia na stavebné povolenie.</w:t>
      </w:r>
    </w:p>
    <w:p w14:paraId="208A2B01" w14:textId="1C20C8D2" w:rsidR="00AD014F" w:rsidRPr="00040C06" w:rsidRDefault="00AD014F" w:rsidP="00C34D88">
      <w:pPr>
        <w:pStyle w:val="nzovodsekuU3"/>
        <w:ind w:left="709" w:hanging="567"/>
        <w:rPr>
          <w:szCs w:val="21"/>
        </w:rPr>
      </w:pPr>
      <w:r w:rsidRPr="00C34D88">
        <w:rPr>
          <w:b/>
          <w:bCs w:val="0"/>
        </w:rPr>
        <w:t>DSRS</w:t>
      </w:r>
      <w:r w:rsidRPr="00040C06">
        <w:t xml:space="preserve"> </w:t>
      </w:r>
      <w:r w:rsidR="000568B4">
        <w:rPr>
          <w:szCs w:val="21"/>
        </w:rPr>
        <w:t>-</w:t>
      </w:r>
      <w:r w:rsidRPr="00040C06">
        <w:t xml:space="preserve"> </w:t>
      </w:r>
      <w:r w:rsidR="00F70322">
        <w:t>D</w:t>
      </w:r>
      <w:r w:rsidR="00E621C2" w:rsidRPr="00040C06">
        <w:t>okumentáciu</w:t>
      </w:r>
      <w:r w:rsidRPr="00040C06">
        <w:t xml:space="preserve"> skutočného realizovania stavby</w:t>
      </w:r>
      <w:r w:rsidR="00E621C2" w:rsidRPr="00040C06">
        <w:t>.</w:t>
      </w:r>
    </w:p>
    <w:p w14:paraId="5E9286C3" w14:textId="188EADED" w:rsidR="00750B93" w:rsidRPr="00040C06" w:rsidRDefault="00750B93" w:rsidP="00C34D88">
      <w:pPr>
        <w:pStyle w:val="nzovodsekuU3"/>
        <w:ind w:left="680" w:hanging="590"/>
        <w:rPr>
          <w:szCs w:val="21"/>
        </w:rPr>
      </w:pPr>
      <w:r w:rsidRPr="00040C06">
        <w:rPr>
          <w:b/>
        </w:rPr>
        <w:t>DSV</w:t>
      </w:r>
      <w:r w:rsidRPr="00040C06">
        <w:t xml:space="preserve"> </w:t>
      </w:r>
      <w:r w:rsidR="000568B4">
        <w:t>-</w:t>
      </w:r>
      <w:r w:rsidRPr="00040C06">
        <w:t xml:space="preserve"> </w:t>
      </w:r>
      <w:r w:rsidR="00F70322">
        <w:t>D</w:t>
      </w:r>
      <w:r w:rsidRPr="00040C06">
        <w:t>okumentácia skutočného vyhotovenia</w:t>
      </w:r>
      <w:r w:rsidR="0057503B" w:rsidRPr="00040C06">
        <w:t>.</w:t>
      </w:r>
    </w:p>
    <w:p w14:paraId="619B63F9" w14:textId="5637A5FF" w:rsidR="00FF2206" w:rsidRPr="00040C06" w:rsidDel="0080762A" w:rsidRDefault="00FF2206" w:rsidP="00C34D88">
      <w:pPr>
        <w:pStyle w:val="nzovodsekuU3"/>
        <w:ind w:left="680" w:hanging="590"/>
        <w:rPr>
          <w:szCs w:val="21"/>
        </w:rPr>
      </w:pPr>
      <w:r w:rsidRPr="00040C06" w:rsidDel="0080762A">
        <w:rPr>
          <w:b/>
          <w:bCs w:val="0"/>
          <w:szCs w:val="21"/>
        </w:rPr>
        <w:t>DÚR</w:t>
      </w:r>
      <w:r w:rsidRPr="00040C06" w:rsidDel="0080762A">
        <w:rPr>
          <w:szCs w:val="21"/>
        </w:rPr>
        <w:t xml:space="preserve"> </w:t>
      </w:r>
      <w:r w:rsidR="000568B4">
        <w:rPr>
          <w:szCs w:val="21"/>
        </w:rPr>
        <w:t>-</w:t>
      </w:r>
      <w:r w:rsidR="00F70322">
        <w:rPr>
          <w:bCs w:val="0"/>
          <w:szCs w:val="21"/>
        </w:rPr>
        <w:t>D</w:t>
      </w:r>
      <w:r w:rsidRPr="00040C06" w:rsidDel="0080762A">
        <w:rPr>
          <w:bCs w:val="0"/>
          <w:szCs w:val="21"/>
        </w:rPr>
        <w:t>okumentácia pre vydanie rozhodnutia o umiestnení stavby</w:t>
      </w:r>
      <w:r w:rsidR="00786E8F" w:rsidRPr="00040C06">
        <w:rPr>
          <w:bCs w:val="0"/>
          <w:szCs w:val="21"/>
        </w:rPr>
        <w:t>.</w:t>
      </w:r>
      <w:r w:rsidRPr="00040C06" w:rsidDel="0080762A">
        <w:rPr>
          <w:b/>
          <w:bCs w:val="0"/>
          <w:szCs w:val="21"/>
        </w:rPr>
        <w:t xml:space="preserve"> </w:t>
      </w:r>
    </w:p>
    <w:p w14:paraId="1F49926A" w14:textId="6DDD3421" w:rsidR="00DA1663" w:rsidRPr="00040C06" w:rsidRDefault="00DA1663" w:rsidP="00C34D88">
      <w:pPr>
        <w:pStyle w:val="nzovodsekuU3"/>
        <w:ind w:left="680" w:hanging="590"/>
        <w:rPr>
          <w:szCs w:val="21"/>
        </w:rPr>
      </w:pPr>
      <w:r w:rsidRPr="00040C06">
        <w:rPr>
          <w:b/>
          <w:bCs w:val="0"/>
          <w:szCs w:val="21"/>
        </w:rPr>
        <w:t>DVP</w:t>
      </w:r>
      <w:r w:rsidRPr="00040C06">
        <w:rPr>
          <w:szCs w:val="21"/>
        </w:rPr>
        <w:t xml:space="preserve"> </w:t>
      </w:r>
      <w:r w:rsidR="000568B4">
        <w:rPr>
          <w:szCs w:val="21"/>
        </w:rPr>
        <w:t>-</w:t>
      </w:r>
      <w:r w:rsidR="00F70322">
        <w:rPr>
          <w:szCs w:val="21"/>
        </w:rPr>
        <w:t>D</w:t>
      </w:r>
      <w:r w:rsidRPr="00040C06">
        <w:rPr>
          <w:szCs w:val="21"/>
        </w:rPr>
        <w:t>okumentácia na vykonanie prác.</w:t>
      </w:r>
    </w:p>
    <w:p w14:paraId="1C554311" w14:textId="1815F944" w:rsidR="003D1652" w:rsidRPr="00040C06" w:rsidRDefault="003D1652" w:rsidP="00C34D88">
      <w:pPr>
        <w:pStyle w:val="nzovodsekuU3"/>
        <w:ind w:left="680" w:hanging="590"/>
        <w:rPr>
          <w:szCs w:val="21"/>
        </w:rPr>
      </w:pPr>
      <w:r w:rsidRPr="00040C06">
        <w:rPr>
          <w:b/>
          <w:bCs w:val="0"/>
          <w:szCs w:val="21"/>
        </w:rPr>
        <w:t>DZ</w:t>
      </w:r>
      <w:r w:rsidR="00224DB1" w:rsidRPr="00040C06">
        <w:rPr>
          <w:b/>
          <w:bCs w:val="0"/>
          <w:szCs w:val="21"/>
        </w:rPr>
        <w:t>SPD</w:t>
      </w:r>
      <w:r w:rsidRPr="00040C06">
        <w:rPr>
          <w:szCs w:val="21"/>
        </w:rPr>
        <w:t xml:space="preserve"> </w:t>
      </w:r>
      <w:r w:rsidR="000568B4">
        <w:rPr>
          <w:szCs w:val="21"/>
        </w:rPr>
        <w:t>-</w:t>
      </w:r>
      <w:r w:rsidRPr="00040C06">
        <w:rPr>
          <w:szCs w:val="21"/>
        </w:rPr>
        <w:t xml:space="preserve"> </w:t>
      </w:r>
      <w:r w:rsidR="000568B4">
        <w:rPr>
          <w:szCs w:val="21"/>
        </w:rPr>
        <w:t>D</w:t>
      </w:r>
      <w:r w:rsidR="00224DB1" w:rsidRPr="00040C06">
        <w:rPr>
          <w:szCs w:val="21"/>
        </w:rPr>
        <w:t>okumentáciu na zmenu stavby pred jej dokončením.</w:t>
      </w:r>
    </w:p>
    <w:p w14:paraId="69304358" w14:textId="44B90432" w:rsidR="00EE3664" w:rsidRPr="00040C06" w:rsidRDefault="00EE3664" w:rsidP="00C34D88">
      <w:pPr>
        <w:pStyle w:val="nzovodsekuU3"/>
        <w:ind w:left="680" w:hanging="590"/>
        <w:rPr>
          <w:bCs w:val="0"/>
          <w:szCs w:val="21"/>
        </w:rPr>
      </w:pPr>
      <w:r w:rsidRPr="00040C06">
        <w:rPr>
          <w:b/>
          <w:szCs w:val="21"/>
        </w:rPr>
        <w:t xml:space="preserve">EPV </w:t>
      </w:r>
      <w:r w:rsidR="000568B4">
        <w:rPr>
          <w:bCs w:val="0"/>
          <w:szCs w:val="21"/>
        </w:rPr>
        <w:t>-</w:t>
      </w:r>
      <w:r w:rsidRPr="00040C06">
        <w:rPr>
          <w:bCs w:val="0"/>
          <w:szCs w:val="21"/>
        </w:rPr>
        <w:t xml:space="preserve"> Environmentálny plán výstavby.</w:t>
      </w:r>
    </w:p>
    <w:p w14:paraId="6482BC01" w14:textId="646224AD" w:rsidR="00DA1663" w:rsidRPr="00C34D88" w:rsidRDefault="00DA1663" w:rsidP="00C34D88">
      <w:pPr>
        <w:pStyle w:val="nzovodsekuU3"/>
        <w:ind w:left="680" w:hanging="590"/>
      </w:pPr>
      <w:r w:rsidRPr="00040C06">
        <w:rPr>
          <w:b/>
        </w:rPr>
        <w:t>Etapa</w:t>
      </w:r>
      <w:r w:rsidR="002227B0" w:rsidRPr="00C34D88">
        <w:rPr>
          <w:b/>
        </w:rPr>
        <w:t xml:space="preserve"> 1 </w:t>
      </w:r>
      <w:r w:rsidRPr="00040C06">
        <w:t>má význam uvedený v</w:t>
      </w:r>
      <w:r w:rsidR="009673C0" w:rsidRPr="00040C06">
        <w:t> </w:t>
      </w:r>
      <w:r w:rsidRPr="00040C06">
        <w:t>bode</w:t>
      </w:r>
      <w:r w:rsidR="009673C0" w:rsidRPr="00040C06">
        <w:t xml:space="preserve"> </w:t>
      </w:r>
      <w:r w:rsidR="00F557E7" w:rsidRPr="00040C06">
        <w:fldChar w:fldCharType="begin"/>
      </w:r>
      <w:r w:rsidR="00F557E7" w:rsidRPr="00040C06">
        <w:instrText xml:space="preserve"> REF _Ref180400673 \r \h </w:instrText>
      </w:r>
      <w:r w:rsidR="00D7077C" w:rsidRPr="00040C06">
        <w:instrText xml:space="preserve"> \* MERGEFORMAT </w:instrText>
      </w:r>
      <w:r w:rsidR="00F557E7" w:rsidRPr="00040C06">
        <w:fldChar w:fldCharType="separate"/>
      </w:r>
      <w:r w:rsidR="0094408A">
        <w:t>1.4</w:t>
      </w:r>
      <w:r w:rsidR="00F557E7" w:rsidRPr="00040C06">
        <w:fldChar w:fldCharType="end"/>
      </w:r>
      <w:r w:rsidR="006502B6" w:rsidRPr="00C34D88">
        <w:t>. Ú</w:t>
      </w:r>
      <w:r w:rsidR="1F753C96" w:rsidRPr="00C34D88">
        <w:t xml:space="preserve">sek od </w:t>
      </w:r>
      <w:r w:rsidR="00A053A8" w:rsidRPr="00040C06">
        <w:t>staničenia km 2,500</w:t>
      </w:r>
      <w:r w:rsidR="1F753C96" w:rsidRPr="00C34D88">
        <w:t xml:space="preserve"> po </w:t>
      </w:r>
      <w:r w:rsidR="00535BFF" w:rsidRPr="00C34D88">
        <w:t>Obratisko</w:t>
      </w:r>
      <w:r w:rsidR="1F753C96" w:rsidRPr="00C34D88">
        <w:t xml:space="preserve"> </w:t>
      </w:r>
      <w:r w:rsidR="000B3409" w:rsidRPr="00040C06">
        <w:t>-</w:t>
      </w:r>
      <w:r w:rsidR="1F753C96" w:rsidRPr="00C34D88">
        <w:t>„</w:t>
      </w:r>
      <w:r w:rsidR="00F331F8" w:rsidRPr="00C34D88">
        <w:t xml:space="preserve">Meniareň </w:t>
      </w:r>
      <w:r w:rsidR="1F753C96" w:rsidRPr="00C34D88">
        <w:t>Astronomická</w:t>
      </w:r>
      <w:r w:rsidR="00535BFF" w:rsidRPr="00C34D88">
        <w:t>“</w:t>
      </w:r>
      <w:r w:rsidR="00CC3215" w:rsidRPr="00040C06">
        <w:t>.</w:t>
      </w:r>
    </w:p>
    <w:p w14:paraId="067367DB" w14:textId="5D5FCB4B" w:rsidR="00DA1663" w:rsidRPr="00040C06" w:rsidRDefault="00DA1663" w:rsidP="00C34D88">
      <w:pPr>
        <w:pStyle w:val="nzovodsekuU3"/>
        <w:ind w:left="680" w:hanging="590"/>
        <w:rPr>
          <w:szCs w:val="21"/>
        </w:rPr>
      </w:pPr>
      <w:r w:rsidRPr="00040C06">
        <w:rPr>
          <w:b/>
          <w:szCs w:val="21"/>
        </w:rPr>
        <w:t>Etapa 2</w:t>
      </w:r>
      <w:r w:rsidR="005A64D0" w:rsidRPr="00C34D88">
        <w:rPr>
          <w:b/>
          <w:szCs w:val="21"/>
        </w:rPr>
        <w:t xml:space="preserve"> </w:t>
      </w:r>
      <w:r w:rsidRPr="00040C06">
        <w:rPr>
          <w:szCs w:val="21"/>
        </w:rPr>
        <w:t xml:space="preserve">má význam uvedený v bode </w:t>
      </w:r>
      <w:r w:rsidR="007D759F" w:rsidRPr="00040C06">
        <w:fldChar w:fldCharType="begin"/>
      </w:r>
      <w:r w:rsidR="007D759F" w:rsidRPr="00040C06">
        <w:instrText xml:space="preserve"> REF _Ref180400673 \r \h  \* MERGEFORMAT </w:instrText>
      </w:r>
      <w:r w:rsidR="007D759F" w:rsidRPr="00040C06">
        <w:fldChar w:fldCharType="separate"/>
      </w:r>
      <w:r w:rsidR="0094408A">
        <w:t>1.4</w:t>
      </w:r>
      <w:r w:rsidR="007D759F" w:rsidRPr="00040C06">
        <w:fldChar w:fldCharType="end"/>
      </w:r>
      <w:r w:rsidR="007D759F" w:rsidRPr="00040C06">
        <w:t xml:space="preserve"> </w:t>
      </w:r>
      <w:r w:rsidRPr="00040C06">
        <w:rPr>
          <w:szCs w:val="21"/>
        </w:rPr>
        <w:t>.</w:t>
      </w:r>
      <w:r w:rsidR="008D1DAA" w:rsidRPr="00040C06">
        <w:rPr>
          <w:szCs w:val="21"/>
        </w:rPr>
        <w:t xml:space="preserve"> </w:t>
      </w:r>
      <w:r w:rsidR="00F837E1" w:rsidRPr="00C34D88">
        <w:rPr>
          <w:szCs w:val="21"/>
        </w:rPr>
        <w:t>Ú</w:t>
      </w:r>
      <w:r w:rsidR="008D1DAA" w:rsidRPr="00C34D88">
        <w:t xml:space="preserve">sek od staničenia </w:t>
      </w:r>
      <w:r w:rsidR="00A13084" w:rsidRPr="00C34D88">
        <w:t>k</w:t>
      </w:r>
      <w:r w:rsidR="008D1DAA" w:rsidRPr="00C34D88">
        <w:t>m 0,</w:t>
      </w:r>
      <w:r w:rsidR="007D759F" w:rsidRPr="00C34D88">
        <w:t>95</w:t>
      </w:r>
      <w:r w:rsidR="005A64D0" w:rsidRPr="00C34D88">
        <w:t>5</w:t>
      </w:r>
      <w:r w:rsidR="008D1DAA" w:rsidRPr="00C34D88">
        <w:t xml:space="preserve"> po </w:t>
      </w:r>
      <w:r w:rsidR="00E12591" w:rsidRPr="00040C06">
        <w:t>Zastávk</w:t>
      </w:r>
      <w:r w:rsidR="00A053A8" w:rsidRPr="00040C06">
        <w:t>u</w:t>
      </w:r>
      <w:r w:rsidR="00E12591" w:rsidRPr="00040C06">
        <w:t xml:space="preserve"> „Líščie nivy</w:t>
      </w:r>
      <w:r w:rsidR="00A053A8" w:rsidRPr="00040C06">
        <w:t>“</w:t>
      </w:r>
      <w:r w:rsidR="008B56D3" w:rsidRPr="00C34D88">
        <w:t xml:space="preserve">. </w:t>
      </w:r>
    </w:p>
    <w:p w14:paraId="1F586CD5" w14:textId="08DEE729" w:rsidR="00E31064" w:rsidRPr="00040C06" w:rsidRDefault="00F1349F" w:rsidP="00C34D88">
      <w:pPr>
        <w:pStyle w:val="nzovodsekuU3"/>
        <w:ind w:left="680" w:hanging="590"/>
        <w:rPr>
          <w:bCs w:val="0"/>
          <w:szCs w:val="21"/>
        </w:rPr>
      </w:pPr>
      <w:r w:rsidRPr="00040C06">
        <w:rPr>
          <w:b/>
          <w:szCs w:val="21"/>
        </w:rPr>
        <w:t xml:space="preserve">Etapa 3 </w:t>
      </w:r>
      <w:r w:rsidRPr="00040C06">
        <w:rPr>
          <w:bCs w:val="0"/>
          <w:szCs w:val="21"/>
        </w:rPr>
        <w:t xml:space="preserve">má význam uvedený v bode </w:t>
      </w:r>
      <w:r w:rsidRPr="00040C06">
        <w:rPr>
          <w:szCs w:val="21"/>
        </w:rPr>
        <w:fldChar w:fldCharType="begin"/>
      </w:r>
      <w:r w:rsidRPr="00040C06">
        <w:rPr>
          <w:bCs w:val="0"/>
          <w:szCs w:val="21"/>
        </w:rPr>
        <w:instrText xml:space="preserve"> REF _Ref180400673 \r \h  \* MERGEFORMAT </w:instrText>
      </w:r>
      <w:r w:rsidRPr="00040C06">
        <w:rPr>
          <w:szCs w:val="21"/>
        </w:rPr>
      </w:r>
      <w:r w:rsidRPr="00040C06">
        <w:rPr>
          <w:szCs w:val="21"/>
        </w:rPr>
        <w:fldChar w:fldCharType="separate"/>
      </w:r>
      <w:r w:rsidR="0094408A">
        <w:rPr>
          <w:bCs w:val="0"/>
          <w:szCs w:val="21"/>
        </w:rPr>
        <w:t>1.4</w:t>
      </w:r>
      <w:r w:rsidRPr="00040C06">
        <w:rPr>
          <w:szCs w:val="21"/>
        </w:rPr>
        <w:fldChar w:fldCharType="end"/>
      </w:r>
      <w:r w:rsidRPr="00040C06">
        <w:rPr>
          <w:b/>
          <w:szCs w:val="21"/>
        </w:rPr>
        <w:t xml:space="preserve"> . </w:t>
      </w:r>
      <w:r w:rsidR="008023DF" w:rsidRPr="00C34D88">
        <w:rPr>
          <w:bCs w:val="0"/>
          <w:szCs w:val="21"/>
        </w:rPr>
        <w:t>Ú</w:t>
      </w:r>
      <w:r w:rsidRPr="00C34D88">
        <w:rPr>
          <w:bCs w:val="0"/>
          <w:szCs w:val="21"/>
        </w:rPr>
        <w:t>sek</w:t>
      </w:r>
      <w:r w:rsidR="00625F87" w:rsidRPr="00040C06">
        <w:rPr>
          <w:bCs w:val="0"/>
          <w:szCs w:val="21"/>
        </w:rPr>
        <w:t xml:space="preserve"> </w:t>
      </w:r>
      <w:r w:rsidRPr="00C34D88">
        <w:rPr>
          <w:bCs w:val="0"/>
          <w:szCs w:val="21"/>
        </w:rPr>
        <w:t xml:space="preserve">od </w:t>
      </w:r>
      <w:r w:rsidR="008023DF" w:rsidRPr="00040C06">
        <w:rPr>
          <w:bCs w:val="0"/>
          <w:szCs w:val="21"/>
        </w:rPr>
        <w:t xml:space="preserve">križovatky Ulica 29. </w:t>
      </w:r>
      <w:r w:rsidR="008E5F92" w:rsidRPr="00040C06">
        <w:rPr>
          <w:bCs w:val="0"/>
          <w:szCs w:val="21"/>
        </w:rPr>
        <w:t>a</w:t>
      </w:r>
      <w:r w:rsidR="008023DF" w:rsidRPr="00040C06">
        <w:rPr>
          <w:bCs w:val="0"/>
          <w:szCs w:val="21"/>
        </w:rPr>
        <w:t>ugusta/Špitálska</w:t>
      </w:r>
      <w:r w:rsidRPr="00C34D88">
        <w:rPr>
          <w:bCs w:val="0"/>
          <w:szCs w:val="21"/>
        </w:rPr>
        <w:t xml:space="preserve"> po </w:t>
      </w:r>
      <w:r w:rsidR="003A21AE" w:rsidRPr="00C34D88">
        <w:rPr>
          <w:bCs w:val="0"/>
          <w:szCs w:val="21"/>
        </w:rPr>
        <w:t>križovatk</w:t>
      </w:r>
      <w:r w:rsidR="000B3409" w:rsidRPr="00040C06">
        <w:rPr>
          <w:bCs w:val="0"/>
          <w:szCs w:val="21"/>
        </w:rPr>
        <w:t>u</w:t>
      </w:r>
      <w:r w:rsidR="003A21AE" w:rsidRPr="00C34D88">
        <w:rPr>
          <w:bCs w:val="0"/>
          <w:szCs w:val="21"/>
        </w:rPr>
        <w:t xml:space="preserve"> </w:t>
      </w:r>
      <w:r w:rsidR="00067610" w:rsidRPr="00C34D88">
        <w:rPr>
          <w:bCs w:val="0"/>
          <w:szCs w:val="21"/>
        </w:rPr>
        <w:t>Legionárska</w:t>
      </w:r>
      <w:r w:rsidR="003A21AE" w:rsidRPr="00C34D88">
        <w:rPr>
          <w:bCs w:val="0"/>
          <w:szCs w:val="21"/>
        </w:rPr>
        <w:t>/</w:t>
      </w:r>
      <w:proofErr w:type="spellStart"/>
      <w:r w:rsidR="003A21AE" w:rsidRPr="00C34D88">
        <w:rPr>
          <w:bCs w:val="0"/>
          <w:szCs w:val="21"/>
        </w:rPr>
        <w:t>Karad</w:t>
      </w:r>
      <w:r w:rsidR="00214A1A" w:rsidRPr="00C34D88">
        <w:rPr>
          <w:bCs w:val="0"/>
          <w:szCs w:val="21"/>
        </w:rPr>
        <w:t>žičova</w:t>
      </w:r>
      <w:proofErr w:type="spellEnd"/>
      <w:r w:rsidR="006502B6" w:rsidRPr="00C34D88">
        <w:rPr>
          <w:bCs w:val="0"/>
          <w:szCs w:val="21"/>
        </w:rPr>
        <w:t>/Krížna</w:t>
      </w:r>
      <w:r w:rsidR="000B3409" w:rsidRPr="00040C06">
        <w:rPr>
          <w:bCs w:val="0"/>
          <w:szCs w:val="21"/>
        </w:rPr>
        <w:t>.</w:t>
      </w:r>
    </w:p>
    <w:p w14:paraId="32FCFD0F" w14:textId="6DE7FD14" w:rsidR="00EE79F1" w:rsidRPr="00040C06" w:rsidRDefault="00E31064" w:rsidP="00C34D88">
      <w:pPr>
        <w:pStyle w:val="nzovodsekuU3"/>
        <w:ind w:left="680" w:hanging="590"/>
        <w:rPr>
          <w:bCs w:val="0"/>
          <w:szCs w:val="21"/>
        </w:rPr>
      </w:pPr>
      <w:r w:rsidRPr="00C34D88">
        <w:rPr>
          <w:b/>
          <w:szCs w:val="21"/>
        </w:rPr>
        <w:t>G</w:t>
      </w:r>
      <w:r w:rsidR="007F35D8" w:rsidRPr="00040C06">
        <w:rPr>
          <w:b/>
          <w:szCs w:val="21"/>
        </w:rPr>
        <w:t>D</w:t>
      </w:r>
      <w:r w:rsidRPr="00040C06">
        <w:rPr>
          <w:bCs w:val="0"/>
          <w:szCs w:val="21"/>
        </w:rPr>
        <w:t xml:space="preserve"> </w:t>
      </w:r>
      <w:r w:rsidR="00C93996">
        <w:rPr>
          <w:szCs w:val="21"/>
        </w:rPr>
        <w:t xml:space="preserve">- </w:t>
      </w:r>
      <w:r w:rsidRPr="00040C06">
        <w:rPr>
          <w:szCs w:val="21"/>
        </w:rPr>
        <w:t>Geodetická dokumentácia.</w:t>
      </w:r>
    </w:p>
    <w:p w14:paraId="73C29A57" w14:textId="30420F04" w:rsidR="00DD603C" w:rsidRPr="00040C06" w:rsidRDefault="00EE79F1" w:rsidP="00C34D88">
      <w:pPr>
        <w:pStyle w:val="nzovodsekuU3"/>
        <w:ind w:left="680" w:hanging="590"/>
        <w:rPr>
          <w:bCs w:val="0"/>
          <w:szCs w:val="21"/>
        </w:rPr>
      </w:pPr>
      <w:r w:rsidRPr="00040C06">
        <w:rPr>
          <w:b/>
          <w:szCs w:val="21"/>
        </w:rPr>
        <w:t>GE-</w:t>
      </w:r>
      <w:r w:rsidRPr="00C34D88">
        <w:rPr>
          <w:b/>
          <w:szCs w:val="21"/>
        </w:rPr>
        <w:t>DSRS</w:t>
      </w:r>
      <w:r w:rsidRPr="00040C06" w:rsidDel="0018354A">
        <w:rPr>
          <w:bCs w:val="0"/>
          <w:szCs w:val="21"/>
        </w:rPr>
        <w:t xml:space="preserve"> </w:t>
      </w:r>
      <w:r w:rsidR="00C93996">
        <w:rPr>
          <w:bCs w:val="0"/>
          <w:szCs w:val="21"/>
        </w:rPr>
        <w:t>-</w:t>
      </w:r>
      <w:r w:rsidRPr="00040C06">
        <w:rPr>
          <w:bCs w:val="0"/>
          <w:szCs w:val="21"/>
        </w:rPr>
        <w:t xml:space="preserve"> </w:t>
      </w:r>
      <w:r w:rsidR="00C93996">
        <w:rPr>
          <w:bCs w:val="0"/>
          <w:szCs w:val="21"/>
        </w:rPr>
        <w:t>G</w:t>
      </w:r>
      <w:r w:rsidRPr="00040C06">
        <w:rPr>
          <w:bCs w:val="0"/>
          <w:szCs w:val="21"/>
        </w:rPr>
        <w:t>eodetický elaborát DSRS.</w:t>
      </w:r>
    </w:p>
    <w:p w14:paraId="2D852FBD" w14:textId="7A8DDC34" w:rsidR="00381D92" w:rsidRPr="00040C06" w:rsidRDefault="00381D92" w:rsidP="00C34D88">
      <w:pPr>
        <w:pStyle w:val="nzovodsekuU3"/>
        <w:ind w:left="680" w:hanging="590"/>
        <w:rPr>
          <w:bCs w:val="0"/>
          <w:szCs w:val="21"/>
        </w:rPr>
      </w:pPr>
      <w:r w:rsidRPr="00C34D88">
        <w:rPr>
          <w:b/>
          <w:bCs w:val="0"/>
        </w:rPr>
        <w:t>GP</w:t>
      </w:r>
      <w:r w:rsidRPr="00040C06">
        <w:t xml:space="preserve"> </w:t>
      </w:r>
      <w:r w:rsidR="00C93996">
        <w:t>-</w:t>
      </w:r>
      <w:r w:rsidRPr="00040C06">
        <w:t xml:space="preserve"> </w:t>
      </w:r>
      <w:r w:rsidR="00C93996">
        <w:t>G</w:t>
      </w:r>
      <w:r w:rsidRPr="00040C06">
        <w:t>eometrické plány.</w:t>
      </w:r>
    </w:p>
    <w:p w14:paraId="2CD4CC9A" w14:textId="059CD673" w:rsidR="00DA1663" w:rsidRPr="00040C06" w:rsidRDefault="00540C94" w:rsidP="00C34D88">
      <w:pPr>
        <w:pStyle w:val="nzovodsekuU3"/>
        <w:ind w:left="680" w:hanging="590"/>
        <w:rPr>
          <w:szCs w:val="21"/>
        </w:rPr>
      </w:pPr>
      <w:r w:rsidRPr="00040C06">
        <w:rPr>
          <w:b/>
          <w:szCs w:val="21"/>
        </w:rPr>
        <w:t xml:space="preserve">HGZ </w:t>
      </w:r>
      <w:r w:rsidR="00DD5A86">
        <w:rPr>
          <w:bCs w:val="0"/>
          <w:szCs w:val="21"/>
        </w:rPr>
        <w:t>-H</w:t>
      </w:r>
      <w:r w:rsidR="00DA1663" w:rsidRPr="00040C06">
        <w:rPr>
          <w:bCs w:val="0"/>
          <w:szCs w:val="21"/>
        </w:rPr>
        <w:t>lavný geodet Zhotoviteľa</w:t>
      </w:r>
      <w:r w:rsidR="00577050" w:rsidRPr="00040C06">
        <w:rPr>
          <w:bCs w:val="0"/>
          <w:szCs w:val="21"/>
        </w:rPr>
        <w:t>.</w:t>
      </w:r>
    </w:p>
    <w:p w14:paraId="0C0F81A1" w14:textId="54ACE8B6" w:rsidR="001571C9" w:rsidRPr="00040C06" w:rsidRDefault="001571C9" w:rsidP="00C34D88">
      <w:pPr>
        <w:pStyle w:val="nzovodsekuU3"/>
        <w:ind w:left="680" w:hanging="590"/>
      </w:pPr>
      <w:r w:rsidRPr="00040C06">
        <w:rPr>
          <w:b/>
        </w:rPr>
        <w:t xml:space="preserve">Hlavný inžinier projektu </w:t>
      </w:r>
      <w:r w:rsidRPr="00C34D88">
        <w:rPr>
          <w:bCs w:val="0"/>
        </w:rPr>
        <w:t xml:space="preserve">alebo </w:t>
      </w:r>
      <w:r w:rsidRPr="00040C06">
        <w:rPr>
          <w:b/>
        </w:rPr>
        <w:t xml:space="preserve">HIP </w:t>
      </w:r>
      <w:r w:rsidR="007769AE">
        <w:t>-</w:t>
      </w:r>
      <w:r w:rsidRPr="00040C06">
        <w:t xml:space="preserve"> zamestnanec Zhotoviteľa, osoba písomne vymenovaná a poverená Zhotoviteľom v rozsahu definovanom/vyšpecifikovaných v splnomocnení. </w:t>
      </w:r>
    </w:p>
    <w:p w14:paraId="7ABA055C" w14:textId="3FB84922" w:rsidR="00DA1663" w:rsidRPr="00040C06" w:rsidRDefault="00DA1663" w:rsidP="00381D92">
      <w:pPr>
        <w:pStyle w:val="nzovodsekuU3"/>
        <w:ind w:left="680" w:hanging="590"/>
      </w:pPr>
      <w:r w:rsidRPr="00040C06">
        <w:rPr>
          <w:b/>
        </w:rPr>
        <w:t>Hlavný inžinier</w:t>
      </w:r>
      <w:r w:rsidRPr="00040C06">
        <w:t xml:space="preserve"> </w:t>
      </w:r>
      <w:r w:rsidRPr="00040C06">
        <w:rPr>
          <w:b/>
        </w:rPr>
        <w:t xml:space="preserve">stavby </w:t>
      </w:r>
      <w:r w:rsidRPr="00040C06">
        <w:t xml:space="preserve">alebo </w:t>
      </w:r>
      <w:r w:rsidRPr="00040C06">
        <w:rPr>
          <w:b/>
        </w:rPr>
        <w:t>HIS</w:t>
      </w:r>
      <w:r w:rsidRPr="00040C06">
        <w:t xml:space="preserve"> - zamestnanec Objednávateľa, osoba písomne vymenovaná a poverená Objednávateľom riadením Projektu v mene Objednávateľa v rozsahu definovanom/vyšpecifikovaných v menovacom dekréte. HIS bude vykonávať každodenné úlohy spojené s riadením Projektu.</w:t>
      </w:r>
    </w:p>
    <w:p w14:paraId="62FB494D" w14:textId="06052066" w:rsidR="00BC06DF" w:rsidRPr="00040C06" w:rsidRDefault="00BC06DF" w:rsidP="00381D92">
      <w:pPr>
        <w:pStyle w:val="nzovodsekuU3"/>
        <w:ind w:left="680" w:hanging="590"/>
      </w:pPr>
      <w:r w:rsidRPr="00C34D88">
        <w:rPr>
          <w:b/>
          <w:bCs w:val="0"/>
        </w:rPr>
        <w:t>HMBA</w:t>
      </w:r>
      <w:r w:rsidRPr="00040C06">
        <w:t xml:space="preserve"> </w:t>
      </w:r>
      <w:r w:rsidR="00DD5A86">
        <w:t>-</w:t>
      </w:r>
      <w:r w:rsidRPr="00040C06">
        <w:t xml:space="preserve">Hlavné mesto </w:t>
      </w:r>
      <w:r w:rsidR="00071AF6" w:rsidRPr="00040C06">
        <w:t xml:space="preserve">Slovenskej republiky </w:t>
      </w:r>
      <w:r w:rsidR="001146D4" w:rsidRPr="00040C06">
        <w:t>Bratislava</w:t>
      </w:r>
      <w:r w:rsidR="0011153B" w:rsidRPr="00040C06">
        <w:t>.</w:t>
      </w:r>
    </w:p>
    <w:p w14:paraId="22A0C425" w14:textId="7C441634" w:rsidR="0011153B" w:rsidRPr="00040C06" w:rsidRDefault="0011153B" w:rsidP="0011153B">
      <w:pPr>
        <w:pStyle w:val="nzovodsekuU3"/>
        <w:ind w:left="680" w:hanging="590"/>
      </w:pPr>
      <w:r w:rsidRPr="00040C06">
        <w:rPr>
          <w:b/>
          <w:bCs w:val="0"/>
        </w:rPr>
        <w:t xml:space="preserve">HMG </w:t>
      </w:r>
      <w:r w:rsidR="00DD5A86">
        <w:t>-</w:t>
      </w:r>
      <w:r w:rsidRPr="00040C06">
        <w:t xml:space="preserve"> Harmonogram prác</w:t>
      </w:r>
      <w:r w:rsidR="000311AC">
        <w:t>.</w:t>
      </w:r>
    </w:p>
    <w:p w14:paraId="4D6C9D52" w14:textId="0187D295" w:rsidR="00DA1663" w:rsidRPr="00040C06" w:rsidRDefault="00DA1663" w:rsidP="00C34D88">
      <w:pPr>
        <w:pStyle w:val="nzovodsekuU3"/>
        <w:ind w:left="680" w:hanging="590"/>
        <w:rPr>
          <w:szCs w:val="21"/>
        </w:rPr>
      </w:pPr>
      <w:r w:rsidRPr="00040C06">
        <w:rPr>
          <w:b/>
          <w:szCs w:val="21"/>
        </w:rPr>
        <w:t xml:space="preserve">KL </w:t>
      </w:r>
      <w:r w:rsidR="00C306A2">
        <w:rPr>
          <w:bCs w:val="0"/>
          <w:szCs w:val="21"/>
        </w:rPr>
        <w:t>-</w:t>
      </w:r>
      <w:r w:rsidRPr="00040C06">
        <w:rPr>
          <w:bCs w:val="0"/>
          <w:szCs w:val="21"/>
        </w:rPr>
        <w:t xml:space="preserve"> Katalógový list.</w:t>
      </w:r>
    </w:p>
    <w:p w14:paraId="5ADC3937" w14:textId="52A64624" w:rsidR="00DA1663" w:rsidRPr="00040C06" w:rsidRDefault="00DA1663" w:rsidP="00C34D88">
      <w:pPr>
        <w:pStyle w:val="nzovodsekuU3"/>
        <w:ind w:left="680" w:hanging="590"/>
        <w:rPr>
          <w:bCs w:val="0"/>
          <w:szCs w:val="21"/>
        </w:rPr>
      </w:pPr>
      <w:r w:rsidRPr="00040C06">
        <w:rPr>
          <w:b/>
          <w:szCs w:val="21"/>
        </w:rPr>
        <w:t xml:space="preserve">Kontrolný a skúšobný plán </w:t>
      </w:r>
      <w:r w:rsidRPr="00040C06">
        <w:rPr>
          <w:bCs w:val="0"/>
          <w:szCs w:val="21"/>
        </w:rPr>
        <w:t>alebo</w:t>
      </w:r>
      <w:r w:rsidRPr="00040C06">
        <w:rPr>
          <w:b/>
          <w:szCs w:val="21"/>
        </w:rPr>
        <w:t xml:space="preserve"> KSP</w:t>
      </w:r>
      <w:r w:rsidRPr="00040C06">
        <w:rPr>
          <w:bCs w:val="0"/>
          <w:szCs w:val="21"/>
        </w:rPr>
        <w:t xml:space="preserve"> má význam uvedený v § 12 ods. (1) a) 3. zákona č. 254/1998 Z. z. o verejných prácach v znení neskorších predpisov.</w:t>
      </w:r>
    </w:p>
    <w:p w14:paraId="1B8F00B2" w14:textId="070E461C" w:rsidR="00DA1663" w:rsidRPr="00040C06" w:rsidRDefault="00DA1663" w:rsidP="00C34D88">
      <w:pPr>
        <w:pStyle w:val="nzovodsekuU3"/>
        <w:ind w:left="680" w:hanging="590"/>
      </w:pPr>
      <w:r w:rsidRPr="00040C06">
        <w:rPr>
          <w:b/>
        </w:rPr>
        <w:lastRenderedPageBreak/>
        <w:t>Nárok</w:t>
      </w:r>
      <w:r w:rsidRPr="00040C06">
        <w:t xml:space="preserve"> znamená zmluvne podmienený nárok v zmysle FIDIC VZP</w:t>
      </w:r>
      <w:r w:rsidR="4C96DA89" w:rsidRPr="00040C06">
        <w:t xml:space="preserve"> (Zväzok 2, Časť 2 Súťažných podkladov)</w:t>
      </w:r>
      <w:r w:rsidRPr="00040C06">
        <w:t>.</w:t>
      </w:r>
    </w:p>
    <w:p w14:paraId="581A7BB6" w14:textId="6E6F8C83" w:rsidR="00DA1663" w:rsidRPr="00040C06" w:rsidRDefault="00DA1663" w:rsidP="00C34D88">
      <w:pPr>
        <w:pStyle w:val="nzovodsekuU3"/>
        <w:spacing w:after="0"/>
        <w:ind w:left="681" w:hanging="590"/>
      </w:pPr>
      <w:r w:rsidRPr="00040C06">
        <w:rPr>
          <w:b/>
        </w:rPr>
        <w:t>Nepredvídané zmeny</w:t>
      </w:r>
      <w:r w:rsidRPr="00040C06">
        <w:t xml:space="preserve"> sú zmeny Zmluvy </w:t>
      </w:r>
      <w:r w:rsidR="2C9B3582" w:rsidRPr="00040C06">
        <w:t xml:space="preserve">o Dielo </w:t>
      </w:r>
      <w:r w:rsidRPr="00040C06">
        <w:t>za jej trvania, a to najmä, ale nie len:</w:t>
      </w:r>
    </w:p>
    <w:p w14:paraId="61394E07" w14:textId="61C703D6" w:rsidR="00DA1663" w:rsidRPr="00040C06" w:rsidRDefault="00DA1663" w:rsidP="00C34D88">
      <w:pPr>
        <w:pStyle w:val="nzovodsekuU3"/>
        <w:numPr>
          <w:ilvl w:val="0"/>
          <w:numId w:val="156"/>
        </w:numPr>
        <w:spacing w:before="0" w:after="0"/>
        <w:ind w:left="1066" w:hanging="590"/>
        <w:rPr>
          <w:szCs w:val="21"/>
        </w:rPr>
      </w:pPr>
      <w:r w:rsidRPr="00040C06">
        <w:rPr>
          <w:szCs w:val="21"/>
        </w:rPr>
        <w:t xml:space="preserve">doplňujúce </w:t>
      </w:r>
      <w:r w:rsidR="008369E1" w:rsidRPr="00C34D88">
        <w:rPr>
          <w:szCs w:val="21"/>
        </w:rPr>
        <w:t>práce</w:t>
      </w:r>
      <w:r w:rsidRPr="00040C06">
        <w:rPr>
          <w:szCs w:val="21"/>
        </w:rPr>
        <w:t xml:space="preserve"> v zmysle § 18 ods. (1) písm. b) </w:t>
      </w:r>
      <w:r w:rsidR="00A11C9E" w:rsidRPr="00040C06">
        <w:t>zákon č. 343/2015 Z. z.</w:t>
      </w:r>
      <w:r w:rsidRPr="00040C06">
        <w:rPr>
          <w:szCs w:val="21"/>
        </w:rPr>
        <w:t>;</w:t>
      </w:r>
    </w:p>
    <w:p w14:paraId="6F98D4E7" w14:textId="17A61F16" w:rsidR="00DA1663" w:rsidRPr="00040C06" w:rsidRDefault="00281DD0" w:rsidP="00C34D88">
      <w:pPr>
        <w:pStyle w:val="nzovodsekuU3"/>
        <w:numPr>
          <w:ilvl w:val="0"/>
          <w:numId w:val="156"/>
        </w:numPr>
        <w:spacing w:before="0" w:after="0"/>
        <w:ind w:left="1066" w:hanging="590"/>
        <w:rPr>
          <w:szCs w:val="21"/>
        </w:rPr>
      </w:pPr>
      <w:r w:rsidRPr="00C34D88">
        <w:rPr>
          <w:szCs w:val="21"/>
        </w:rPr>
        <w:t>práce</w:t>
      </w:r>
      <w:r w:rsidR="00DA1663" w:rsidRPr="00040C06">
        <w:rPr>
          <w:szCs w:val="21"/>
        </w:rPr>
        <w:t xml:space="preserve"> z dôvodu okolností v zmysle § 18 ods. (1) písm. c) </w:t>
      </w:r>
      <w:r w:rsidR="00A11C9E" w:rsidRPr="00040C06">
        <w:t>zákon č. 343/2015 Z. z.</w:t>
      </w:r>
      <w:r w:rsidR="00DA1663" w:rsidRPr="00040C06">
        <w:rPr>
          <w:szCs w:val="21"/>
        </w:rPr>
        <w:t>;</w:t>
      </w:r>
    </w:p>
    <w:p w14:paraId="552C86EC" w14:textId="5B033B33" w:rsidR="00DA1663" w:rsidRPr="00040C06" w:rsidRDefault="00DA1663">
      <w:pPr>
        <w:pStyle w:val="nzovodsekuU3"/>
        <w:numPr>
          <w:ilvl w:val="0"/>
          <w:numId w:val="156"/>
        </w:numPr>
        <w:spacing w:before="0" w:after="0"/>
        <w:ind w:left="1066" w:hanging="590"/>
        <w:rPr>
          <w:szCs w:val="21"/>
        </w:rPr>
      </w:pPr>
      <w:r w:rsidRPr="00040C06">
        <w:rPr>
          <w:szCs w:val="21"/>
        </w:rPr>
        <w:t xml:space="preserve">zmena </w:t>
      </w:r>
      <w:r w:rsidRPr="00040C06">
        <w:rPr>
          <w:i/>
          <w:iCs/>
          <w:szCs w:val="21"/>
        </w:rPr>
        <w:t xml:space="preserve">de </w:t>
      </w:r>
      <w:proofErr w:type="spellStart"/>
      <w:r w:rsidRPr="00040C06">
        <w:rPr>
          <w:i/>
          <w:iCs/>
          <w:szCs w:val="21"/>
        </w:rPr>
        <w:t>minimis</w:t>
      </w:r>
      <w:proofErr w:type="spellEnd"/>
      <w:r w:rsidRPr="00040C06">
        <w:rPr>
          <w:szCs w:val="21"/>
        </w:rPr>
        <w:t xml:space="preserve"> v zmysle § 18 ods. (3) a (4) </w:t>
      </w:r>
      <w:r w:rsidR="00A11C9E" w:rsidRPr="00040C06">
        <w:t>zákon č. 343/2015 Z. z.</w:t>
      </w:r>
      <w:r w:rsidRPr="00040C06">
        <w:rPr>
          <w:szCs w:val="21"/>
        </w:rPr>
        <w:t>.</w:t>
      </w:r>
    </w:p>
    <w:p w14:paraId="0DBA0A25" w14:textId="07D33749" w:rsidR="000F2F7E" w:rsidRPr="00040C06" w:rsidRDefault="000F2F7E" w:rsidP="00427D20">
      <w:pPr>
        <w:pStyle w:val="nzovodsekuU3"/>
        <w:ind w:left="680" w:hanging="590"/>
        <w:rPr>
          <w:b/>
          <w:bCs w:val="0"/>
          <w:szCs w:val="21"/>
        </w:rPr>
      </w:pPr>
      <w:r w:rsidRPr="00C34D88">
        <w:rPr>
          <w:b/>
          <w:bCs w:val="0"/>
        </w:rPr>
        <w:t>NFP</w:t>
      </w:r>
      <w:r w:rsidR="00A33551" w:rsidRPr="00040C06">
        <w:rPr>
          <w:b/>
          <w:bCs w:val="0"/>
        </w:rPr>
        <w:t xml:space="preserve"> </w:t>
      </w:r>
      <w:r w:rsidR="008815F0">
        <w:t>- N</w:t>
      </w:r>
      <w:r w:rsidR="00A33551" w:rsidRPr="00C34D88">
        <w:t>enávratn</w:t>
      </w:r>
      <w:r w:rsidR="00A33551" w:rsidRPr="00040C06">
        <w:t>ý</w:t>
      </w:r>
      <w:r w:rsidR="00A33551" w:rsidRPr="00C34D88">
        <w:t xml:space="preserve"> finančn</w:t>
      </w:r>
      <w:r w:rsidR="00A33551" w:rsidRPr="00040C06">
        <w:t>ý</w:t>
      </w:r>
      <w:r w:rsidR="00A33551" w:rsidRPr="00C34D88">
        <w:t xml:space="preserve"> príspev</w:t>
      </w:r>
      <w:r w:rsidR="00A33551" w:rsidRPr="00040C06">
        <w:t>ok.</w:t>
      </w:r>
    </w:p>
    <w:p w14:paraId="21F8095D" w14:textId="2602F3D0" w:rsidR="00427D20" w:rsidRPr="00C34D88" w:rsidRDefault="00427D20" w:rsidP="00C34D88">
      <w:pPr>
        <w:pStyle w:val="nzovodsekuU3"/>
        <w:ind w:left="680" w:hanging="590"/>
        <w:rPr>
          <w:b/>
          <w:szCs w:val="21"/>
        </w:rPr>
      </w:pPr>
      <w:r w:rsidRPr="00C34D88">
        <w:rPr>
          <w:b/>
          <w:szCs w:val="21"/>
        </w:rPr>
        <w:t>NV</w:t>
      </w:r>
      <w:r w:rsidR="001F4535" w:rsidRPr="00040C06">
        <w:rPr>
          <w:b/>
          <w:szCs w:val="21"/>
        </w:rPr>
        <w:t xml:space="preserve"> </w:t>
      </w:r>
      <w:r w:rsidR="008815F0">
        <w:rPr>
          <w:bCs w:val="0"/>
          <w:szCs w:val="21"/>
        </w:rPr>
        <w:t>-</w:t>
      </w:r>
      <w:r w:rsidR="001F4535" w:rsidRPr="00040C06">
        <w:rPr>
          <w:bCs w:val="0"/>
          <w:szCs w:val="21"/>
        </w:rPr>
        <w:t xml:space="preserve"> Nariadenie vlády Slovenskej republiky.</w:t>
      </w:r>
    </w:p>
    <w:p w14:paraId="2840DFE1" w14:textId="5A5035B2" w:rsidR="00DA1663" w:rsidRPr="00040C06" w:rsidRDefault="00DA1663" w:rsidP="00C34D88">
      <w:pPr>
        <w:pStyle w:val="nzovodsekuU3"/>
        <w:ind w:left="680" w:hanging="590"/>
        <w:rPr>
          <w:szCs w:val="21"/>
        </w:rPr>
      </w:pPr>
      <w:r w:rsidRPr="00040C06">
        <w:rPr>
          <w:b/>
          <w:szCs w:val="21"/>
        </w:rPr>
        <w:t>Občiansky zákonník</w:t>
      </w:r>
      <w:r w:rsidRPr="00040C06">
        <w:rPr>
          <w:szCs w:val="21"/>
        </w:rPr>
        <w:t xml:space="preserve"> znamená zákon č. 40/1964 Zb. v znení neskorších predpisov.</w:t>
      </w:r>
    </w:p>
    <w:p w14:paraId="450BE49A" w14:textId="43C225D4" w:rsidR="00DA1663" w:rsidRPr="00040C06" w:rsidRDefault="00DA1663" w:rsidP="00C34D88">
      <w:pPr>
        <w:pStyle w:val="nzovodsekuU3"/>
        <w:ind w:left="680" w:hanging="590"/>
        <w:rPr>
          <w:szCs w:val="21"/>
        </w:rPr>
      </w:pPr>
      <w:r w:rsidRPr="00040C06">
        <w:rPr>
          <w:b/>
          <w:szCs w:val="21"/>
        </w:rPr>
        <w:t>Odborník</w:t>
      </w:r>
      <w:r w:rsidRPr="00040C06">
        <w:rPr>
          <w:szCs w:val="21"/>
        </w:rPr>
        <w:t xml:space="preserve"> znamená člen Personálu </w:t>
      </w:r>
      <w:r w:rsidR="00F32E3A" w:rsidRPr="00040C06">
        <w:rPr>
          <w:szCs w:val="21"/>
        </w:rPr>
        <w:t>ZHO</w:t>
      </w:r>
      <w:r w:rsidRPr="00040C06">
        <w:rPr>
          <w:szCs w:val="21"/>
        </w:rPr>
        <w:t xml:space="preserve">, t. j. fyzická osoba, prostredníctvom ktorej </w:t>
      </w:r>
      <w:r w:rsidR="00F32E3A" w:rsidRPr="00040C06">
        <w:rPr>
          <w:szCs w:val="21"/>
        </w:rPr>
        <w:t xml:space="preserve">ZHO </w:t>
      </w:r>
      <w:r w:rsidRPr="00040C06">
        <w:rPr>
          <w:szCs w:val="21"/>
        </w:rPr>
        <w:t>poskytuje Služby podľa Zmluvy, ktorá je oprávnená konať iba v rozsahu práv a povinností podľa jej funkčného zaradenia a jej postavenia, resp. odbornosti, bez ohľadu na to, či je zamestnancom a/alebo SZČO, pričom sú použité nasledovné definície:</w:t>
      </w:r>
    </w:p>
    <w:p w14:paraId="608F18C9" w14:textId="04C220B4" w:rsidR="009B10C2" w:rsidRPr="00C76FC9" w:rsidRDefault="009B10C2" w:rsidP="00C34D88">
      <w:pPr>
        <w:pStyle w:val="Odsekzoznamu"/>
        <w:spacing w:before="120"/>
        <w:ind w:left="709" w:firstLine="0"/>
        <w:rPr>
          <w:szCs w:val="21"/>
        </w:rPr>
      </w:pPr>
      <w:r w:rsidRPr="00C76FC9">
        <w:rPr>
          <w:szCs w:val="21"/>
        </w:rPr>
        <w:t>KO 1 - Riaditeľa stavby/ Zástupca Zhotoviteľa,</w:t>
      </w:r>
    </w:p>
    <w:p w14:paraId="6CB6B773" w14:textId="6073C1EE" w:rsidR="009B10C2" w:rsidRPr="00C34D88" w:rsidRDefault="009B10C2" w:rsidP="00C34D88">
      <w:pPr>
        <w:pStyle w:val="Odsekzoznamu"/>
        <w:spacing w:before="120"/>
        <w:ind w:left="709" w:firstLine="0"/>
        <w:rPr>
          <w:rFonts w:cs="Times New Roman"/>
          <w:szCs w:val="21"/>
          <w:lang w:eastAsia="sk-SK"/>
        </w:rPr>
      </w:pPr>
      <w:r w:rsidRPr="00C34D88">
        <w:rPr>
          <w:rFonts w:cs="Times New Roman"/>
          <w:szCs w:val="21"/>
          <w:lang w:eastAsia="sk-SK"/>
        </w:rPr>
        <w:t>KO 2</w:t>
      </w:r>
      <w:r w:rsidRPr="00C76FC9">
        <w:rPr>
          <w:rFonts w:cs="Times New Roman"/>
          <w:szCs w:val="21"/>
          <w:lang w:eastAsia="sk-SK"/>
        </w:rPr>
        <w:t xml:space="preserve"> - </w:t>
      </w:r>
      <w:r w:rsidRPr="00C34D88">
        <w:rPr>
          <w:rFonts w:cs="Times New Roman"/>
          <w:szCs w:val="21"/>
          <w:lang w:eastAsia="sk-SK"/>
        </w:rPr>
        <w:t xml:space="preserve">Hlavný stavbyvedúci </w:t>
      </w:r>
      <w:r w:rsidRPr="00C34D88">
        <w:rPr>
          <w:szCs w:val="21"/>
        </w:rPr>
        <w:t>(Odborník pre koľajový spodok a zvršok) / zástupca riaditeľa stavby</w:t>
      </w:r>
    </w:p>
    <w:p w14:paraId="38A8AE37" w14:textId="61DB8B9C" w:rsidR="009B10C2" w:rsidRPr="00C34D88" w:rsidRDefault="009B10C2" w:rsidP="00C34D88">
      <w:pPr>
        <w:pStyle w:val="Odsekzoznamu"/>
        <w:spacing w:before="120"/>
        <w:ind w:left="709" w:firstLine="0"/>
        <w:rPr>
          <w:szCs w:val="21"/>
        </w:rPr>
      </w:pPr>
      <w:r w:rsidRPr="00C34D88">
        <w:rPr>
          <w:szCs w:val="21"/>
        </w:rPr>
        <w:t xml:space="preserve">KO 3 </w:t>
      </w:r>
      <w:r w:rsidRPr="00C76FC9">
        <w:rPr>
          <w:szCs w:val="21"/>
        </w:rPr>
        <w:t xml:space="preserve">- </w:t>
      </w:r>
      <w:r w:rsidRPr="00C34D88">
        <w:rPr>
          <w:szCs w:val="21"/>
        </w:rPr>
        <w:t>Stavbyvedúci (Odborník pre Inžinierske stavby - dopravné stavby)</w:t>
      </w:r>
    </w:p>
    <w:p w14:paraId="5B2566E0" w14:textId="475D7BA3" w:rsidR="00DA1663" w:rsidRPr="00040C06" w:rsidRDefault="009B10C2" w:rsidP="00C34D88">
      <w:pPr>
        <w:pStyle w:val="Odsekzoznamu"/>
        <w:spacing w:before="120"/>
        <w:ind w:left="1276" w:hanging="567"/>
        <w:rPr>
          <w:b/>
          <w:szCs w:val="21"/>
        </w:rPr>
      </w:pPr>
      <w:r w:rsidRPr="00C34D88">
        <w:rPr>
          <w:szCs w:val="21"/>
        </w:rPr>
        <w:t xml:space="preserve">KO 4 </w:t>
      </w:r>
      <w:r w:rsidRPr="00C76FC9">
        <w:rPr>
          <w:szCs w:val="21"/>
        </w:rPr>
        <w:t xml:space="preserve">- </w:t>
      </w:r>
      <w:r w:rsidRPr="00C34D88">
        <w:rPr>
          <w:szCs w:val="21"/>
        </w:rPr>
        <w:t>Stavbyvedúci (Odborník pre prevádzkové súbory, elektro (trakčné vedenia, rozvody VN, NN a slaboprúd)</w:t>
      </w:r>
    </w:p>
    <w:p w14:paraId="44E88979" w14:textId="77777777" w:rsidR="00DA1663" w:rsidRPr="00040C06" w:rsidRDefault="00DA1663" w:rsidP="00C34D88">
      <w:pPr>
        <w:pStyle w:val="nzovodsekuU3"/>
        <w:ind w:left="680" w:hanging="590"/>
        <w:rPr>
          <w:szCs w:val="21"/>
        </w:rPr>
      </w:pPr>
      <w:r w:rsidRPr="00040C06">
        <w:rPr>
          <w:b/>
          <w:bCs w:val="0"/>
          <w:szCs w:val="21"/>
        </w:rPr>
        <w:t>Orgán VS</w:t>
      </w:r>
      <w:r w:rsidRPr="00040C06">
        <w:rPr>
          <w:szCs w:val="21"/>
        </w:rPr>
        <w:t xml:space="preserve"> znamená akýkoľvek dotknutý orgán, dotknutú právnickú osobu v súvislosti s Dielom, Stavebným povolením, Územným rozhodnutím, Vyjadreniami a stanoviskami, Súvisiacim povolením, a iným konaním v súvislosti s realizáciou Diela.</w:t>
      </w:r>
    </w:p>
    <w:p w14:paraId="0E921656" w14:textId="685CF9A6" w:rsidR="00DA1663" w:rsidRDefault="00DA1663">
      <w:pPr>
        <w:pStyle w:val="nzovodsekuU3"/>
        <w:ind w:left="680" w:hanging="590"/>
      </w:pPr>
      <w:r w:rsidRPr="00040C06">
        <w:rPr>
          <w:b/>
        </w:rPr>
        <w:t xml:space="preserve">OZP </w:t>
      </w:r>
      <w:r w:rsidRPr="00040C06">
        <w:t>znamená Osobitné zmluvné podmienky Zmluvy o dielo, ktoré sú jej neoddeliteľnou súčasťou.</w:t>
      </w:r>
      <w:r w:rsidR="0ADFFA21" w:rsidRPr="00040C06">
        <w:t xml:space="preserve"> OZP sú vo Zväzku 2, Časti 2.2 Súťažných podkladov.</w:t>
      </w:r>
    </w:p>
    <w:p w14:paraId="58D6433F" w14:textId="745AA466" w:rsidR="00A81638" w:rsidRPr="00C34D88" w:rsidRDefault="00A81638" w:rsidP="00C34D88">
      <w:pPr>
        <w:pStyle w:val="nzovodsekuU3"/>
        <w:ind w:left="680" w:hanging="590"/>
        <w:rPr>
          <w:b/>
          <w:bCs w:val="0"/>
        </w:rPr>
      </w:pPr>
      <w:proofErr w:type="spellStart"/>
      <w:r w:rsidRPr="00C34D88">
        <w:rPr>
          <w:b/>
          <w:bCs w:val="0"/>
        </w:rPr>
        <w:t>PaSTZ</w:t>
      </w:r>
      <w:proofErr w:type="spellEnd"/>
      <w:r w:rsidR="009321A3" w:rsidRPr="00C76FC9">
        <w:rPr>
          <w:b/>
        </w:rPr>
        <w:t xml:space="preserve"> </w:t>
      </w:r>
      <w:r w:rsidR="00393E2D">
        <w:t>-</w:t>
      </w:r>
      <w:r w:rsidR="00F70D2D" w:rsidRPr="00C76FC9">
        <w:t xml:space="preserve"> Prevádzk</w:t>
      </w:r>
      <w:r w:rsidR="00393E2D">
        <w:t>a</w:t>
      </w:r>
      <w:r w:rsidR="00F70D2D" w:rsidRPr="00C76FC9">
        <w:t xml:space="preserve"> a správ</w:t>
      </w:r>
      <w:r w:rsidR="00393E2D">
        <w:t>a</w:t>
      </w:r>
      <w:r w:rsidR="00F70D2D" w:rsidRPr="00C76FC9">
        <w:t xml:space="preserve"> trakčných zariadení </w:t>
      </w:r>
      <w:r w:rsidR="005C67B0" w:rsidRPr="00C76FC9">
        <w:t>DPB</w:t>
      </w:r>
      <w:r w:rsidR="00393E2D">
        <w:t>.</w:t>
      </w:r>
    </w:p>
    <w:p w14:paraId="1D9F2F19" w14:textId="1A739B5A" w:rsidR="0016618B" w:rsidRPr="00040C06" w:rsidRDefault="006C1094" w:rsidP="00C34D88">
      <w:pPr>
        <w:pStyle w:val="nzovodsekuU3"/>
        <w:ind w:left="680" w:hanging="590"/>
        <w:rPr>
          <w:b/>
          <w:bCs w:val="0"/>
          <w:szCs w:val="21"/>
        </w:rPr>
      </w:pPr>
      <w:r w:rsidRPr="00040C06">
        <w:rPr>
          <w:b/>
          <w:bCs w:val="0"/>
        </w:rPr>
        <w:t xml:space="preserve">PF </w:t>
      </w:r>
      <w:r w:rsidR="00393E2D">
        <w:t>-</w:t>
      </w:r>
      <w:r w:rsidR="00B27D09" w:rsidRPr="00040C06">
        <w:t>Slove</w:t>
      </w:r>
      <w:r w:rsidR="00B700C9" w:rsidRPr="00040C06">
        <w:t>nský p</w:t>
      </w:r>
      <w:r w:rsidR="007B041A" w:rsidRPr="00040C06">
        <w:t>ozemkový fond.</w:t>
      </w:r>
    </w:p>
    <w:p w14:paraId="739AF4AB" w14:textId="0AB41338" w:rsidR="00DA1663" w:rsidRPr="00CC0244" w:rsidRDefault="00DA1663" w:rsidP="00CC0244">
      <w:pPr>
        <w:pStyle w:val="nzovodsekuU3"/>
        <w:ind w:left="680" w:hanging="590"/>
      </w:pPr>
      <w:r w:rsidRPr="00CC0244">
        <w:rPr>
          <w:b/>
          <w:bCs w:val="0"/>
        </w:rPr>
        <w:t>Plán BOZP</w:t>
      </w:r>
      <w:r w:rsidRPr="00C34D88">
        <w:rPr>
          <w:b/>
          <w:bCs w:val="0"/>
        </w:rPr>
        <w:t xml:space="preserve"> </w:t>
      </w:r>
      <w:r w:rsidR="00DC68D9" w:rsidRPr="00C34D88">
        <w:rPr>
          <w:b/>
          <w:bCs w:val="0"/>
        </w:rPr>
        <w:t xml:space="preserve">- </w:t>
      </w:r>
      <w:r w:rsidR="00DC68D9" w:rsidRPr="00CC0244">
        <w:t>P</w:t>
      </w:r>
      <w:r w:rsidRPr="00CC0244">
        <w:t>lán</w:t>
      </w:r>
      <w:r w:rsidR="009B5146" w:rsidRPr="00CC0244">
        <w:t xml:space="preserve"> Bezpečnos</w:t>
      </w:r>
      <w:r w:rsidR="00CC0244">
        <w:t>ti</w:t>
      </w:r>
      <w:r w:rsidR="009B5146" w:rsidRPr="00CC0244">
        <w:t xml:space="preserve"> a ochran</w:t>
      </w:r>
      <w:r w:rsidR="00CC0244">
        <w:t>y</w:t>
      </w:r>
      <w:r w:rsidR="009B5146" w:rsidRPr="00CC0244">
        <w:t xml:space="preserve"> zdravia pri práci</w:t>
      </w:r>
      <w:r w:rsidR="00CC0244">
        <w:t>.</w:t>
      </w:r>
    </w:p>
    <w:p w14:paraId="4A35CC54" w14:textId="0A1882A1" w:rsidR="00C23CB3" w:rsidRPr="00040C06" w:rsidRDefault="00C23CB3" w:rsidP="00381D92">
      <w:pPr>
        <w:pStyle w:val="nzovodsekuU3"/>
        <w:ind w:left="680" w:hanging="590"/>
        <w:rPr>
          <w:szCs w:val="21"/>
        </w:rPr>
      </w:pPr>
      <w:r w:rsidRPr="00C34D88">
        <w:rPr>
          <w:b/>
          <w:bCs w:val="0"/>
        </w:rPr>
        <w:t xml:space="preserve">POD </w:t>
      </w:r>
      <w:r w:rsidR="00DC68D9">
        <w:t>-</w:t>
      </w:r>
      <w:r w:rsidRPr="00040C06">
        <w:t>Plán organizácie dopravy.</w:t>
      </w:r>
    </w:p>
    <w:p w14:paraId="5678BF0A" w14:textId="1D435947" w:rsidR="00655040" w:rsidRPr="00040C06" w:rsidRDefault="00655040">
      <w:pPr>
        <w:pStyle w:val="nzovodsekuU3"/>
        <w:ind w:left="680" w:hanging="590"/>
        <w:rPr>
          <w:szCs w:val="21"/>
        </w:rPr>
      </w:pPr>
      <w:r w:rsidRPr="00040C06">
        <w:rPr>
          <w:b/>
          <w:bCs w:val="0"/>
          <w:szCs w:val="21"/>
        </w:rPr>
        <w:t xml:space="preserve">POV </w:t>
      </w:r>
      <w:r w:rsidR="00CC0244">
        <w:rPr>
          <w:szCs w:val="21"/>
        </w:rPr>
        <w:t xml:space="preserve">- </w:t>
      </w:r>
      <w:r w:rsidRPr="00C34D88">
        <w:rPr>
          <w:szCs w:val="21"/>
        </w:rPr>
        <w:t>Plán organizácie výsta</w:t>
      </w:r>
      <w:r w:rsidRPr="00040C06">
        <w:rPr>
          <w:szCs w:val="21"/>
        </w:rPr>
        <w:t>v</w:t>
      </w:r>
      <w:r w:rsidRPr="00C34D88">
        <w:rPr>
          <w:szCs w:val="21"/>
        </w:rPr>
        <w:t>by.</w:t>
      </w:r>
    </w:p>
    <w:p w14:paraId="5275F3F9" w14:textId="1FC38C99" w:rsidR="00FC095C" w:rsidRPr="00040C06" w:rsidRDefault="00FC095C" w:rsidP="00C34D88">
      <w:pPr>
        <w:pStyle w:val="nzovodsekuU3"/>
        <w:ind w:left="680" w:hanging="590"/>
        <w:rPr>
          <w:szCs w:val="21"/>
        </w:rPr>
      </w:pPr>
      <w:r w:rsidRPr="00C34D88">
        <w:rPr>
          <w:b/>
          <w:bCs w:val="0"/>
        </w:rPr>
        <w:t>PP</w:t>
      </w:r>
      <w:r w:rsidRPr="00040C06">
        <w:t xml:space="preserve"> </w:t>
      </w:r>
      <w:r w:rsidR="00CC0244">
        <w:t>-</w:t>
      </w:r>
      <w:r w:rsidRPr="00040C06">
        <w:t xml:space="preserve"> </w:t>
      </w:r>
      <w:r w:rsidR="00B30C1F">
        <w:t>P</w:t>
      </w:r>
      <w:r w:rsidR="00B30C1F" w:rsidRPr="00040C06">
        <w:t>oľnohospodárska</w:t>
      </w:r>
      <w:r w:rsidRPr="00040C06">
        <w:t xml:space="preserve"> pôda.</w:t>
      </w:r>
    </w:p>
    <w:p w14:paraId="3D64B96F" w14:textId="6C00E4D4" w:rsidR="000F77D7" w:rsidRPr="00C34D88" w:rsidRDefault="00DA1663" w:rsidP="00C34D88">
      <w:pPr>
        <w:pStyle w:val="nzovodsekuU3"/>
        <w:ind w:left="680" w:hanging="590"/>
        <w:rPr>
          <w:b/>
        </w:rPr>
      </w:pPr>
      <w:r w:rsidRPr="00040C06">
        <w:rPr>
          <w:b/>
        </w:rPr>
        <w:t>Predvídané zmeny</w:t>
      </w:r>
      <w:r w:rsidRPr="00C34D88">
        <w:rPr>
          <w:b/>
          <w:bCs w:val="0"/>
        </w:rPr>
        <w:t xml:space="preserve"> </w:t>
      </w:r>
      <w:r w:rsidRPr="00040C06">
        <w:rPr>
          <w:bCs w:val="0"/>
        </w:rPr>
        <w:t xml:space="preserve">sú zmeny Zmluvy </w:t>
      </w:r>
      <w:r w:rsidR="39218C9E" w:rsidRPr="00040C06">
        <w:rPr>
          <w:bCs w:val="0"/>
        </w:rPr>
        <w:t>o Dielo (Zväzok 2, Časť 2 Súťažných podkladov)</w:t>
      </w:r>
      <w:r w:rsidRPr="00040C06">
        <w:rPr>
          <w:bCs w:val="0"/>
        </w:rPr>
        <w:t xml:space="preserve"> za jej trvania, najmä v rozsahu, obsahu predmetu </w:t>
      </w:r>
      <w:r w:rsidR="5496D832" w:rsidRPr="00040C06">
        <w:rPr>
          <w:bCs w:val="0"/>
        </w:rPr>
        <w:t>Diela</w:t>
      </w:r>
      <w:r w:rsidRPr="00040C06">
        <w:rPr>
          <w:bCs w:val="0"/>
        </w:rPr>
        <w:t xml:space="preserve"> a </w:t>
      </w:r>
      <w:r w:rsidR="22341A15" w:rsidRPr="00040C06">
        <w:rPr>
          <w:bCs w:val="0"/>
        </w:rPr>
        <w:t>Lehot</w:t>
      </w:r>
      <w:r w:rsidR="0AD3D053" w:rsidRPr="00040C06">
        <w:rPr>
          <w:bCs w:val="0"/>
        </w:rPr>
        <w:t>y</w:t>
      </w:r>
      <w:r w:rsidR="22341A15" w:rsidRPr="00040C06">
        <w:rPr>
          <w:bCs w:val="0"/>
        </w:rPr>
        <w:t xml:space="preserve"> výstavby</w:t>
      </w:r>
      <w:r w:rsidR="00D55FDC" w:rsidRPr="00040C06">
        <w:rPr>
          <w:bCs w:val="0"/>
        </w:rPr>
        <w:t>,</w:t>
      </w:r>
      <w:r w:rsidRPr="00040C06">
        <w:rPr>
          <w:bCs w:val="0"/>
        </w:rPr>
        <w:t xml:space="preserve"> ku ktorým došlo</w:t>
      </w:r>
      <w:r w:rsidR="00E23EE4" w:rsidRPr="00C34D88">
        <w:rPr>
          <w:b/>
          <w:bCs w:val="0"/>
        </w:rPr>
        <w:t>:</w:t>
      </w:r>
    </w:p>
    <w:p w14:paraId="4E348D79" w14:textId="3001D2E2" w:rsidR="00893D17" w:rsidRPr="00040C06" w:rsidRDefault="00893D17" w:rsidP="00C34D88">
      <w:pPr>
        <w:pStyle w:val="nzovodsekuU3"/>
        <w:widowControl w:val="0"/>
        <w:numPr>
          <w:ilvl w:val="0"/>
          <w:numId w:val="138"/>
        </w:numPr>
        <w:spacing w:before="120" w:after="120"/>
        <w:ind w:left="1066" w:hanging="590"/>
      </w:pPr>
      <w:r w:rsidRPr="00040C06">
        <w:t xml:space="preserve">z dôvodu, že </w:t>
      </w:r>
      <w:r w:rsidR="00BE37DD" w:rsidRPr="00040C06">
        <w:t>nastali zmeny</w:t>
      </w:r>
      <w:r w:rsidRPr="00040C06">
        <w:t xml:space="preserve"> v súvislosti s poskytovaním Zmluvy o dielo, napr.</w:t>
      </w:r>
      <w:r w:rsidR="000C3E13" w:rsidRPr="00040C06">
        <w:t>:</w:t>
      </w:r>
    </w:p>
    <w:p w14:paraId="4CA99C2F" w14:textId="77777777" w:rsidR="00DA1663" w:rsidRPr="00040C06" w:rsidRDefault="00DA1663" w:rsidP="00C34D88">
      <w:pPr>
        <w:pStyle w:val="nzovodsekuU3"/>
        <w:widowControl w:val="0"/>
        <w:numPr>
          <w:ilvl w:val="0"/>
          <w:numId w:val="140"/>
        </w:numPr>
        <w:spacing w:before="0" w:after="0"/>
        <w:ind w:hanging="590"/>
      </w:pPr>
      <w:r w:rsidRPr="00040C06">
        <w:t>k predĺženiu Lehoty výstavby Zmluvy o dielo, omeškaniu Zhotoviteľa (bez ohľadu na zavinenie zmluvných strán Zmluvy o dielo);</w:t>
      </w:r>
    </w:p>
    <w:p w14:paraId="21D98FA4" w14:textId="00F0DF5C" w:rsidR="00DA1663" w:rsidRPr="00040C06" w:rsidRDefault="00DA1663" w:rsidP="00C34D88">
      <w:pPr>
        <w:pStyle w:val="nzovodsekuU3"/>
        <w:widowControl w:val="0"/>
        <w:numPr>
          <w:ilvl w:val="0"/>
          <w:numId w:val="140"/>
        </w:numPr>
        <w:spacing w:before="0" w:after="0"/>
        <w:ind w:hanging="590"/>
      </w:pPr>
      <w:r w:rsidRPr="00040C06">
        <w:t xml:space="preserve">k Zmene Zmluvy o dielo podľa článku 13 FIDIC VZP </w:t>
      </w:r>
      <w:r w:rsidR="58B6E22E" w:rsidRPr="00040C06">
        <w:t xml:space="preserve">(Zväzok 2, Časť 2 Súťažných podkladov) </w:t>
      </w:r>
      <w:r w:rsidRPr="00040C06">
        <w:t>;</w:t>
      </w:r>
    </w:p>
    <w:p w14:paraId="01B7FA26" w14:textId="5A472CED" w:rsidR="79193351" w:rsidRPr="00040C06" w:rsidRDefault="79193351" w:rsidP="00C34D88">
      <w:pPr>
        <w:pStyle w:val="nzovodsekuU3"/>
        <w:widowControl w:val="0"/>
        <w:numPr>
          <w:ilvl w:val="0"/>
          <w:numId w:val="140"/>
        </w:numPr>
        <w:spacing w:before="0" w:after="0"/>
        <w:ind w:hanging="590"/>
      </w:pPr>
      <w:r w:rsidRPr="00040C06">
        <w:t xml:space="preserve">k uplatneniu Nároku Zmluvnou stranou a jeho schváleniu Stavebnotechnickým dozorom podľa podčlánku </w:t>
      </w:r>
      <w:r w:rsidRPr="00040C06">
        <w:lastRenderedPageBreak/>
        <w:t>3.5 FIDIC VZP (Zväzok 2, Časť 2 Súťažných podkladov)</w:t>
      </w:r>
    </w:p>
    <w:p w14:paraId="1C2F9E99" w14:textId="58371421" w:rsidR="07B729E3" w:rsidRPr="00040C06" w:rsidRDefault="07B729E3" w:rsidP="00C34D88">
      <w:pPr>
        <w:pStyle w:val="nzovodsekuU3"/>
        <w:widowControl w:val="0"/>
        <w:numPr>
          <w:ilvl w:val="0"/>
          <w:numId w:val="140"/>
        </w:numPr>
        <w:spacing w:before="0" w:after="0"/>
        <w:ind w:hanging="590"/>
      </w:pPr>
      <w:r w:rsidRPr="00040C06">
        <w:t>Aplikácie Valorizácie podľa podčlánku 13.8 FIDIC VZP (Zväzok 2, Časť 2 Súťažných podkladov)</w:t>
      </w:r>
    </w:p>
    <w:p w14:paraId="326854E1" w14:textId="28868F91" w:rsidR="00DA1663" w:rsidRPr="00040C06" w:rsidRDefault="00DA1663" w:rsidP="00C34D88">
      <w:pPr>
        <w:pStyle w:val="nzovodsekuU3"/>
        <w:numPr>
          <w:ilvl w:val="0"/>
          <w:numId w:val="138"/>
        </w:numPr>
        <w:spacing w:before="120" w:after="120"/>
        <w:ind w:left="1066" w:hanging="590"/>
      </w:pPr>
      <w:r w:rsidRPr="00040C06">
        <w:t xml:space="preserve">z dôvodu vzniku iných skutočností mimo </w:t>
      </w:r>
      <w:r w:rsidR="0FAF59EC" w:rsidRPr="00040C06">
        <w:t>kontroly Zmluvných strán</w:t>
      </w:r>
      <w:r w:rsidRPr="00040C06">
        <w:t xml:space="preserve">, a to z dôvodu zmien v právnych predpisoch, oneskorenia spôsobeného úradmi, oneskorenia spôsobeného tretími osobami, oneskorenia spôsobeného vyššou mocou, predčasného ukončenia Zmluvy o dielo, z dôvodu zmien </w:t>
      </w:r>
      <w:r w:rsidR="6B594CF9" w:rsidRPr="00040C06">
        <w:t>D</w:t>
      </w:r>
      <w:r w:rsidRPr="00040C06">
        <w:t>okumentácie Diela,, zmien v následnosti alebo časovania výstavby Diela a činností v rámci Etáp v Zmluve.</w:t>
      </w:r>
    </w:p>
    <w:p w14:paraId="678D0E75" w14:textId="4D3E63A0" w:rsidR="00DA1663" w:rsidRPr="00040C06" w:rsidRDefault="009B102B" w:rsidP="00C34D88">
      <w:pPr>
        <w:pStyle w:val="nzovodsekuU3"/>
        <w:numPr>
          <w:ilvl w:val="0"/>
          <w:numId w:val="0"/>
        </w:numPr>
        <w:spacing w:before="120" w:after="120"/>
        <w:ind w:left="709" w:firstLine="360"/>
      </w:pPr>
      <w:r w:rsidRPr="00040C06">
        <w:t>Z</w:t>
      </w:r>
      <w:r w:rsidR="00DA1663" w:rsidRPr="00040C06">
        <w:t xml:space="preserve">a zmenu Zmluvy </w:t>
      </w:r>
      <w:r w:rsidR="45A4DA6A" w:rsidRPr="00040C06">
        <w:t>o Dielo</w:t>
      </w:r>
      <w:r w:rsidR="00DA1663" w:rsidRPr="00040C06">
        <w:t xml:space="preserve"> nie je možné považovať prípad ak príde k zmene rozsahu objektovej skladby diela, avšak bez doplnenia/vzniku nového objektu so samostatným číslom.  </w:t>
      </w:r>
    </w:p>
    <w:p w14:paraId="55018C78" w14:textId="77777777" w:rsidR="00DA1663" w:rsidRDefault="00DA1663">
      <w:pPr>
        <w:pStyle w:val="nzovodsekuU3"/>
        <w:ind w:left="680" w:hanging="590"/>
        <w:rPr>
          <w:szCs w:val="21"/>
        </w:rPr>
      </w:pPr>
      <w:r w:rsidRPr="00040C06">
        <w:rPr>
          <w:b/>
          <w:szCs w:val="21"/>
        </w:rPr>
        <w:t xml:space="preserve">Projekt </w:t>
      </w:r>
      <w:r w:rsidRPr="00040C06">
        <w:rPr>
          <w:szCs w:val="21"/>
        </w:rPr>
        <w:t>znamená projekt „</w:t>
      </w:r>
      <w:r w:rsidRPr="00040C06">
        <w:rPr>
          <w:i/>
          <w:iCs/>
          <w:szCs w:val="21"/>
        </w:rPr>
        <w:t>Modernizácia električkových tratí – Ružinovská radiála“, prípadne „MET-RR</w:t>
      </w:r>
      <w:r w:rsidRPr="00040C06">
        <w:rPr>
          <w:szCs w:val="21"/>
        </w:rPr>
        <w:t>“. Pre zamedzenie pochybností, definícia Projektu nie je totožná s Dielom, ale je to širší pojem, ktorý definuje všetky fázy danej investičnej akcie, vrátane zhotovenia Diela.</w:t>
      </w:r>
    </w:p>
    <w:p w14:paraId="5CFF1D69" w14:textId="7F63C62C" w:rsidR="00F16728" w:rsidRPr="00C34D88" w:rsidRDefault="00F16728" w:rsidP="00C34D88">
      <w:pPr>
        <w:pStyle w:val="nzovodsekuU3"/>
        <w:ind w:left="680" w:hanging="590"/>
        <w:rPr>
          <w:b/>
          <w:bCs w:val="0"/>
          <w:szCs w:val="21"/>
        </w:rPr>
      </w:pPr>
      <w:r w:rsidRPr="00C34D88">
        <w:rPr>
          <w:b/>
          <w:bCs w:val="0"/>
        </w:rPr>
        <w:t>Projektová dokumentácia Zhotoviteľa</w:t>
      </w:r>
      <w:r>
        <w:rPr>
          <w:b/>
          <w:bCs w:val="0"/>
        </w:rPr>
        <w:t xml:space="preserve"> </w:t>
      </w:r>
      <w:r w:rsidR="00621C4B" w:rsidRPr="00040C06">
        <w:rPr>
          <w:szCs w:val="21"/>
        </w:rPr>
        <w:t xml:space="preserve">je </w:t>
      </w:r>
      <w:r w:rsidR="00621C4B">
        <w:rPr>
          <w:szCs w:val="21"/>
        </w:rPr>
        <w:t>časť</w:t>
      </w:r>
      <w:r w:rsidR="00A10FEB">
        <w:rPr>
          <w:szCs w:val="21"/>
        </w:rPr>
        <w:t>ou</w:t>
      </w:r>
      <w:r w:rsidR="00621C4B" w:rsidRPr="00040C06">
        <w:rPr>
          <w:szCs w:val="21"/>
        </w:rPr>
        <w:t xml:space="preserve"> </w:t>
      </w:r>
      <w:r w:rsidR="00621C4B">
        <w:rPr>
          <w:szCs w:val="21"/>
        </w:rPr>
        <w:t>Dokumentácie Zhotoviteľa.</w:t>
      </w:r>
    </w:p>
    <w:p w14:paraId="3776CAE9" w14:textId="58FFE327" w:rsidR="00DA1663" w:rsidRPr="00040C06" w:rsidRDefault="00DA1663" w:rsidP="00381D92">
      <w:pPr>
        <w:pStyle w:val="nzovodsekuU3"/>
        <w:ind w:left="680" w:hanging="590"/>
        <w:rPr>
          <w:szCs w:val="21"/>
        </w:rPr>
      </w:pPr>
      <w:r w:rsidRPr="00040C06">
        <w:rPr>
          <w:b/>
          <w:bCs w:val="0"/>
          <w:szCs w:val="21"/>
        </w:rPr>
        <w:t>Projektový manažér</w:t>
      </w:r>
      <w:r w:rsidRPr="00040C06">
        <w:rPr>
          <w:szCs w:val="21"/>
        </w:rPr>
        <w:t xml:space="preserve"> alebo </w:t>
      </w:r>
      <w:r w:rsidRPr="00040C06">
        <w:rPr>
          <w:b/>
          <w:bCs w:val="0"/>
          <w:szCs w:val="21"/>
        </w:rPr>
        <w:t>PM</w:t>
      </w:r>
      <w:r w:rsidRPr="00040C06">
        <w:rPr>
          <w:szCs w:val="21"/>
        </w:rPr>
        <w:t xml:space="preserve"> </w:t>
      </w:r>
      <w:r w:rsidR="000C634D">
        <w:rPr>
          <w:szCs w:val="21"/>
        </w:rPr>
        <w:t>-</w:t>
      </w:r>
      <w:r w:rsidRPr="00040C06">
        <w:rPr>
          <w:szCs w:val="21"/>
        </w:rPr>
        <w:t xml:space="preserve"> zamestnan</w:t>
      </w:r>
      <w:r w:rsidR="006472B3">
        <w:rPr>
          <w:szCs w:val="21"/>
        </w:rPr>
        <w:t>ec</w:t>
      </w:r>
      <w:r w:rsidRPr="00040C06">
        <w:rPr>
          <w:szCs w:val="21"/>
        </w:rPr>
        <w:t xml:space="preserve"> Objednávateľa, ktorý spolupracuje pri zabezpečovaní koordinácie a riadení Diela, predovšetkým z hľadiska plnenia úloh administratívnej stránky. Zabezpečuje komunikáciu medzi Objednávateľom, príslušným riadiacim orgánom a orgánmi Európskej únie.</w:t>
      </w:r>
    </w:p>
    <w:p w14:paraId="24CB61D5" w14:textId="3A898F81" w:rsidR="00CC202F" w:rsidRPr="000C3006" w:rsidRDefault="00CC202F" w:rsidP="00381D92">
      <w:pPr>
        <w:pStyle w:val="nzovodsekuU3"/>
        <w:ind w:left="680" w:hanging="590"/>
        <w:rPr>
          <w:szCs w:val="21"/>
        </w:rPr>
      </w:pPr>
      <w:r w:rsidRPr="00C34D88">
        <w:rPr>
          <w:b/>
          <w:bCs w:val="0"/>
        </w:rPr>
        <w:t>PST</w:t>
      </w:r>
      <w:r w:rsidR="00B30C1F">
        <w:t>-</w:t>
      </w:r>
      <w:r w:rsidRPr="00040C06">
        <w:t xml:space="preserve"> Počiatočných skúškach typu</w:t>
      </w:r>
      <w:r w:rsidR="00C60EDD" w:rsidRPr="00040C06">
        <w:t>.</w:t>
      </w:r>
    </w:p>
    <w:p w14:paraId="27DE5170" w14:textId="5984857E" w:rsidR="000C3006" w:rsidRPr="000C3006" w:rsidRDefault="000C3006" w:rsidP="00381D92">
      <w:pPr>
        <w:pStyle w:val="nzovodsekuU3"/>
        <w:ind w:left="680" w:hanging="590"/>
        <w:rPr>
          <w:szCs w:val="21"/>
        </w:rPr>
      </w:pPr>
      <w:r>
        <w:rPr>
          <w:b/>
          <w:bCs w:val="0"/>
        </w:rPr>
        <w:t xml:space="preserve">PTZ </w:t>
      </w:r>
      <w:r w:rsidR="00B30C1F">
        <w:t xml:space="preserve">- </w:t>
      </w:r>
      <w:r w:rsidR="00DC08A3">
        <w:t>P</w:t>
      </w:r>
      <w:r>
        <w:t>evné trakčné zariadenia.</w:t>
      </w:r>
    </w:p>
    <w:p w14:paraId="2C740FC9" w14:textId="35BEBF4E" w:rsidR="00543FE2" w:rsidRPr="00040C06" w:rsidRDefault="00543FE2" w:rsidP="00381D92">
      <w:pPr>
        <w:pStyle w:val="nzovodsekuU3"/>
        <w:ind w:left="680" w:hanging="590"/>
        <w:rPr>
          <w:szCs w:val="21"/>
        </w:rPr>
      </w:pPr>
      <w:r w:rsidRPr="00C34D88">
        <w:rPr>
          <w:b/>
          <w:bCs w:val="0"/>
        </w:rPr>
        <w:t>PZ SR</w:t>
      </w:r>
      <w:r w:rsidRPr="00040C06">
        <w:t xml:space="preserve"> </w:t>
      </w:r>
      <w:r w:rsidR="00B30C1F">
        <w:rPr>
          <w:szCs w:val="21"/>
        </w:rPr>
        <w:t>-</w:t>
      </w:r>
      <w:r w:rsidRPr="00040C06">
        <w:rPr>
          <w:szCs w:val="21"/>
        </w:rPr>
        <w:t xml:space="preserve"> Polica</w:t>
      </w:r>
      <w:r w:rsidR="00B30C1F">
        <w:rPr>
          <w:szCs w:val="21"/>
        </w:rPr>
        <w:t>j</w:t>
      </w:r>
      <w:r w:rsidRPr="00040C06">
        <w:rPr>
          <w:szCs w:val="21"/>
        </w:rPr>
        <w:t>ný zbor SR.</w:t>
      </w:r>
    </w:p>
    <w:p w14:paraId="7E202436" w14:textId="40FBAD3D" w:rsidR="00AC6763" w:rsidRPr="00C34D88" w:rsidRDefault="00AC6763" w:rsidP="00661D9B">
      <w:pPr>
        <w:pStyle w:val="nzovodsekuU3"/>
        <w:ind w:left="680" w:hanging="590"/>
        <w:rPr>
          <w:szCs w:val="21"/>
        </w:rPr>
      </w:pPr>
      <w:r w:rsidRPr="00C34D88">
        <w:rPr>
          <w:b/>
          <w:bCs w:val="0"/>
          <w:szCs w:val="21"/>
        </w:rPr>
        <w:t>RO/SO</w:t>
      </w:r>
      <w:r w:rsidRPr="00040C06">
        <w:rPr>
          <w:szCs w:val="21"/>
        </w:rPr>
        <w:t xml:space="preserve"> </w:t>
      </w:r>
      <w:r w:rsidR="00B30C1F">
        <w:rPr>
          <w:szCs w:val="21"/>
        </w:rPr>
        <w:t xml:space="preserve">- </w:t>
      </w:r>
      <w:r w:rsidR="0087457E">
        <w:rPr>
          <w:szCs w:val="21"/>
        </w:rPr>
        <w:t>R</w:t>
      </w:r>
      <w:r w:rsidRPr="00040C06">
        <w:rPr>
          <w:szCs w:val="21"/>
        </w:rPr>
        <w:t>iadiaci orgán/</w:t>
      </w:r>
      <w:r w:rsidR="0087457E">
        <w:rPr>
          <w:szCs w:val="21"/>
        </w:rPr>
        <w:t>S</w:t>
      </w:r>
      <w:r w:rsidRPr="00040C06">
        <w:rPr>
          <w:szCs w:val="21"/>
        </w:rPr>
        <w:t>prostredkovateľský orgán.</w:t>
      </w:r>
    </w:p>
    <w:p w14:paraId="7628DA1F" w14:textId="4BAE1324" w:rsidR="00661D9B" w:rsidRPr="00040C06" w:rsidRDefault="00661D9B" w:rsidP="00661D9B">
      <w:pPr>
        <w:pStyle w:val="nzovodsekuU3"/>
        <w:ind w:left="680" w:hanging="590"/>
        <w:rPr>
          <w:szCs w:val="21"/>
        </w:rPr>
      </w:pPr>
      <w:r w:rsidRPr="00040C06">
        <w:rPr>
          <w:b/>
          <w:szCs w:val="21"/>
        </w:rPr>
        <w:t xml:space="preserve">SERR </w:t>
      </w:r>
      <w:r w:rsidR="00B30C1F">
        <w:rPr>
          <w:bCs w:val="0"/>
          <w:szCs w:val="21"/>
        </w:rPr>
        <w:t>-</w:t>
      </w:r>
      <w:r w:rsidRPr="00040C06">
        <w:rPr>
          <w:bCs w:val="0"/>
          <w:szCs w:val="21"/>
        </w:rPr>
        <w:t xml:space="preserve"> Spoločný európsky referenčný rámec pre jazykové znalosti</w:t>
      </w:r>
      <w:r w:rsidRPr="00040C06">
        <w:rPr>
          <w:szCs w:val="21"/>
        </w:rPr>
        <w:t> (</w:t>
      </w:r>
      <w:r w:rsidRPr="00040C06">
        <w:rPr>
          <w:i/>
          <w:iCs/>
          <w:szCs w:val="21"/>
        </w:rPr>
        <w:t xml:space="preserve">CEFR – </w:t>
      </w:r>
      <w:proofErr w:type="spellStart"/>
      <w:r w:rsidRPr="00040C06">
        <w:rPr>
          <w:i/>
          <w:iCs/>
          <w:szCs w:val="21"/>
        </w:rPr>
        <w:t>Common</w:t>
      </w:r>
      <w:proofErr w:type="spellEnd"/>
      <w:r w:rsidRPr="00040C06">
        <w:rPr>
          <w:i/>
          <w:iCs/>
          <w:szCs w:val="21"/>
        </w:rPr>
        <w:t xml:space="preserve"> </w:t>
      </w:r>
      <w:proofErr w:type="spellStart"/>
      <w:r w:rsidRPr="00040C06">
        <w:rPr>
          <w:i/>
          <w:iCs/>
          <w:szCs w:val="21"/>
        </w:rPr>
        <w:t>European</w:t>
      </w:r>
      <w:proofErr w:type="spellEnd"/>
      <w:r w:rsidRPr="00040C06">
        <w:rPr>
          <w:i/>
          <w:iCs/>
          <w:szCs w:val="21"/>
        </w:rPr>
        <w:t xml:space="preserve"> </w:t>
      </w:r>
      <w:proofErr w:type="spellStart"/>
      <w:r w:rsidRPr="00040C06">
        <w:rPr>
          <w:i/>
          <w:iCs/>
          <w:szCs w:val="21"/>
        </w:rPr>
        <w:t>Framework</w:t>
      </w:r>
      <w:proofErr w:type="spellEnd"/>
      <w:r w:rsidRPr="00040C06">
        <w:rPr>
          <w:i/>
          <w:iCs/>
          <w:szCs w:val="21"/>
        </w:rPr>
        <w:t xml:space="preserve"> of </w:t>
      </w:r>
      <w:proofErr w:type="spellStart"/>
      <w:r w:rsidRPr="00040C06">
        <w:rPr>
          <w:i/>
          <w:iCs/>
          <w:szCs w:val="21"/>
        </w:rPr>
        <w:t>Reference</w:t>
      </w:r>
      <w:proofErr w:type="spellEnd"/>
      <w:r w:rsidRPr="00040C06">
        <w:rPr>
          <w:i/>
          <w:iCs/>
          <w:szCs w:val="21"/>
        </w:rPr>
        <w:t xml:space="preserve"> </w:t>
      </w:r>
      <w:proofErr w:type="spellStart"/>
      <w:r w:rsidRPr="00040C06">
        <w:rPr>
          <w:i/>
          <w:iCs/>
          <w:szCs w:val="21"/>
        </w:rPr>
        <w:t>for</w:t>
      </w:r>
      <w:proofErr w:type="spellEnd"/>
      <w:r w:rsidRPr="00040C06">
        <w:rPr>
          <w:i/>
          <w:iCs/>
          <w:szCs w:val="21"/>
        </w:rPr>
        <w:t xml:space="preserve"> </w:t>
      </w:r>
      <w:proofErr w:type="spellStart"/>
      <w:r w:rsidRPr="00040C06">
        <w:rPr>
          <w:i/>
          <w:iCs/>
          <w:szCs w:val="21"/>
        </w:rPr>
        <w:t>Languages</w:t>
      </w:r>
      <w:proofErr w:type="spellEnd"/>
      <w:r w:rsidRPr="00040C06">
        <w:rPr>
          <w:szCs w:val="21"/>
        </w:rPr>
        <w:t>).</w:t>
      </w:r>
    </w:p>
    <w:p w14:paraId="4394F42F" w14:textId="20187480" w:rsidR="00E97B7F" w:rsidRPr="00040C06" w:rsidRDefault="00E97B7F" w:rsidP="00C34D88">
      <w:pPr>
        <w:pStyle w:val="nzovodsekuU3"/>
        <w:ind w:left="680" w:hanging="590"/>
        <w:rPr>
          <w:szCs w:val="21"/>
        </w:rPr>
      </w:pPr>
      <w:r w:rsidRPr="00040C06">
        <w:rPr>
          <w:b/>
          <w:bCs w:val="0"/>
          <w:szCs w:val="21"/>
        </w:rPr>
        <w:t xml:space="preserve">SO </w:t>
      </w:r>
      <w:r w:rsidR="00B30C1F">
        <w:rPr>
          <w:szCs w:val="21"/>
        </w:rPr>
        <w:t>-</w:t>
      </w:r>
      <w:r w:rsidRPr="00C34D88">
        <w:rPr>
          <w:szCs w:val="21"/>
        </w:rPr>
        <w:t xml:space="preserve"> </w:t>
      </w:r>
      <w:r w:rsidR="0087457E">
        <w:rPr>
          <w:szCs w:val="21"/>
        </w:rPr>
        <w:t>S</w:t>
      </w:r>
      <w:r w:rsidRPr="00C34D88">
        <w:rPr>
          <w:szCs w:val="21"/>
        </w:rPr>
        <w:t>tavebný objekt</w:t>
      </w:r>
      <w:r w:rsidRPr="00040C06">
        <w:rPr>
          <w:szCs w:val="21"/>
        </w:rPr>
        <w:t>.</w:t>
      </w:r>
    </w:p>
    <w:p w14:paraId="7EFDE207" w14:textId="31390053" w:rsidR="00C02294" w:rsidRDefault="00035A7C" w:rsidP="00381D92">
      <w:pPr>
        <w:pStyle w:val="nzovodsekuU3"/>
        <w:ind w:left="680" w:hanging="590"/>
        <w:rPr>
          <w:szCs w:val="21"/>
        </w:rPr>
      </w:pPr>
      <w:r w:rsidRPr="00040C06">
        <w:rPr>
          <w:b/>
          <w:szCs w:val="21"/>
        </w:rPr>
        <w:t>SP</w:t>
      </w:r>
      <w:r w:rsidR="00C02294" w:rsidRPr="00040C06">
        <w:rPr>
          <w:szCs w:val="21"/>
        </w:rPr>
        <w:t xml:space="preserve"> </w:t>
      </w:r>
      <w:r w:rsidR="00B30C1F">
        <w:rPr>
          <w:szCs w:val="21"/>
        </w:rPr>
        <w:t>-</w:t>
      </w:r>
      <w:r w:rsidR="00C02294" w:rsidRPr="00040C06">
        <w:rPr>
          <w:szCs w:val="21"/>
        </w:rPr>
        <w:t xml:space="preserve"> </w:t>
      </w:r>
      <w:r w:rsidR="00957214" w:rsidRPr="00040C06">
        <w:rPr>
          <w:szCs w:val="21"/>
        </w:rPr>
        <w:t>S</w:t>
      </w:r>
      <w:r w:rsidR="00C02294" w:rsidRPr="00040C06">
        <w:rPr>
          <w:szCs w:val="21"/>
        </w:rPr>
        <w:t>tavebné povolenie pre zhotovenie Diela (hlavného stavebného objektu).</w:t>
      </w:r>
    </w:p>
    <w:p w14:paraId="32C282F1" w14:textId="09D31EB7" w:rsidR="00A1207B" w:rsidRPr="00490113" w:rsidRDefault="00A1207B" w:rsidP="00C34D88">
      <w:pPr>
        <w:pStyle w:val="nzovodsekuU3"/>
        <w:ind w:left="680" w:hanging="590"/>
        <w:rPr>
          <w:szCs w:val="21"/>
        </w:rPr>
      </w:pPr>
      <w:r w:rsidRPr="00490113">
        <w:rPr>
          <w:b/>
          <w:szCs w:val="21"/>
        </w:rPr>
        <w:t>SSÚC</w:t>
      </w:r>
      <w:r w:rsidR="006F6F36" w:rsidRPr="00C34D88">
        <w:rPr>
          <w:b/>
          <w:szCs w:val="21"/>
        </w:rPr>
        <w:t xml:space="preserve"> </w:t>
      </w:r>
      <w:r w:rsidR="00B30C1F">
        <w:rPr>
          <w:bCs w:val="0"/>
          <w:szCs w:val="21"/>
        </w:rPr>
        <w:t>-</w:t>
      </w:r>
      <w:r w:rsidR="00490113">
        <w:rPr>
          <w:bCs w:val="0"/>
          <w:szCs w:val="21"/>
        </w:rPr>
        <w:t xml:space="preserve"> </w:t>
      </w:r>
      <w:r w:rsidR="006F6F36" w:rsidRPr="00C34D88">
        <w:rPr>
          <w:bCs w:val="0"/>
          <w:szCs w:val="21"/>
        </w:rPr>
        <w:t>Sekcia správy a údržby ciest</w:t>
      </w:r>
      <w:r w:rsidR="00490113" w:rsidRPr="00C34D88">
        <w:rPr>
          <w:bCs w:val="0"/>
          <w:szCs w:val="21"/>
        </w:rPr>
        <w:t xml:space="preserve"> </w:t>
      </w:r>
      <w:r w:rsidR="006F6F36" w:rsidRPr="00C34D88">
        <w:rPr>
          <w:bCs w:val="0"/>
          <w:szCs w:val="21"/>
        </w:rPr>
        <w:t>Magistrát hlavného mesta</w:t>
      </w:r>
      <w:r w:rsidR="00490113" w:rsidRPr="00C34D88">
        <w:rPr>
          <w:bCs w:val="0"/>
          <w:szCs w:val="21"/>
        </w:rPr>
        <w:t xml:space="preserve"> </w:t>
      </w:r>
      <w:r w:rsidR="006F6F36" w:rsidRPr="00C34D88">
        <w:rPr>
          <w:bCs w:val="0"/>
          <w:szCs w:val="21"/>
        </w:rPr>
        <w:t>Slovenskej republiky Bratislavy</w:t>
      </w:r>
      <w:r w:rsidR="00490113">
        <w:rPr>
          <w:bCs w:val="0"/>
          <w:szCs w:val="21"/>
        </w:rPr>
        <w:t>.</w:t>
      </w:r>
    </w:p>
    <w:p w14:paraId="161DE566" w14:textId="59F8ABF3" w:rsidR="00C648C1" w:rsidRPr="00040C06" w:rsidRDefault="00C648C1" w:rsidP="00C648C1">
      <w:pPr>
        <w:pStyle w:val="nzovodsekuU3"/>
        <w:ind w:left="680" w:hanging="590"/>
        <w:rPr>
          <w:szCs w:val="21"/>
        </w:rPr>
      </w:pPr>
      <w:r w:rsidRPr="00040C06">
        <w:rPr>
          <w:b/>
          <w:bCs w:val="0"/>
          <w:szCs w:val="21"/>
        </w:rPr>
        <w:t>STD</w:t>
      </w:r>
      <w:r w:rsidR="00B30C1F">
        <w:rPr>
          <w:b/>
          <w:bCs w:val="0"/>
          <w:szCs w:val="21"/>
        </w:rPr>
        <w:t xml:space="preserve"> -</w:t>
      </w:r>
      <w:r w:rsidRPr="00040C06">
        <w:rPr>
          <w:szCs w:val="21"/>
        </w:rPr>
        <w:t xml:space="preserve"> Stavebný dozor.</w:t>
      </w:r>
    </w:p>
    <w:p w14:paraId="31D7AB2A" w14:textId="77777777" w:rsidR="00DA1663" w:rsidRPr="00040C06" w:rsidRDefault="00DA1663">
      <w:pPr>
        <w:pStyle w:val="nzovodsekuU3"/>
        <w:ind w:left="680" w:hanging="590"/>
        <w:rPr>
          <w:rFonts w:eastAsia="Calibri"/>
          <w:szCs w:val="21"/>
        </w:rPr>
      </w:pPr>
      <w:r w:rsidRPr="00040C06">
        <w:rPr>
          <w:rFonts w:eastAsia="Calibri"/>
          <w:b/>
          <w:szCs w:val="21"/>
        </w:rPr>
        <w:t xml:space="preserve">Súvisiace povolenia </w:t>
      </w:r>
      <w:r w:rsidRPr="00040C06">
        <w:rPr>
          <w:rFonts w:eastAsia="Calibri"/>
          <w:szCs w:val="21"/>
        </w:rPr>
        <w:t>znamená všetky stavebné povolenia pre stavebné objekty Diela, okrem hlavného stavebného objektu, a rozhodnutia Orgánov VS ohľadom Diela, okrem Stavebného povolenia.</w:t>
      </w:r>
    </w:p>
    <w:p w14:paraId="51EEC5E8" w14:textId="0808E381" w:rsidR="00DD771E" w:rsidRPr="00C34D88" w:rsidRDefault="00DD771E">
      <w:pPr>
        <w:pStyle w:val="nzovodsekuU3"/>
        <w:ind w:left="680" w:hanging="590"/>
        <w:rPr>
          <w:rFonts w:eastAsia="Calibri"/>
          <w:szCs w:val="21"/>
        </w:rPr>
      </w:pPr>
      <w:r w:rsidRPr="00C34D88">
        <w:rPr>
          <w:b/>
          <w:bCs w:val="0"/>
        </w:rPr>
        <w:t>TBS</w:t>
      </w:r>
      <w:r>
        <w:t xml:space="preserve"> </w:t>
      </w:r>
      <w:r w:rsidR="00B30C1F">
        <w:t>-</w:t>
      </w:r>
      <w:r>
        <w:t xml:space="preserve"> </w:t>
      </w:r>
      <w:r w:rsidR="00B30C1F">
        <w:t>T</w:t>
      </w:r>
      <w:r w:rsidRPr="00040C06">
        <w:t>echnicko-bezpečnostn</w:t>
      </w:r>
      <w:r>
        <w:t xml:space="preserve">á </w:t>
      </w:r>
      <w:r w:rsidRPr="00040C06">
        <w:t>skúšk</w:t>
      </w:r>
      <w:r>
        <w:t>a.</w:t>
      </w:r>
    </w:p>
    <w:p w14:paraId="06883DA8" w14:textId="3C070509" w:rsidR="009A0E7F" w:rsidRPr="00F12436" w:rsidRDefault="009A0E7F" w:rsidP="00C34D88">
      <w:pPr>
        <w:pStyle w:val="nzovodsekuU3"/>
        <w:ind w:left="680" w:hanging="590"/>
        <w:rPr>
          <w:rFonts w:eastAsia="Calibri"/>
          <w:color w:val="000000" w:themeColor="text1"/>
          <w:szCs w:val="21"/>
        </w:rPr>
      </w:pPr>
      <w:r w:rsidRPr="00F12436">
        <w:rPr>
          <w:b/>
          <w:color w:val="000000" w:themeColor="text1"/>
          <w:szCs w:val="21"/>
        </w:rPr>
        <w:t>TI</w:t>
      </w:r>
      <w:r w:rsidR="00B30C1F" w:rsidRPr="00F12436">
        <w:rPr>
          <w:b/>
          <w:color w:val="000000" w:themeColor="text1"/>
          <w:szCs w:val="21"/>
        </w:rPr>
        <w:t xml:space="preserve"> -</w:t>
      </w:r>
      <w:r w:rsidRPr="00F12436">
        <w:rPr>
          <w:bCs w:val="0"/>
          <w:color w:val="000000" w:themeColor="text1"/>
          <w:szCs w:val="21"/>
        </w:rPr>
        <w:t xml:space="preserve"> Technická inšpekcia Slovenskej republiky.</w:t>
      </w:r>
    </w:p>
    <w:p w14:paraId="39CE3796" w14:textId="2AB545FC" w:rsidR="00DA1663" w:rsidRPr="00F12436" w:rsidRDefault="00DA1663" w:rsidP="00C34D88">
      <w:pPr>
        <w:pStyle w:val="nzovodsekuU3"/>
        <w:ind w:left="680" w:hanging="590"/>
        <w:rPr>
          <w:rFonts w:eastAsia="Calibri"/>
          <w:color w:val="000000" w:themeColor="text1"/>
          <w:szCs w:val="21"/>
        </w:rPr>
      </w:pPr>
      <w:r w:rsidRPr="00F12436">
        <w:rPr>
          <w:rFonts w:eastAsia="Calibri"/>
          <w:b/>
          <w:color w:val="000000" w:themeColor="text1"/>
          <w:szCs w:val="21"/>
        </w:rPr>
        <w:t xml:space="preserve">TKP </w:t>
      </w:r>
      <w:r w:rsidR="00B30C1F" w:rsidRPr="00F12436">
        <w:rPr>
          <w:rFonts w:eastAsia="Calibri"/>
          <w:bCs w:val="0"/>
          <w:color w:val="000000" w:themeColor="text1"/>
          <w:szCs w:val="21"/>
        </w:rPr>
        <w:t>-</w:t>
      </w:r>
      <w:r w:rsidRPr="00F12436">
        <w:rPr>
          <w:rFonts w:eastAsia="Calibri"/>
          <w:bCs w:val="0"/>
          <w:color w:val="000000" w:themeColor="text1"/>
          <w:szCs w:val="21"/>
        </w:rPr>
        <w:t xml:space="preserve"> Technicko-kvalitatívne podmienky</w:t>
      </w:r>
      <w:r w:rsidR="000F6BDA" w:rsidRPr="00F12436">
        <w:rPr>
          <w:rFonts w:eastAsia="Calibri"/>
          <w:bCs w:val="0"/>
          <w:i/>
          <w:iCs/>
          <w:color w:val="000000" w:themeColor="text1"/>
          <w:szCs w:val="21"/>
        </w:rPr>
        <w:t xml:space="preserve">, </w:t>
      </w:r>
      <w:r w:rsidR="000F6BDA" w:rsidRPr="00F12436">
        <w:rPr>
          <w:i/>
          <w:iCs/>
          <w:color w:val="000000" w:themeColor="text1"/>
        </w:rPr>
        <w:t>má význam uvedený v čl. 1.1 ZV3C2 a ich distribúcia so zoznamom je definovaná v č. 1.3-1.4 ZV3C2</w:t>
      </w:r>
      <w:r w:rsidRPr="00F12436">
        <w:rPr>
          <w:rFonts w:eastAsia="Calibri"/>
          <w:bCs w:val="0"/>
          <w:i/>
          <w:iCs/>
          <w:color w:val="000000" w:themeColor="text1"/>
          <w:szCs w:val="21"/>
        </w:rPr>
        <w:t>.</w:t>
      </w:r>
    </w:p>
    <w:p w14:paraId="37373A5A" w14:textId="4758CFC1" w:rsidR="00DA1663" w:rsidRDefault="00DA1663">
      <w:pPr>
        <w:pStyle w:val="nzovodsekuU3"/>
        <w:ind w:left="680" w:hanging="590"/>
        <w:rPr>
          <w:rFonts w:eastAsia="Calibri"/>
          <w:bCs w:val="0"/>
          <w:szCs w:val="21"/>
        </w:rPr>
      </w:pPr>
      <w:r w:rsidRPr="00040C06">
        <w:rPr>
          <w:rFonts w:eastAsia="Calibri"/>
          <w:b/>
          <w:szCs w:val="21"/>
        </w:rPr>
        <w:t xml:space="preserve">TP </w:t>
      </w:r>
      <w:r w:rsidR="00B30C1F">
        <w:rPr>
          <w:rFonts w:eastAsia="Calibri"/>
          <w:bCs w:val="0"/>
          <w:szCs w:val="21"/>
        </w:rPr>
        <w:t>-</w:t>
      </w:r>
      <w:r w:rsidRPr="00040C06">
        <w:rPr>
          <w:rFonts w:eastAsia="Calibri"/>
          <w:bCs w:val="0"/>
          <w:szCs w:val="21"/>
        </w:rPr>
        <w:t xml:space="preserve"> Technické predpisy/podmienky.</w:t>
      </w:r>
    </w:p>
    <w:p w14:paraId="3AE92477" w14:textId="385B53F7" w:rsidR="006932B4" w:rsidRPr="00C76FC9" w:rsidRDefault="006932B4" w:rsidP="00C34D88">
      <w:pPr>
        <w:pStyle w:val="nzovodsekuU3"/>
        <w:ind w:left="680" w:hanging="590"/>
        <w:rPr>
          <w:rFonts w:eastAsia="Calibri"/>
          <w:szCs w:val="21"/>
        </w:rPr>
      </w:pPr>
      <w:r w:rsidRPr="00C34D88">
        <w:rPr>
          <w:rFonts w:eastAsia="Calibri"/>
          <w:b/>
          <w:szCs w:val="21"/>
        </w:rPr>
        <w:t>TSB</w:t>
      </w:r>
      <w:r w:rsidRPr="00C76FC9">
        <w:rPr>
          <w:rFonts w:eastAsia="Calibri"/>
          <w:b/>
          <w:szCs w:val="21"/>
        </w:rPr>
        <w:t xml:space="preserve"> </w:t>
      </w:r>
      <w:r w:rsidR="00B30C1F">
        <w:rPr>
          <w:rFonts w:eastAsia="Calibri"/>
          <w:bCs w:val="0"/>
          <w:szCs w:val="21"/>
        </w:rPr>
        <w:t>-</w:t>
      </w:r>
      <w:r w:rsidRPr="00C76FC9">
        <w:rPr>
          <w:rFonts w:eastAsia="Calibri"/>
          <w:szCs w:val="21"/>
        </w:rPr>
        <w:t xml:space="preserve">Technické siete Bratislava </w:t>
      </w:r>
      <w:proofErr w:type="spellStart"/>
      <w:r w:rsidRPr="00C76FC9">
        <w:rPr>
          <w:rFonts w:eastAsia="Calibri"/>
          <w:szCs w:val="21"/>
        </w:rPr>
        <w:t>a.s</w:t>
      </w:r>
      <w:proofErr w:type="spellEnd"/>
      <w:r w:rsidRPr="00C76FC9">
        <w:rPr>
          <w:rFonts w:eastAsia="Calibri"/>
          <w:szCs w:val="21"/>
        </w:rPr>
        <w:t>.</w:t>
      </w:r>
    </w:p>
    <w:p w14:paraId="5CC665C3" w14:textId="49929383" w:rsidR="00DA1663" w:rsidRPr="00C34D88" w:rsidRDefault="00DA1663">
      <w:pPr>
        <w:pStyle w:val="nzovodsekuU3"/>
        <w:ind w:left="680" w:hanging="590"/>
        <w:rPr>
          <w:rFonts w:eastAsia="Calibri"/>
          <w:szCs w:val="21"/>
        </w:rPr>
      </w:pPr>
      <w:r w:rsidRPr="00040C06">
        <w:rPr>
          <w:rFonts w:eastAsia="Calibri"/>
          <w:b/>
          <w:szCs w:val="21"/>
        </w:rPr>
        <w:lastRenderedPageBreak/>
        <w:t xml:space="preserve">TŠ </w:t>
      </w:r>
      <w:r w:rsidR="00B30C1F">
        <w:rPr>
          <w:rFonts w:eastAsia="Calibri"/>
          <w:bCs w:val="0"/>
          <w:szCs w:val="21"/>
        </w:rPr>
        <w:t>-</w:t>
      </w:r>
      <w:r w:rsidRPr="00040C06">
        <w:rPr>
          <w:rFonts w:eastAsia="Calibri"/>
          <w:bCs w:val="0"/>
          <w:szCs w:val="21"/>
        </w:rPr>
        <w:t xml:space="preserve"> Technick</w:t>
      </w:r>
      <w:r w:rsidR="00B30C1F">
        <w:rPr>
          <w:rFonts w:eastAsia="Calibri"/>
          <w:bCs w:val="0"/>
          <w:szCs w:val="21"/>
        </w:rPr>
        <w:t>á</w:t>
      </w:r>
      <w:r w:rsidRPr="00040C06">
        <w:rPr>
          <w:rFonts w:eastAsia="Calibri"/>
          <w:bCs w:val="0"/>
          <w:szCs w:val="21"/>
        </w:rPr>
        <w:t xml:space="preserve"> špecifikáci</w:t>
      </w:r>
      <w:r w:rsidR="00B30C1F">
        <w:rPr>
          <w:rFonts w:eastAsia="Calibri"/>
          <w:bCs w:val="0"/>
          <w:szCs w:val="21"/>
        </w:rPr>
        <w:t>a</w:t>
      </w:r>
      <w:r w:rsidRPr="00040C06">
        <w:rPr>
          <w:rFonts w:eastAsia="Calibri"/>
          <w:b/>
          <w:szCs w:val="21"/>
        </w:rPr>
        <w:t>.</w:t>
      </w:r>
    </w:p>
    <w:p w14:paraId="10981C5C" w14:textId="2C956D91" w:rsidR="00AB7EBE" w:rsidRPr="00C76FC9" w:rsidRDefault="00AB7EBE" w:rsidP="00C34D88">
      <w:pPr>
        <w:pStyle w:val="nzovodsekuU3"/>
        <w:ind w:left="680" w:hanging="590"/>
        <w:rPr>
          <w:rFonts w:eastAsia="Calibri"/>
          <w:bCs w:val="0"/>
          <w:szCs w:val="21"/>
        </w:rPr>
      </w:pPr>
      <w:r>
        <w:rPr>
          <w:rFonts w:eastAsia="Calibri"/>
          <w:b/>
          <w:szCs w:val="21"/>
        </w:rPr>
        <w:t>Uchádzač</w:t>
      </w:r>
      <w:r w:rsidR="00895DC5" w:rsidRPr="00C34D88">
        <w:rPr>
          <w:rFonts w:eastAsia="Calibri"/>
          <w:bCs w:val="0"/>
          <w:szCs w:val="21"/>
        </w:rPr>
        <w:t xml:space="preserve"> </w:t>
      </w:r>
      <w:r w:rsidR="00811CED" w:rsidRPr="00C34D88">
        <w:rPr>
          <w:rFonts w:eastAsia="Calibri"/>
          <w:bCs w:val="0"/>
          <w:szCs w:val="21"/>
        </w:rPr>
        <w:t>v tomto dokumente</w:t>
      </w:r>
      <w:r w:rsidR="007F3289">
        <w:rPr>
          <w:rFonts w:eastAsia="Calibri"/>
          <w:bCs w:val="0"/>
          <w:szCs w:val="21"/>
        </w:rPr>
        <w:t xml:space="preserve"> </w:t>
      </w:r>
      <w:r w:rsidR="000B2C46">
        <w:rPr>
          <w:rFonts w:eastAsia="Calibri"/>
          <w:bCs w:val="0"/>
          <w:szCs w:val="21"/>
        </w:rPr>
        <w:t xml:space="preserve">má význam </w:t>
      </w:r>
      <w:r w:rsidR="00701BA5" w:rsidRPr="00C76FC9">
        <w:rPr>
          <w:rFonts w:eastAsia="Calibri"/>
          <w:bCs w:val="0"/>
          <w:szCs w:val="21"/>
        </w:rPr>
        <w:t xml:space="preserve">po podpise </w:t>
      </w:r>
      <w:r w:rsidR="003A653E">
        <w:rPr>
          <w:rFonts w:eastAsia="Calibri"/>
          <w:bCs w:val="0"/>
          <w:szCs w:val="21"/>
        </w:rPr>
        <w:t>Z</w:t>
      </w:r>
      <w:r w:rsidR="00701BA5" w:rsidRPr="00C76FC9">
        <w:rPr>
          <w:rFonts w:eastAsia="Calibri"/>
          <w:bCs w:val="0"/>
          <w:szCs w:val="21"/>
        </w:rPr>
        <w:t>mluvy</w:t>
      </w:r>
      <w:r w:rsidR="003A653E">
        <w:rPr>
          <w:rFonts w:eastAsia="Calibri"/>
          <w:bCs w:val="0"/>
          <w:szCs w:val="21"/>
        </w:rPr>
        <w:t xml:space="preserve"> o Dielo</w:t>
      </w:r>
      <w:r w:rsidR="00701BA5" w:rsidRPr="00C76FC9">
        <w:rPr>
          <w:rFonts w:eastAsia="Calibri"/>
          <w:bCs w:val="0"/>
          <w:szCs w:val="21"/>
        </w:rPr>
        <w:t xml:space="preserve"> </w:t>
      </w:r>
      <w:r w:rsidR="00065B3B">
        <w:rPr>
          <w:rFonts w:eastAsia="Calibri"/>
          <w:bCs w:val="0"/>
          <w:szCs w:val="21"/>
        </w:rPr>
        <w:t xml:space="preserve">ako </w:t>
      </w:r>
      <w:r w:rsidR="00814E2F" w:rsidRPr="00C76FC9">
        <w:rPr>
          <w:rFonts w:eastAsia="Calibri"/>
          <w:bCs w:val="0"/>
          <w:szCs w:val="21"/>
        </w:rPr>
        <w:t>Zhotoviteľ</w:t>
      </w:r>
      <w:r w:rsidR="00627679">
        <w:rPr>
          <w:rFonts w:eastAsia="Calibri"/>
          <w:bCs w:val="0"/>
          <w:szCs w:val="21"/>
        </w:rPr>
        <w:t xml:space="preserve"> v čl. </w:t>
      </w:r>
      <w:r w:rsidR="00EF2C74">
        <w:rPr>
          <w:rFonts w:eastAsia="Calibri"/>
          <w:bCs w:val="0"/>
          <w:szCs w:val="21"/>
        </w:rPr>
        <w:t>4 FIDIC VZP</w:t>
      </w:r>
      <w:r w:rsidR="0010194A" w:rsidRPr="00C76FC9">
        <w:rPr>
          <w:rFonts w:eastAsia="Calibri"/>
          <w:bCs w:val="0"/>
          <w:szCs w:val="21"/>
        </w:rPr>
        <w:t>.</w:t>
      </w:r>
    </w:p>
    <w:p w14:paraId="5639FBE2" w14:textId="1FB9CC5B" w:rsidR="0011737C" w:rsidRPr="00696544" w:rsidRDefault="0011737C">
      <w:pPr>
        <w:pStyle w:val="nzovodsekuU3"/>
        <w:ind w:left="709" w:hanging="590"/>
        <w:rPr>
          <w:rFonts w:eastAsia="Calibri"/>
          <w:szCs w:val="21"/>
        </w:rPr>
      </w:pPr>
      <w:r w:rsidRPr="00040C06">
        <w:rPr>
          <w:rFonts w:eastAsia="Calibri"/>
          <w:b/>
          <w:szCs w:val="21"/>
        </w:rPr>
        <w:t>UNIKA</w:t>
      </w:r>
      <w:r w:rsidR="00F662FF" w:rsidRPr="00040C06">
        <w:rPr>
          <w:rFonts w:eastAsia="Calibri"/>
          <w:b/>
          <w:szCs w:val="21"/>
        </w:rPr>
        <w:t xml:space="preserve"> </w:t>
      </w:r>
      <w:r w:rsidR="00F662FF" w:rsidRPr="00C34D88">
        <w:rPr>
          <w:rFonts w:eastAsia="Calibri"/>
          <w:bCs w:val="0"/>
          <w:szCs w:val="21"/>
        </w:rPr>
        <w:t>znamená</w:t>
      </w:r>
      <w:r w:rsidR="00C54E45" w:rsidRPr="00C34D88">
        <w:rPr>
          <w:rFonts w:eastAsia="Calibri"/>
          <w:bCs w:val="0"/>
          <w:szCs w:val="21"/>
        </w:rPr>
        <w:t xml:space="preserve"> Sadzobník pre navrhovanie ponukových cien projektových prác a inžinierskych činností </w:t>
      </w:r>
      <w:r w:rsidR="00682083" w:rsidRPr="00040C06">
        <w:rPr>
          <w:rFonts w:eastAsia="Calibri"/>
          <w:bCs w:val="0"/>
          <w:szCs w:val="21"/>
        </w:rPr>
        <w:t>pre rok</w:t>
      </w:r>
      <w:r w:rsidR="00C54E45" w:rsidRPr="00C34D88">
        <w:rPr>
          <w:rFonts w:eastAsia="Calibri"/>
          <w:bCs w:val="0"/>
          <w:szCs w:val="21"/>
        </w:rPr>
        <w:t xml:space="preserve"> 2024</w:t>
      </w:r>
      <w:r w:rsidR="008E0945" w:rsidRPr="00040C06">
        <w:rPr>
          <w:rFonts w:eastAsia="Calibri"/>
          <w:bCs w:val="0"/>
          <w:szCs w:val="21"/>
        </w:rPr>
        <w:t xml:space="preserve">, </w:t>
      </w:r>
      <w:r w:rsidR="007255F9" w:rsidRPr="00040C06">
        <w:rPr>
          <w:rFonts w:eastAsia="Calibri"/>
          <w:bCs w:val="0"/>
          <w:szCs w:val="21"/>
        </w:rPr>
        <w:t>vydavateľstva Unika Bratislava s.r.o</w:t>
      </w:r>
      <w:r w:rsidR="00230843" w:rsidRPr="00040C06">
        <w:rPr>
          <w:rFonts w:eastAsia="Calibri"/>
          <w:bCs w:val="0"/>
          <w:szCs w:val="21"/>
        </w:rPr>
        <w:t xml:space="preserve"> (</w:t>
      </w:r>
      <w:hyperlink r:id="rId17" w:history="1">
        <w:r w:rsidR="00696544" w:rsidRPr="009B3083">
          <w:rPr>
            <w:rStyle w:val="Hypertextovprepojenie"/>
            <w:rFonts w:eastAsia="Calibri"/>
            <w:bCs w:val="0"/>
            <w:szCs w:val="21"/>
          </w:rPr>
          <w:t>www.unika.sk</w:t>
        </w:r>
      </w:hyperlink>
      <w:r w:rsidR="00230843" w:rsidRPr="00040C06">
        <w:rPr>
          <w:rFonts w:eastAsia="Calibri"/>
          <w:bCs w:val="0"/>
          <w:szCs w:val="21"/>
        </w:rPr>
        <w:t>)</w:t>
      </w:r>
      <w:r w:rsidR="00FC414E" w:rsidRPr="00040C06">
        <w:rPr>
          <w:rFonts w:eastAsia="Calibri"/>
          <w:bCs w:val="0"/>
          <w:szCs w:val="21"/>
        </w:rPr>
        <w:t>.</w:t>
      </w:r>
    </w:p>
    <w:p w14:paraId="3E259D78" w14:textId="4AF58BA9" w:rsidR="00696544" w:rsidRPr="00040C06" w:rsidRDefault="00696544" w:rsidP="00C34D88">
      <w:pPr>
        <w:pStyle w:val="nzovodsekuU3"/>
        <w:ind w:left="709" w:hanging="590"/>
        <w:rPr>
          <w:rFonts w:eastAsia="Calibri"/>
          <w:szCs w:val="21"/>
        </w:rPr>
      </w:pPr>
      <w:r w:rsidRPr="00C34D88">
        <w:rPr>
          <w:b/>
          <w:bCs w:val="0"/>
        </w:rPr>
        <w:t>ÚS</w:t>
      </w:r>
      <w:r>
        <w:t xml:space="preserve"> </w:t>
      </w:r>
      <w:r w:rsidR="00055468">
        <w:t>-</w:t>
      </w:r>
      <w:r>
        <w:t xml:space="preserve"> </w:t>
      </w:r>
      <w:r w:rsidR="00055468">
        <w:t>Ú</w:t>
      </w:r>
      <w:r>
        <w:t>radná skúška.</w:t>
      </w:r>
    </w:p>
    <w:p w14:paraId="423AC63A" w14:textId="1544BB65" w:rsidR="00DA1663" w:rsidRPr="00040C06" w:rsidRDefault="00DA1663" w:rsidP="00381D92">
      <w:pPr>
        <w:pStyle w:val="nzovodsekuU3"/>
        <w:ind w:left="680" w:hanging="590"/>
        <w:rPr>
          <w:szCs w:val="21"/>
        </w:rPr>
      </w:pPr>
      <w:r w:rsidRPr="00040C06">
        <w:rPr>
          <w:b/>
          <w:szCs w:val="21"/>
        </w:rPr>
        <w:t>Ú</w:t>
      </w:r>
      <w:r w:rsidR="00F101BC">
        <w:rPr>
          <w:b/>
          <w:szCs w:val="21"/>
        </w:rPr>
        <w:t>R</w:t>
      </w:r>
      <w:r w:rsidRPr="00040C06">
        <w:rPr>
          <w:szCs w:val="21"/>
        </w:rPr>
        <w:t xml:space="preserve"> </w:t>
      </w:r>
      <w:r w:rsidR="00F101BC">
        <w:rPr>
          <w:szCs w:val="21"/>
        </w:rPr>
        <w:t>-</w:t>
      </w:r>
      <w:r w:rsidR="00F101BC" w:rsidRPr="00040C06">
        <w:rPr>
          <w:szCs w:val="21"/>
        </w:rPr>
        <w:t xml:space="preserve"> </w:t>
      </w:r>
      <w:r w:rsidR="00F101BC">
        <w:rPr>
          <w:szCs w:val="21"/>
        </w:rPr>
        <w:t>Ú</w:t>
      </w:r>
      <w:r w:rsidRPr="00040C06">
        <w:rPr>
          <w:szCs w:val="21"/>
        </w:rPr>
        <w:t>zemné rozhodnutie vydané príslušným stavebným úradom pre Dielo.</w:t>
      </w:r>
    </w:p>
    <w:p w14:paraId="21C55ED0" w14:textId="30AA82AD" w:rsidR="00655040" w:rsidRPr="00040C06" w:rsidRDefault="00655040" w:rsidP="00381D92">
      <w:pPr>
        <w:pStyle w:val="nzovodsekuU3"/>
        <w:ind w:left="680" w:hanging="590"/>
        <w:rPr>
          <w:szCs w:val="21"/>
        </w:rPr>
      </w:pPr>
      <w:r w:rsidRPr="00C34D88">
        <w:rPr>
          <w:b/>
          <w:bCs w:val="0"/>
        </w:rPr>
        <w:t>VDZ</w:t>
      </w:r>
      <w:r w:rsidRPr="00040C06">
        <w:t xml:space="preserve"> </w:t>
      </w:r>
      <w:r w:rsidR="00F101BC">
        <w:t>-</w:t>
      </w:r>
      <w:r w:rsidRPr="00040C06">
        <w:t xml:space="preserve"> </w:t>
      </w:r>
      <w:r w:rsidR="00F101BC">
        <w:t>V</w:t>
      </w:r>
      <w:r w:rsidRPr="00040C06">
        <w:t xml:space="preserve">odorovné dopravné značenie. </w:t>
      </w:r>
    </w:p>
    <w:p w14:paraId="11E1BE9E" w14:textId="08D5C732" w:rsidR="00C60EDD" w:rsidRPr="00040C06" w:rsidRDefault="00C60EDD">
      <w:pPr>
        <w:pStyle w:val="nzovodsekuU3"/>
        <w:ind w:left="680" w:hanging="590"/>
        <w:rPr>
          <w:szCs w:val="21"/>
        </w:rPr>
      </w:pPr>
      <w:r w:rsidRPr="00C34D88">
        <w:rPr>
          <w:b/>
          <w:bCs w:val="0"/>
        </w:rPr>
        <w:t xml:space="preserve">VKS </w:t>
      </w:r>
      <w:r w:rsidR="00F101BC">
        <w:rPr>
          <w:b/>
          <w:bCs w:val="0"/>
        </w:rPr>
        <w:t xml:space="preserve">- </w:t>
      </w:r>
      <w:r w:rsidR="00F101BC">
        <w:t>V</w:t>
      </w:r>
      <w:r w:rsidRPr="00040C06">
        <w:t>ýrobno-kontroln</w:t>
      </w:r>
      <w:r w:rsidR="003E34E2" w:rsidRPr="00040C06">
        <w:t>á</w:t>
      </w:r>
      <w:r w:rsidRPr="00040C06">
        <w:t xml:space="preserve"> skúš</w:t>
      </w:r>
      <w:r w:rsidR="003E34E2" w:rsidRPr="00040C06">
        <w:t>ka.</w:t>
      </w:r>
    </w:p>
    <w:p w14:paraId="21671B73" w14:textId="0C4770CE" w:rsidR="003604C7" w:rsidRPr="00040C06" w:rsidRDefault="003604C7" w:rsidP="00C34D88">
      <w:pPr>
        <w:pStyle w:val="nzovodsekuU3"/>
        <w:ind w:left="680" w:hanging="590"/>
        <w:rPr>
          <w:szCs w:val="21"/>
        </w:rPr>
      </w:pPr>
      <w:r w:rsidRPr="00C34D88">
        <w:rPr>
          <w:b/>
          <w:bCs w:val="0"/>
        </w:rPr>
        <w:t>Vodný zákon</w:t>
      </w:r>
      <w:r w:rsidRPr="00040C06">
        <w:t xml:space="preserve"> znamená zákon č. 364/2004 </w:t>
      </w:r>
      <w:proofErr w:type="spellStart"/>
      <w:r w:rsidRPr="00040C06">
        <w:t>Z.z</w:t>
      </w:r>
      <w:proofErr w:type="spellEnd"/>
      <w:r w:rsidRPr="00040C06">
        <w:t>.</w:t>
      </w:r>
      <w:r w:rsidR="00F101BC">
        <w:t xml:space="preserve"> </w:t>
      </w:r>
      <w:r w:rsidRPr="00040C06">
        <w:t>v znení neskorších predpisov.</w:t>
      </w:r>
    </w:p>
    <w:p w14:paraId="63D3777C" w14:textId="63E122EA" w:rsidR="00DA1663" w:rsidRPr="00040C06" w:rsidRDefault="00DA1663" w:rsidP="00C34D88">
      <w:pPr>
        <w:pStyle w:val="nzovodsekuU3"/>
        <w:ind w:left="680" w:hanging="590"/>
        <w:rPr>
          <w:szCs w:val="21"/>
        </w:rPr>
      </w:pPr>
      <w:r w:rsidRPr="00040C06">
        <w:rPr>
          <w:b/>
          <w:bCs w:val="0"/>
          <w:szCs w:val="21"/>
        </w:rPr>
        <w:t>VTD</w:t>
      </w:r>
      <w:r w:rsidRPr="00040C06">
        <w:rPr>
          <w:szCs w:val="21"/>
        </w:rPr>
        <w:t xml:space="preserve"> </w:t>
      </w:r>
      <w:r w:rsidR="00F101BC">
        <w:rPr>
          <w:szCs w:val="21"/>
        </w:rPr>
        <w:t>-</w:t>
      </w:r>
      <w:r w:rsidRPr="00040C06">
        <w:rPr>
          <w:szCs w:val="21"/>
        </w:rPr>
        <w:t>Výrobno-technick</w:t>
      </w:r>
      <w:r w:rsidR="00F101BC">
        <w:rPr>
          <w:szCs w:val="21"/>
        </w:rPr>
        <w:t>á</w:t>
      </w:r>
      <w:r w:rsidRPr="00040C06">
        <w:rPr>
          <w:szCs w:val="21"/>
        </w:rPr>
        <w:t xml:space="preserve"> dokumentácia Diela.</w:t>
      </w:r>
    </w:p>
    <w:p w14:paraId="5CCDF809" w14:textId="31EE88C1" w:rsidR="00417B80" w:rsidRPr="00040C06" w:rsidRDefault="00417B80" w:rsidP="00C34D88">
      <w:pPr>
        <w:pStyle w:val="nzovodsekuU3"/>
        <w:ind w:left="680" w:hanging="590"/>
      </w:pPr>
      <w:r w:rsidRPr="00040C06">
        <w:rPr>
          <w:b/>
        </w:rPr>
        <w:t>Vyhláška o stavebnom a technickom poriadku dráh</w:t>
      </w:r>
      <w:r w:rsidRPr="00040C06">
        <w:t xml:space="preserve"> znamená vyhlášku č. 350/2020 Ministerstva dopravy, pôšt a telekomunikácií Slovenskej republiky v znení neskorších predpisov.</w:t>
      </w:r>
    </w:p>
    <w:p w14:paraId="5525AC4C" w14:textId="77777777" w:rsidR="00DA1663" w:rsidRPr="00040C06" w:rsidRDefault="00DA1663" w:rsidP="00C34D88">
      <w:pPr>
        <w:pStyle w:val="nzovodsekuU3"/>
        <w:ind w:left="680" w:hanging="590"/>
        <w:rPr>
          <w:szCs w:val="21"/>
        </w:rPr>
      </w:pPr>
      <w:r w:rsidRPr="00040C06">
        <w:rPr>
          <w:b/>
          <w:szCs w:val="21"/>
        </w:rPr>
        <w:t>Vyjadrenia a stanoviská</w:t>
      </w:r>
      <w:r w:rsidRPr="00040C06">
        <w:rPr>
          <w:szCs w:val="21"/>
        </w:rPr>
        <w:t xml:space="preserve"> znamená všetky vyjadrenia, stanoviská, súhlasy, oznámenia, povolenia obstarané pre zabezpečenie Stavebného povolenia, Územného rozhodnutia, Súvisiacich povolení.</w:t>
      </w:r>
    </w:p>
    <w:p w14:paraId="214FC7E9" w14:textId="6E77AA3C" w:rsidR="00DA1663" w:rsidRPr="00040C06" w:rsidRDefault="00DA1663" w:rsidP="00C34D88">
      <w:pPr>
        <w:pStyle w:val="nzovodsekuU3"/>
        <w:ind w:left="680" w:hanging="590"/>
      </w:pPr>
      <w:r w:rsidRPr="00040C06">
        <w:rPr>
          <w:b/>
        </w:rPr>
        <w:t>Vyššia moc</w:t>
      </w:r>
      <w:r w:rsidRPr="00040C06">
        <w:t xml:space="preserve"> má význam uvedený v čl. 19 </w:t>
      </w:r>
      <w:r w:rsidR="7584BEA0" w:rsidRPr="00040C06">
        <w:t xml:space="preserve">FIDIC VZP (Zväzok 2, Časť 2 Súťažných podkladov). </w:t>
      </w:r>
      <w:r w:rsidRPr="00040C06">
        <w:t>.</w:t>
      </w:r>
    </w:p>
    <w:p w14:paraId="0CB5097E" w14:textId="77777777" w:rsidR="00DA1663" w:rsidRPr="00040C06" w:rsidRDefault="00DA1663" w:rsidP="00381D92">
      <w:pPr>
        <w:pStyle w:val="nzovodsekuU3"/>
        <w:ind w:left="680" w:hanging="590"/>
        <w:rPr>
          <w:szCs w:val="21"/>
        </w:rPr>
      </w:pPr>
      <w:r w:rsidRPr="00040C06">
        <w:rPr>
          <w:b/>
          <w:szCs w:val="21"/>
        </w:rPr>
        <w:t xml:space="preserve">VZPP </w:t>
      </w:r>
      <w:r w:rsidRPr="00040C06">
        <w:rPr>
          <w:bCs w:val="0"/>
          <w:szCs w:val="21"/>
        </w:rPr>
        <w:t>znamená platné všeobecne záväzné právne predpisy Slovenskej republiky.</w:t>
      </w:r>
    </w:p>
    <w:p w14:paraId="0E622F6F" w14:textId="55A3087E" w:rsidR="00B46EA5" w:rsidRPr="00040C06" w:rsidRDefault="00B46EA5" w:rsidP="00C34D88">
      <w:pPr>
        <w:pStyle w:val="nzovodsekuU3"/>
        <w:ind w:left="680" w:hanging="590"/>
        <w:rPr>
          <w:szCs w:val="21"/>
        </w:rPr>
      </w:pPr>
      <w:r w:rsidRPr="00040C06">
        <w:rPr>
          <w:b/>
          <w:szCs w:val="21"/>
        </w:rPr>
        <w:t xml:space="preserve">WBS </w:t>
      </w:r>
      <w:r w:rsidR="00F101BC" w:rsidRPr="00C34D88">
        <w:rPr>
          <w:bCs w:val="0"/>
          <w:szCs w:val="21"/>
        </w:rPr>
        <w:t xml:space="preserve">alebo </w:t>
      </w:r>
      <w:proofErr w:type="spellStart"/>
      <w:r w:rsidRPr="00C34D88">
        <w:rPr>
          <w:b/>
        </w:rPr>
        <w:t>Work</w:t>
      </w:r>
      <w:proofErr w:type="spellEnd"/>
      <w:r w:rsidRPr="00C34D88">
        <w:rPr>
          <w:b/>
        </w:rPr>
        <w:t xml:space="preserve"> </w:t>
      </w:r>
      <w:proofErr w:type="spellStart"/>
      <w:r w:rsidRPr="00C34D88">
        <w:rPr>
          <w:b/>
        </w:rPr>
        <w:t>Breakdown</w:t>
      </w:r>
      <w:proofErr w:type="spellEnd"/>
      <w:r w:rsidRPr="00C34D88">
        <w:rPr>
          <w:b/>
        </w:rPr>
        <w:t xml:space="preserve"> </w:t>
      </w:r>
      <w:proofErr w:type="spellStart"/>
      <w:r w:rsidRPr="00C34D88">
        <w:rPr>
          <w:b/>
        </w:rPr>
        <w:t>Structure</w:t>
      </w:r>
      <w:proofErr w:type="spellEnd"/>
      <w:r w:rsidRPr="00040C06">
        <w:rPr>
          <w:bCs w:val="0"/>
          <w:szCs w:val="21"/>
        </w:rPr>
        <w:t xml:space="preserve"> </w:t>
      </w:r>
      <w:r w:rsidRPr="00C34D88">
        <w:rPr>
          <w:bCs w:val="0"/>
          <w:szCs w:val="21"/>
        </w:rPr>
        <w:t xml:space="preserve">znamená </w:t>
      </w:r>
      <w:r w:rsidRPr="00040C06">
        <w:t>hierarchickú štruktúru rozdelenia prác (rozpis prác)</w:t>
      </w:r>
      <w:r w:rsidR="00053EFC" w:rsidRPr="00040C06">
        <w:t>.</w:t>
      </w:r>
    </w:p>
    <w:p w14:paraId="16E32C25" w14:textId="34D0A05E" w:rsidR="00A013C3" w:rsidRPr="00040C06" w:rsidRDefault="00A013C3" w:rsidP="00C34D88">
      <w:pPr>
        <w:pStyle w:val="nzovodsekuU3"/>
        <w:ind w:left="680" w:hanging="590"/>
      </w:pPr>
      <w:r w:rsidRPr="00040C06">
        <w:rPr>
          <w:b/>
        </w:rPr>
        <w:t xml:space="preserve">Zábezpeka na vykonanie prác </w:t>
      </w:r>
      <w:r w:rsidRPr="00040C06">
        <w:t>má význam uvedený v čl. 4.2 FIDIC VZP.</w:t>
      </w:r>
    </w:p>
    <w:p w14:paraId="1839E411" w14:textId="29EC1FFE" w:rsidR="00DA1663" w:rsidRPr="00040C06" w:rsidRDefault="00DA1663" w:rsidP="00C34D88">
      <w:pPr>
        <w:pStyle w:val="nzovodsekuU3"/>
        <w:ind w:left="680" w:hanging="590"/>
        <w:rPr>
          <w:b/>
        </w:rPr>
      </w:pPr>
      <w:r w:rsidRPr="00040C06">
        <w:rPr>
          <w:b/>
        </w:rPr>
        <w:t>Základný dátum</w:t>
      </w:r>
      <w:r w:rsidRPr="00040C06">
        <w:t xml:space="preserve"> má význam v podčlánku 1.1.3.1 FIDIC VZP</w:t>
      </w:r>
      <w:r w:rsidR="4FDC2CE1" w:rsidRPr="00040C06">
        <w:t xml:space="preserve"> (Zväzok 2, Časť 2 Súťažných podkladov)</w:t>
      </w:r>
      <w:r w:rsidRPr="00040C06">
        <w:rPr>
          <w:b/>
        </w:rPr>
        <w:t>.</w:t>
      </w:r>
    </w:p>
    <w:p w14:paraId="152A58CE" w14:textId="6F119863" w:rsidR="00DA1663" w:rsidRPr="00040C06" w:rsidRDefault="00DA1663" w:rsidP="00C34D88">
      <w:pPr>
        <w:pStyle w:val="nzovodsekuU3"/>
        <w:ind w:left="680" w:hanging="590"/>
      </w:pPr>
      <w:r w:rsidRPr="00040C06">
        <w:rPr>
          <w:b/>
        </w:rPr>
        <w:t xml:space="preserve">Záverečné platobné potvrdenie </w:t>
      </w:r>
      <w:r w:rsidRPr="00040C06">
        <w:t>znamená Záverečné platobné potvrdenie podľa podčlánku 14.13 FIDIC VZP</w:t>
      </w:r>
      <w:r w:rsidR="561D632E" w:rsidRPr="00040C06">
        <w:t xml:space="preserve"> (Zväzok 2, Časť 2 Súťažných podkladov) </w:t>
      </w:r>
      <w:r w:rsidRPr="00040C06">
        <w:t xml:space="preserve">vydané STD </w:t>
      </w:r>
      <w:r w:rsidR="003D0080" w:rsidRPr="00040C06">
        <w:t>Zhotoviteľovi</w:t>
      </w:r>
      <w:r w:rsidRPr="00040C06">
        <w:t>.</w:t>
      </w:r>
      <w:r w:rsidRPr="00040C06">
        <w:rPr>
          <w:b/>
        </w:rPr>
        <w:t xml:space="preserve"> </w:t>
      </w:r>
    </w:p>
    <w:p w14:paraId="00A5E7F5" w14:textId="77777777" w:rsidR="00DA1663" w:rsidRPr="005B5CFC" w:rsidRDefault="00DA1663">
      <w:pPr>
        <w:pStyle w:val="nzovodsekuU3"/>
        <w:ind w:left="680" w:hanging="590"/>
        <w:rPr>
          <w:szCs w:val="21"/>
        </w:rPr>
      </w:pPr>
      <w:r w:rsidRPr="00040C06">
        <w:rPr>
          <w:b/>
        </w:rPr>
        <w:t>Zákon EIA</w:t>
      </w:r>
      <w:r w:rsidRPr="00040C06">
        <w:t xml:space="preserve"> znamená zákon č. 24/2006 Z. z. o posudzovaní vplyvov na životné prostredie v znení neskorších predpisov.</w:t>
      </w:r>
    </w:p>
    <w:p w14:paraId="77C0424C" w14:textId="77777777" w:rsidR="00DA1663" w:rsidRPr="00040C06" w:rsidRDefault="00DA1663" w:rsidP="00C34D88">
      <w:pPr>
        <w:pStyle w:val="nzovodsekuU3"/>
        <w:ind w:left="680" w:hanging="590"/>
        <w:rPr>
          <w:szCs w:val="21"/>
        </w:rPr>
      </w:pPr>
      <w:r w:rsidRPr="00040C06">
        <w:rPr>
          <w:b/>
        </w:rPr>
        <w:t>Zákon o stavebných výrobkoch</w:t>
      </w:r>
      <w:r w:rsidRPr="00040C06">
        <w:t xml:space="preserve"> znamená zákon č. 133/2013 Z. z. o stavebných výrobkoch a o zmene a doplnení niektorých predpisov v znení neskorších predpisov.</w:t>
      </w:r>
    </w:p>
    <w:p w14:paraId="25BC4277" w14:textId="3FE5CF71" w:rsidR="00DA1663" w:rsidRPr="00040C06" w:rsidRDefault="00DA1663" w:rsidP="00C34D88">
      <w:pPr>
        <w:pStyle w:val="nzovodsekuU3"/>
        <w:ind w:left="680" w:hanging="590"/>
        <w:rPr>
          <w:szCs w:val="21"/>
        </w:rPr>
      </w:pPr>
      <w:r w:rsidRPr="00040C06">
        <w:rPr>
          <w:b/>
        </w:rPr>
        <w:t>Zákon o verejných prácach</w:t>
      </w:r>
      <w:r w:rsidRPr="00040C06">
        <w:t xml:space="preserve"> znamená zákon č. 254/1998 Z. z. v znení neskorších predpisov.</w:t>
      </w:r>
    </w:p>
    <w:p w14:paraId="5620E606" w14:textId="77777777" w:rsidR="00C20D18" w:rsidRPr="00040C06" w:rsidRDefault="00C20D18" w:rsidP="00381D92">
      <w:pPr>
        <w:pStyle w:val="nzovodsekuU3"/>
        <w:ind w:left="680" w:hanging="590"/>
      </w:pPr>
      <w:r w:rsidRPr="00040C06">
        <w:rPr>
          <w:b/>
        </w:rPr>
        <w:t>Zmena Zmluvy</w:t>
      </w:r>
      <w:r w:rsidRPr="00040C06">
        <w:t xml:space="preserve"> o dielo je zmena Zmluvy o dielo za jej trvania a to predovšetkým na základe Predvídanej zmeny a Nepredvídanej zmeny.</w:t>
      </w:r>
    </w:p>
    <w:p w14:paraId="0CCD1782" w14:textId="39AABC89" w:rsidR="00913473" w:rsidRPr="00040C06" w:rsidRDefault="00913473" w:rsidP="00C34D88">
      <w:pPr>
        <w:pStyle w:val="nzovodsekuU3"/>
        <w:ind w:left="680" w:hanging="590"/>
      </w:pPr>
      <w:proofErr w:type="spellStart"/>
      <w:r w:rsidRPr="00040C06">
        <w:rPr>
          <w:b/>
        </w:rPr>
        <w:t>ZoD</w:t>
      </w:r>
      <w:proofErr w:type="spellEnd"/>
      <w:r w:rsidRPr="00040C06">
        <w:rPr>
          <w:b/>
        </w:rPr>
        <w:t xml:space="preserve"> </w:t>
      </w:r>
      <w:r w:rsidR="009E57F9">
        <w:rPr>
          <w:bCs w:val="0"/>
        </w:rPr>
        <w:t>-</w:t>
      </w:r>
      <w:r w:rsidRPr="00C34D88">
        <w:rPr>
          <w:bCs w:val="0"/>
        </w:rPr>
        <w:t xml:space="preserve"> Zmluva o</w:t>
      </w:r>
      <w:r w:rsidRPr="00040C06">
        <w:rPr>
          <w:bCs w:val="0"/>
        </w:rPr>
        <w:t> </w:t>
      </w:r>
      <w:r w:rsidR="00ED7887">
        <w:rPr>
          <w:bCs w:val="0"/>
        </w:rPr>
        <w:t>D</w:t>
      </w:r>
      <w:r w:rsidRPr="00C34D88">
        <w:rPr>
          <w:bCs w:val="0"/>
        </w:rPr>
        <w:t>ielo</w:t>
      </w:r>
      <w:r w:rsidRPr="00040C06">
        <w:rPr>
          <w:bCs w:val="0"/>
        </w:rPr>
        <w:t>.</w:t>
      </w:r>
    </w:p>
    <w:p w14:paraId="54548CF3" w14:textId="459B86DE" w:rsidR="009C3B80" w:rsidRPr="00040C06" w:rsidRDefault="009C3B80" w:rsidP="00C34D88">
      <w:pPr>
        <w:pStyle w:val="nzovodsekuU3"/>
        <w:ind w:left="680" w:hanging="590"/>
        <w:rPr>
          <w:szCs w:val="21"/>
        </w:rPr>
      </w:pPr>
      <w:r w:rsidRPr="00040C06">
        <w:rPr>
          <w:b/>
          <w:szCs w:val="21"/>
        </w:rPr>
        <w:t>ZPMZ</w:t>
      </w:r>
      <w:r w:rsidR="009E57F9">
        <w:rPr>
          <w:b/>
          <w:szCs w:val="21"/>
        </w:rPr>
        <w:t>-</w:t>
      </w:r>
      <w:r w:rsidRPr="00040C06">
        <w:rPr>
          <w:b/>
          <w:szCs w:val="21"/>
        </w:rPr>
        <w:t xml:space="preserve"> </w:t>
      </w:r>
      <w:r w:rsidR="009E57F9">
        <w:rPr>
          <w:bCs w:val="0"/>
          <w:szCs w:val="21"/>
        </w:rPr>
        <w:t>Z</w:t>
      </w:r>
      <w:r w:rsidRPr="00C34D88">
        <w:rPr>
          <w:bCs w:val="0"/>
          <w:szCs w:val="21"/>
        </w:rPr>
        <w:t>áznam podrobného merania zmien</w:t>
      </w:r>
      <w:r w:rsidRPr="00040C06">
        <w:rPr>
          <w:bCs w:val="0"/>
          <w:szCs w:val="21"/>
        </w:rPr>
        <w:t>.</w:t>
      </w:r>
    </w:p>
    <w:p w14:paraId="28B0D397" w14:textId="66617E93" w:rsidR="007B442C" w:rsidRPr="00F568F0" w:rsidRDefault="007B442C" w:rsidP="00C34D88">
      <w:pPr>
        <w:pStyle w:val="nzovodsekuU3"/>
        <w:spacing w:before="120" w:after="120"/>
        <w:ind w:left="681" w:hanging="590"/>
        <w:rPr>
          <w:i/>
          <w:iCs/>
          <w:szCs w:val="21"/>
        </w:rPr>
      </w:pPr>
      <w:r w:rsidRPr="00C34D88">
        <w:rPr>
          <w:b/>
          <w:bCs w:val="0"/>
        </w:rPr>
        <w:lastRenderedPageBreak/>
        <w:t>ZTKP</w:t>
      </w:r>
      <w:r w:rsidRPr="00040C06">
        <w:t xml:space="preserve"> </w:t>
      </w:r>
      <w:r w:rsidR="009E57F9">
        <w:t>-</w:t>
      </w:r>
      <w:r w:rsidR="009C3B80" w:rsidRPr="00040C06">
        <w:t xml:space="preserve"> </w:t>
      </w:r>
      <w:r w:rsidRPr="00040C06">
        <w:t xml:space="preserve">Zvláštne </w:t>
      </w:r>
      <w:r w:rsidR="009E57F9">
        <w:rPr>
          <w:rFonts w:eastAsia="Calibri"/>
          <w:bCs w:val="0"/>
          <w:szCs w:val="21"/>
        </w:rPr>
        <w:t>t</w:t>
      </w:r>
      <w:r w:rsidRPr="00040C06">
        <w:rPr>
          <w:rFonts w:eastAsia="Calibri"/>
          <w:bCs w:val="0"/>
          <w:szCs w:val="21"/>
        </w:rPr>
        <w:t>echnicko-</w:t>
      </w:r>
      <w:r w:rsidRPr="00F568F0">
        <w:rPr>
          <w:rFonts w:eastAsia="Calibri"/>
          <w:bCs w:val="0"/>
          <w:color w:val="000000" w:themeColor="text1"/>
          <w:szCs w:val="21"/>
        </w:rPr>
        <w:t xml:space="preserve">kvalitatívne </w:t>
      </w:r>
      <w:r w:rsidRPr="00F568F0">
        <w:rPr>
          <w:rFonts w:eastAsia="Calibri"/>
          <w:bCs w:val="0"/>
          <w:i/>
          <w:iCs/>
          <w:color w:val="000000" w:themeColor="text1"/>
          <w:szCs w:val="21"/>
        </w:rPr>
        <w:t>podmienky</w:t>
      </w:r>
      <w:r w:rsidR="00CD47C2" w:rsidRPr="00F568F0">
        <w:rPr>
          <w:rFonts w:eastAsia="Calibri"/>
          <w:bCs w:val="0"/>
          <w:i/>
          <w:iCs/>
          <w:color w:val="000000" w:themeColor="text1"/>
          <w:szCs w:val="21"/>
        </w:rPr>
        <w:t xml:space="preserve">, </w:t>
      </w:r>
      <w:r w:rsidR="00CD47C2" w:rsidRPr="00F568F0">
        <w:rPr>
          <w:i/>
          <w:iCs/>
          <w:color w:val="000000" w:themeColor="text1"/>
        </w:rPr>
        <w:t>má význam uvedený v čl. 1 ZV3C3</w:t>
      </w:r>
      <w:r w:rsidRPr="00F568F0">
        <w:rPr>
          <w:rFonts w:eastAsia="Calibri"/>
          <w:bCs w:val="0"/>
          <w:i/>
          <w:iCs/>
          <w:color w:val="000000" w:themeColor="text1"/>
          <w:szCs w:val="21"/>
        </w:rPr>
        <w:t>.</w:t>
      </w:r>
    </w:p>
    <w:p w14:paraId="72AF5515" w14:textId="5A7535FC" w:rsidR="00753CA0" w:rsidRPr="00040C06" w:rsidRDefault="00753CA0" w:rsidP="00976676">
      <w:pPr>
        <w:pStyle w:val="Nadpis2"/>
        <w:ind w:left="567"/>
      </w:pPr>
      <w:bookmarkStart w:id="197" w:name="_Toc184105389"/>
      <w:bookmarkStart w:id="198" w:name="_Toc187221155"/>
      <w:bookmarkStart w:id="199" w:name="_Toc187233348"/>
      <w:bookmarkStart w:id="200" w:name="_Toc187233680"/>
      <w:bookmarkStart w:id="201" w:name="_Toc187233968"/>
      <w:bookmarkStart w:id="202" w:name="_Toc187234256"/>
      <w:bookmarkStart w:id="203" w:name="_Toc187241701"/>
      <w:bookmarkStart w:id="204" w:name="_Toc187245866"/>
      <w:bookmarkStart w:id="205" w:name="_Toc187246459"/>
      <w:bookmarkStart w:id="206" w:name="_Toc187246988"/>
      <w:bookmarkStart w:id="207" w:name="_Toc180486703"/>
      <w:bookmarkStart w:id="208" w:name="_Toc181706749"/>
      <w:bookmarkStart w:id="209" w:name="_Toc181782177"/>
      <w:bookmarkStart w:id="210" w:name="_Toc181783931"/>
      <w:bookmarkStart w:id="211" w:name="_Toc181784201"/>
      <w:bookmarkStart w:id="212" w:name="_Toc181864551"/>
      <w:bookmarkStart w:id="213" w:name="_Toc182262997"/>
      <w:bookmarkStart w:id="214" w:name="_Toc182263900"/>
      <w:bookmarkStart w:id="215" w:name="_Toc184105390"/>
      <w:bookmarkStart w:id="216" w:name="_Toc187221156"/>
      <w:bookmarkStart w:id="217" w:name="_Toc187233349"/>
      <w:bookmarkStart w:id="218" w:name="_Toc187233681"/>
      <w:bookmarkStart w:id="219" w:name="_Toc187233969"/>
      <w:bookmarkStart w:id="220" w:name="_Toc187234257"/>
      <w:bookmarkStart w:id="221" w:name="_Toc187241702"/>
      <w:bookmarkStart w:id="222" w:name="_Toc187245867"/>
      <w:bookmarkStart w:id="223" w:name="_Toc187246460"/>
      <w:bookmarkStart w:id="224" w:name="_Toc187246989"/>
      <w:bookmarkStart w:id="225" w:name="_Toc180486704"/>
      <w:bookmarkStart w:id="226" w:name="_Toc181706750"/>
      <w:bookmarkStart w:id="227" w:name="_Toc181782178"/>
      <w:bookmarkStart w:id="228" w:name="_Toc181783932"/>
      <w:bookmarkStart w:id="229" w:name="_Toc181784202"/>
      <w:bookmarkStart w:id="230" w:name="_Toc181864552"/>
      <w:bookmarkStart w:id="231" w:name="_Toc182262998"/>
      <w:bookmarkStart w:id="232" w:name="_Toc182263901"/>
      <w:bookmarkStart w:id="233" w:name="_Toc184105391"/>
      <w:bookmarkStart w:id="234" w:name="_Toc187221157"/>
      <w:bookmarkStart w:id="235" w:name="_Toc187233350"/>
      <w:bookmarkStart w:id="236" w:name="_Toc187233682"/>
      <w:bookmarkStart w:id="237" w:name="_Toc187233970"/>
      <w:bookmarkStart w:id="238" w:name="_Toc187234258"/>
      <w:bookmarkStart w:id="239" w:name="_Toc187241703"/>
      <w:bookmarkStart w:id="240" w:name="_Toc187245868"/>
      <w:bookmarkStart w:id="241" w:name="_Toc187246461"/>
      <w:bookmarkStart w:id="242" w:name="_Toc187246990"/>
      <w:bookmarkStart w:id="243" w:name="_Toc179884577"/>
      <w:bookmarkStart w:id="244" w:name="_Toc180132835"/>
      <w:bookmarkStart w:id="245" w:name="_Toc180486705"/>
      <w:bookmarkStart w:id="246" w:name="_Toc181706751"/>
      <w:bookmarkStart w:id="247" w:name="_Toc181782179"/>
      <w:bookmarkStart w:id="248" w:name="_Toc181783933"/>
      <w:bookmarkStart w:id="249" w:name="_Toc181784203"/>
      <w:bookmarkStart w:id="250" w:name="_Toc181864553"/>
      <w:bookmarkStart w:id="251" w:name="_Toc182262999"/>
      <w:bookmarkStart w:id="252" w:name="_Toc182263902"/>
      <w:bookmarkStart w:id="253" w:name="_Toc184105392"/>
      <w:bookmarkStart w:id="254" w:name="_Toc187221158"/>
      <w:bookmarkStart w:id="255" w:name="_Toc187233351"/>
      <w:bookmarkStart w:id="256" w:name="_Toc187233683"/>
      <w:bookmarkStart w:id="257" w:name="_Toc187233971"/>
      <w:bookmarkStart w:id="258" w:name="_Toc187234259"/>
      <w:bookmarkStart w:id="259" w:name="_Toc187241704"/>
      <w:bookmarkStart w:id="260" w:name="_Toc187245869"/>
      <w:bookmarkStart w:id="261" w:name="_Toc187246462"/>
      <w:bookmarkStart w:id="262" w:name="_Toc187246991"/>
      <w:bookmarkStart w:id="263" w:name="_Toc332367340"/>
      <w:bookmarkStart w:id="264" w:name="_Toc345289298"/>
      <w:bookmarkStart w:id="265" w:name="_Toc187411822"/>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040C06">
        <w:t>Účel Diela</w:t>
      </w:r>
      <w:bookmarkEnd w:id="190"/>
      <w:bookmarkEnd w:id="191"/>
      <w:bookmarkEnd w:id="192"/>
      <w:bookmarkEnd w:id="193"/>
      <w:bookmarkEnd w:id="194"/>
      <w:bookmarkEnd w:id="195"/>
      <w:bookmarkEnd w:id="263"/>
      <w:bookmarkEnd w:id="264"/>
      <w:bookmarkEnd w:id="265"/>
    </w:p>
    <w:p w14:paraId="63BB1CE3" w14:textId="77777777" w:rsidR="00DA1663" w:rsidRPr="00040C06" w:rsidRDefault="00DA1663" w:rsidP="00C34D88">
      <w:pPr>
        <w:pStyle w:val="textodsekuU2"/>
        <w:ind w:left="0" w:firstLine="709"/>
        <w:rPr>
          <w:szCs w:val="21"/>
        </w:rPr>
      </w:pPr>
      <w:r w:rsidRPr="00040C06">
        <w:rPr>
          <w:szCs w:val="21"/>
        </w:rPr>
        <w:t xml:space="preserve">Hlavné mesto Slovenskej republiky Bratislava je zodpovedné za prípravu a realizáciu </w:t>
      </w:r>
      <w:bookmarkStart w:id="266" w:name="_Hlk69150381"/>
      <w:r w:rsidRPr="00040C06">
        <w:rPr>
          <w:szCs w:val="21"/>
        </w:rPr>
        <w:t xml:space="preserve">projektu </w:t>
      </w:r>
      <w:bookmarkStart w:id="267" w:name="_Hlk69149042"/>
      <w:r w:rsidRPr="00040C06">
        <w:rPr>
          <w:szCs w:val="21"/>
        </w:rPr>
        <w:t>„</w:t>
      </w:r>
      <w:bookmarkEnd w:id="267"/>
      <w:r w:rsidRPr="00040C06">
        <w:rPr>
          <w:i/>
          <w:iCs/>
          <w:szCs w:val="21"/>
        </w:rPr>
        <w:t>Modernizácia električkových tratí – Ružinovská radiála</w:t>
      </w:r>
      <w:r w:rsidRPr="00040C06">
        <w:rPr>
          <w:szCs w:val="21"/>
        </w:rPr>
        <w:t>“, (ďalej aj ako „</w:t>
      </w:r>
      <w:r w:rsidRPr="00040C06">
        <w:rPr>
          <w:b/>
          <w:bCs/>
          <w:i/>
          <w:iCs/>
          <w:szCs w:val="21"/>
        </w:rPr>
        <w:t>MET-RR</w:t>
      </w:r>
      <w:r w:rsidRPr="00040C06">
        <w:rPr>
          <w:b/>
          <w:bCs/>
          <w:szCs w:val="21"/>
        </w:rPr>
        <w:t>“</w:t>
      </w:r>
      <w:r w:rsidRPr="00040C06">
        <w:rPr>
          <w:szCs w:val="21"/>
        </w:rPr>
        <w:t>).</w:t>
      </w:r>
      <w:bookmarkEnd w:id="266"/>
    </w:p>
    <w:p w14:paraId="1C502847" w14:textId="77777777" w:rsidR="00DA1663" w:rsidRPr="00040C06" w:rsidRDefault="00DA1663" w:rsidP="00C34D88">
      <w:pPr>
        <w:pStyle w:val="textodsekuU2"/>
        <w:ind w:left="0" w:firstLine="709"/>
        <w:rPr>
          <w:szCs w:val="21"/>
        </w:rPr>
      </w:pPr>
      <w:r w:rsidRPr="00040C06">
        <w:rPr>
          <w:szCs w:val="21"/>
        </w:rPr>
        <w:t>Účelom uvedeného projektu je skvalitniť podmienky pre efektívne znižovanie vplyvu negatívnych činiteľov v oblasti dopravy v hlavnom meste, súvisiacich so zvyšovaním životnej úrovne, na komfort jeho obyvateľov, zmodernizovaním električkovej trate „Ružinovská radiála“.</w:t>
      </w:r>
    </w:p>
    <w:p w14:paraId="4A25F047" w14:textId="77777777" w:rsidR="00DA1663" w:rsidRPr="00040C06" w:rsidRDefault="00DA1663" w:rsidP="00C34D88">
      <w:pPr>
        <w:pStyle w:val="textodsekuU2"/>
        <w:ind w:left="0" w:firstLine="709"/>
        <w:rPr>
          <w:szCs w:val="21"/>
        </w:rPr>
      </w:pPr>
      <w:r w:rsidRPr="00040C06">
        <w:rPr>
          <w:szCs w:val="21"/>
        </w:rPr>
        <w:t>Električková trať „</w:t>
      </w:r>
      <w:r w:rsidRPr="00040C06">
        <w:rPr>
          <w:i/>
          <w:iCs/>
          <w:szCs w:val="21"/>
        </w:rPr>
        <w:t>Ružinovská radiála</w:t>
      </w:r>
      <w:r w:rsidRPr="00040C06">
        <w:rPr>
          <w:szCs w:val="21"/>
        </w:rPr>
        <w:t xml:space="preserve">“ je súčasťou nosného (nadradeného) systému verejnej dopravy v hlavnom meste Slovenskej republiky Bratislava. Na Trnavskom mýte v koľajovom rozvetvení električkovej trate dochádza k rozdeleniu na Ružinovskú a Vajnorskú </w:t>
      </w:r>
      <w:proofErr w:type="spellStart"/>
      <w:r w:rsidRPr="00040C06">
        <w:rPr>
          <w:szCs w:val="21"/>
        </w:rPr>
        <w:t>radiálu</w:t>
      </w:r>
      <w:proofErr w:type="spellEnd"/>
      <w:r w:rsidRPr="00040C06">
        <w:rPr>
          <w:szCs w:val="21"/>
        </w:rPr>
        <w:t xml:space="preserve">, odkiaľ Vajnorská radiála smeruje </w:t>
      </w:r>
      <w:proofErr w:type="spellStart"/>
      <w:r w:rsidRPr="00040C06">
        <w:rPr>
          <w:szCs w:val="21"/>
        </w:rPr>
        <w:t>severo</w:t>
      </w:r>
      <w:proofErr w:type="spellEnd"/>
      <w:r w:rsidRPr="00040C06">
        <w:rPr>
          <w:szCs w:val="21"/>
        </w:rPr>
        <w:t>-východným smerom do mestskej časti Bratislava-Vajnory a Ružinovská radiála je vedená najprv juhovýchodným a potom východným smerom do mestskej časti Bratislava-Ružinov. Ružinovská radiála pre účely realizácie stavebných prác zahrňuje aj predchádzajúci úsek električkovej trate vedený čiastočne na Špitálskej ulici, Americkom námestí a Krížnej ulici.</w:t>
      </w:r>
    </w:p>
    <w:p w14:paraId="2C7FAE62" w14:textId="77777777" w:rsidR="00DA1663" w:rsidRPr="00040C06" w:rsidRDefault="00DA1663" w:rsidP="00C34D88">
      <w:pPr>
        <w:pStyle w:val="textodsekuU2"/>
        <w:ind w:left="0" w:firstLine="709"/>
        <w:rPr>
          <w:szCs w:val="21"/>
        </w:rPr>
      </w:pPr>
      <w:r w:rsidRPr="00040C06">
        <w:rPr>
          <w:szCs w:val="21"/>
        </w:rPr>
        <w:t>Projekt bude realizovaný na základe zmluvy o dielo, ktorá bude uzavretá so Zhotoviteľom na realizáciu diela „</w:t>
      </w:r>
      <w:r w:rsidRPr="00040C06">
        <w:rPr>
          <w:i/>
          <w:iCs/>
          <w:szCs w:val="21"/>
        </w:rPr>
        <w:t>Modernizácia električkových tratí – Ružinovská radiála</w:t>
      </w:r>
      <w:r w:rsidRPr="00040C06">
        <w:rPr>
          <w:szCs w:val="21"/>
        </w:rPr>
        <w:t>“ (ďalej aj ako „</w:t>
      </w:r>
      <w:r w:rsidRPr="00040C06">
        <w:rPr>
          <w:b/>
          <w:bCs/>
          <w:szCs w:val="21"/>
        </w:rPr>
        <w:t>Dielo</w:t>
      </w:r>
      <w:r w:rsidRPr="00040C06">
        <w:rPr>
          <w:szCs w:val="21"/>
        </w:rPr>
        <w:t>“) podľa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(ďalej aj ako „</w:t>
      </w:r>
      <w:r w:rsidRPr="00040C06">
        <w:rPr>
          <w:b/>
          <w:bCs/>
          <w:szCs w:val="21"/>
        </w:rPr>
        <w:t>FIDIC VZP</w:t>
      </w:r>
      <w:r w:rsidRPr="00040C06">
        <w:rPr>
          <w:szCs w:val="21"/>
        </w:rPr>
        <w:t>“) v znení Osobitných zmluvných podmienok (ďalej aj ako „</w:t>
      </w:r>
      <w:r w:rsidRPr="00040C06">
        <w:rPr>
          <w:b/>
          <w:bCs/>
          <w:szCs w:val="21"/>
        </w:rPr>
        <w:t>OZP</w:t>
      </w:r>
      <w:r w:rsidRPr="00040C06">
        <w:rPr>
          <w:szCs w:val="21"/>
        </w:rPr>
        <w:t>“) (FIDIC VZP v znení OZP spoločne aj „</w:t>
      </w:r>
      <w:r w:rsidRPr="00040C06">
        <w:rPr>
          <w:b/>
          <w:bCs/>
          <w:szCs w:val="21"/>
        </w:rPr>
        <w:t>Zmluva o dielo</w:t>
      </w:r>
      <w:r w:rsidRPr="00040C06">
        <w:rPr>
          <w:szCs w:val="21"/>
        </w:rPr>
        <w:t>“).</w:t>
      </w:r>
    </w:p>
    <w:p w14:paraId="3951B03B" w14:textId="77777777" w:rsidR="00DA1663" w:rsidRPr="00040C06" w:rsidRDefault="00DA1663" w:rsidP="00C34D88">
      <w:pPr>
        <w:pStyle w:val="textodsekuU2"/>
        <w:ind w:left="0" w:firstLine="709"/>
        <w:rPr>
          <w:szCs w:val="21"/>
        </w:rPr>
      </w:pPr>
      <w:r w:rsidRPr="00040C06">
        <w:rPr>
          <w:szCs w:val="21"/>
        </w:rPr>
        <w:t>Hlavné mesto Slovenskej republiky Bratislava bude v Zmluve o dielo v pozícii Objednávateľa a je verejným obstarávateľom Diela.</w:t>
      </w:r>
    </w:p>
    <w:p w14:paraId="6264E26F" w14:textId="243EFB88" w:rsidR="00D522E1" w:rsidRPr="00040C06" w:rsidRDefault="006E21C0" w:rsidP="00D522E1">
      <w:bookmarkStart w:id="268" w:name="_Toc286861543"/>
      <w:bookmarkStart w:id="269" w:name="_Toc289265951"/>
      <w:bookmarkStart w:id="270" w:name="_Toc289329932"/>
      <w:bookmarkStart w:id="271" w:name="_Toc292038713"/>
      <w:bookmarkStart w:id="272" w:name="_Toc292042003"/>
      <w:bookmarkStart w:id="273" w:name="_Toc292803098"/>
      <w:r w:rsidRPr="00040C06">
        <w:tab/>
      </w:r>
      <w:r w:rsidR="00D522E1" w:rsidRPr="00040C06">
        <w:t xml:space="preserve">Účelom realizácie Diela je </w:t>
      </w:r>
      <w:r w:rsidR="00E20C73" w:rsidRPr="00040C06">
        <w:t>m</w:t>
      </w:r>
      <w:r w:rsidR="00D522E1" w:rsidRPr="00040C06">
        <w:t>odernizácia električkovej infraštruktúry v Hlavnom meste Slovenskej republiky Bratislave z hľadísk, ktoré uvádzame nižšie</w:t>
      </w:r>
      <w:r w:rsidR="00363FCB" w:rsidRPr="00040C06">
        <w:t>:</w:t>
      </w:r>
    </w:p>
    <w:p w14:paraId="534FA586" w14:textId="251B9399" w:rsidR="00D522E1" w:rsidRPr="00040C06" w:rsidRDefault="00363FCB" w:rsidP="00C34D88">
      <w:pPr>
        <w:pStyle w:val="Odsekzoznamu"/>
        <w:numPr>
          <w:ilvl w:val="0"/>
          <w:numId w:val="177"/>
        </w:numPr>
      </w:pPr>
      <w:r w:rsidRPr="00040C06">
        <w:t xml:space="preserve"> ú</w:t>
      </w:r>
      <w:r w:rsidR="00D522E1" w:rsidRPr="00040C06">
        <w:t xml:space="preserve">čelom Diela z hľadiska </w:t>
      </w:r>
      <w:r w:rsidR="00D522E1" w:rsidRPr="00040C06">
        <w:rPr>
          <w:b/>
          <w:bCs/>
        </w:rPr>
        <w:t>udržateľného rozvoja a mobility</w:t>
      </w:r>
      <w:r w:rsidR="00D522E1" w:rsidRPr="00040C06">
        <w:t xml:space="preserve"> je najmä:</w:t>
      </w:r>
    </w:p>
    <w:p w14:paraId="318DE06B" w14:textId="2DFA20DC" w:rsidR="00D522E1" w:rsidRPr="00040C06" w:rsidRDefault="00D522E1" w:rsidP="00C34D88">
      <w:pPr>
        <w:tabs>
          <w:tab w:val="clear" w:pos="0"/>
        </w:tabs>
        <w:ind w:left="993" w:hanging="284"/>
      </w:pPr>
      <w:r w:rsidRPr="00040C06">
        <w:t>-</w:t>
      </w:r>
      <w:r w:rsidRPr="00040C06">
        <w:tab/>
        <w:t xml:space="preserve">skvalitnenie a zatraktívnenie električkovej dopravy ako nosného systému mestskej hromadnej dopravy v súlade so strategickými dokumentami mesta – Program hospodárskeho a sociálneho rozvoja Hlavného mesta SR Bratislavy na roky 2010 – 2020, Územný </w:t>
      </w:r>
      <w:proofErr w:type="spellStart"/>
      <w:r w:rsidRPr="00040C06">
        <w:t>generel</w:t>
      </w:r>
      <w:proofErr w:type="spellEnd"/>
      <w:r w:rsidRPr="00040C06">
        <w:t xml:space="preserve"> dopravy (2016), Územný plán hlavného mesta SR Bratislavy 2007 v znení zmien a doplnkov a Koncepcia rozvoja mestskej hromadnej dopravy v Bratislave na roky 2013 – 2025, ako aj strategickými dokumentami Vlády SR (Stratégia rozvoja verejnej a nemotorovej dopravy SR do roku 2020) a EÚ (Biela kniha – Plán jednotného európskeho dopravného priestoru – Vytvorenie konkurencieschopného dopravného systému efektívne využívajúceho zdroje z roku 2011);</w:t>
      </w:r>
    </w:p>
    <w:p w14:paraId="2AE74170" w14:textId="77777777" w:rsidR="00D522E1" w:rsidRPr="00040C06" w:rsidRDefault="00D522E1" w:rsidP="00C34D88">
      <w:pPr>
        <w:tabs>
          <w:tab w:val="clear" w:pos="0"/>
        </w:tabs>
        <w:ind w:left="993" w:hanging="284"/>
      </w:pPr>
      <w:r w:rsidRPr="00040C06">
        <w:t>-</w:t>
      </w:r>
      <w:r w:rsidRPr="00040C06">
        <w:tab/>
        <w:t>overenie polohy električkových zastávok voči okoliu;</w:t>
      </w:r>
    </w:p>
    <w:p w14:paraId="04C633FE" w14:textId="77777777" w:rsidR="00D522E1" w:rsidRPr="00040C06" w:rsidRDefault="00D522E1" w:rsidP="00C34D88">
      <w:pPr>
        <w:tabs>
          <w:tab w:val="clear" w:pos="0"/>
        </w:tabs>
        <w:ind w:left="993" w:hanging="284"/>
      </w:pPr>
      <w:r w:rsidRPr="00040C06">
        <w:t>-</w:t>
      </w:r>
      <w:r w:rsidRPr="00040C06">
        <w:tab/>
        <w:t>rešpektovanie, podporovanie a zmysluplné integrovanie električkovej dopravy voči ostatným formám mobility (pešia, cyklistická a automobilová doprava, ostatné formy MHD) ako aj verejným priestorom v kontaktnom území električkovej trate a zastávok;</w:t>
      </w:r>
    </w:p>
    <w:p w14:paraId="4F2491BB" w14:textId="2E63CF03" w:rsidR="0057630F" w:rsidRPr="00040C06" w:rsidRDefault="00D522E1" w:rsidP="00C34D88">
      <w:pPr>
        <w:tabs>
          <w:tab w:val="clear" w:pos="0"/>
        </w:tabs>
        <w:ind w:left="993" w:hanging="284"/>
      </w:pPr>
      <w:r w:rsidRPr="00040C06">
        <w:t>-</w:t>
      </w:r>
      <w:r w:rsidRPr="00040C06">
        <w:tab/>
        <w:t>skvalitnenie a zatraktívnenie príslušných verejných priestorov ulíc a námestí, ktoré súvisia alebo nadväzujú na úpravy električkovej trate.</w:t>
      </w:r>
    </w:p>
    <w:p w14:paraId="24C065B6" w14:textId="46096315" w:rsidR="00D522E1" w:rsidRPr="00040C06" w:rsidRDefault="00363FCB" w:rsidP="00C34D88">
      <w:pPr>
        <w:pStyle w:val="Odsekzoznamu"/>
        <w:numPr>
          <w:ilvl w:val="0"/>
          <w:numId w:val="177"/>
        </w:numPr>
      </w:pPr>
      <w:r w:rsidRPr="00040C06">
        <w:t>ú</w:t>
      </w:r>
      <w:r w:rsidR="00D522E1" w:rsidRPr="00040C06">
        <w:t>čelom Diela z hľadiska</w:t>
      </w:r>
      <w:r w:rsidR="00D522E1" w:rsidRPr="00C34D88">
        <w:rPr>
          <w:b/>
          <w:bCs/>
        </w:rPr>
        <w:t xml:space="preserve"> </w:t>
      </w:r>
      <w:r w:rsidR="00D522E1" w:rsidRPr="00040C06">
        <w:rPr>
          <w:b/>
          <w:bCs/>
        </w:rPr>
        <w:t>technicko-prevádzkového</w:t>
      </w:r>
      <w:r w:rsidR="00D522E1" w:rsidRPr="00040C06">
        <w:t xml:space="preserve"> je najmä:</w:t>
      </w:r>
    </w:p>
    <w:p w14:paraId="040AB204" w14:textId="77777777" w:rsidR="00D522E1" w:rsidRPr="00040C06" w:rsidRDefault="00D522E1" w:rsidP="00C34D88">
      <w:pPr>
        <w:tabs>
          <w:tab w:val="clear" w:pos="0"/>
        </w:tabs>
        <w:ind w:left="993" w:hanging="284"/>
      </w:pPr>
      <w:r w:rsidRPr="00040C06">
        <w:t>-</w:t>
      </w:r>
      <w:r w:rsidRPr="00040C06">
        <w:tab/>
        <w:t>inovatívne technicko-prevádzkové riešenia s dôrazom na odhlučnenie trate, preferenciu MHD a inteligentné riadenie dopravy;</w:t>
      </w:r>
    </w:p>
    <w:p w14:paraId="295BEE17" w14:textId="77777777" w:rsidR="00D522E1" w:rsidRPr="00040C06" w:rsidRDefault="00D522E1" w:rsidP="00C34D88">
      <w:pPr>
        <w:tabs>
          <w:tab w:val="clear" w:pos="0"/>
        </w:tabs>
        <w:ind w:left="993" w:hanging="284"/>
      </w:pPr>
      <w:r w:rsidRPr="00040C06">
        <w:t>-</w:t>
      </w:r>
      <w:r w:rsidRPr="00040C06">
        <w:tab/>
        <w:t xml:space="preserve">nahradenie zastaraných a opotrebovaných konštrukcií električkovej trate za nové a pokrokové prvky, zabudovanie </w:t>
      </w:r>
      <w:proofErr w:type="spellStart"/>
      <w:r w:rsidRPr="00040C06">
        <w:t>antivibračných</w:t>
      </w:r>
      <w:proofErr w:type="spellEnd"/>
      <w:r w:rsidRPr="00040C06">
        <w:t xml:space="preserve"> a protihlukových zariadení;</w:t>
      </w:r>
    </w:p>
    <w:p w14:paraId="46C9A965" w14:textId="77777777" w:rsidR="00D522E1" w:rsidRPr="00040C06" w:rsidRDefault="00D522E1" w:rsidP="00C34D88">
      <w:pPr>
        <w:tabs>
          <w:tab w:val="clear" w:pos="0"/>
        </w:tabs>
        <w:ind w:left="993" w:hanging="284"/>
      </w:pPr>
      <w:r w:rsidRPr="00040C06">
        <w:lastRenderedPageBreak/>
        <w:t>-</w:t>
      </w:r>
      <w:r w:rsidRPr="00040C06">
        <w:tab/>
        <w:t>výmena trakčných káblov vrátane traťových rozvádzačov, realizácia nových prevádzkových zariadení a technológií;</w:t>
      </w:r>
    </w:p>
    <w:p w14:paraId="417454A5" w14:textId="77777777" w:rsidR="00D522E1" w:rsidRPr="00040C06" w:rsidRDefault="00D522E1" w:rsidP="00C34D88">
      <w:pPr>
        <w:tabs>
          <w:tab w:val="clear" w:pos="0"/>
        </w:tabs>
        <w:ind w:left="993" w:hanging="284"/>
      </w:pPr>
      <w:r w:rsidRPr="00040C06">
        <w:t>-</w:t>
      </w:r>
      <w:r w:rsidRPr="00040C06">
        <w:tab/>
        <w:t>zabezpečenie preferencie električkovej dopravy nahradením existujúcich zastaraných prvkov cestnej dopravnej signalizácie (CDS) na križovatkách a priechodoch pre chodcov za moderné prvky a taktiež vybavenie týmito modernými prvkami CDS aj všetkých vytypovaných doteraz neriadených kolíznych miest s električkou.</w:t>
      </w:r>
    </w:p>
    <w:p w14:paraId="26E00653" w14:textId="712AF0EC" w:rsidR="00D522E1" w:rsidRPr="00040C06" w:rsidRDefault="00363FCB" w:rsidP="00C34D88">
      <w:pPr>
        <w:pStyle w:val="Odsekzoznamu"/>
        <w:numPr>
          <w:ilvl w:val="0"/>
          <w:numId w:val="177"/>
        </w:numPr>
      </w:pPr>
      <w:r w:rsidRPr="00040C06">
        <w:t>ú</w:t>
      </w:r>
      <w:r w:rsidR="00D522E1" w:rsidRPr="00040C06">
        <w:t xml:space="preserve">čelom Diela z hľadiska </w:t>
      </w:r>
      <w:r w:rsidR="00D522E1" w:rsidRPr="00040C06">
        <w:rPr>
          <w:b/>
          <w:bCs/>
        </w:rPr>
        <w:t>dopravno-obslužných parametrov</w:t>
      </w:r>
      <w:r w:rsidR="00D522E1" w:rsidRPr="00040C06">
        <w:t xml:space="preserve"> je najmä:</w:t>
      </w:r>
    </w:p>
    <w:p w14:paraId="7B5F6375" w14:textId="77777777" w:rsidR="00D522E1" w:rsidRPr="00040C06" w:rsidRDefault="00D522E1" w:rsidP="00C34D88">
      <w:pPr>
        <w:tabs>
          <w:tab w:val="clear" w:pos="0"/>
        </w:tabs>
        <w:ind w:left="993" w:hanging="284"/>
      </w:pPr>
      <w:r w:rsidRPr="00040C06">
        <w:t>-</w:t>
      </w:r>
      <w:r w:rsidRPr="00040C06">
        <w:tab/>
        <w:t>zvýšenie priemerných traťových rýchlostí a skrátenie prepravných vzťahov v električkovej doprave bez zmeny linkového vedenia so zachovaním doteraz existujúcich prepravných prúdov;</w:t>
      </w:r>
    </w:p>
    <w:p w14:paraId="15778062" w14:textId="77777777" w:rsidR="00D522E1" w:rsidRPr="00040C06" w:rsidRDefault="00D522E1" w:rsidP="00C34D88">
      <w:pPr>
        <w:tabs>
          <w:tab w:val="clear" w:pos="0"/>
        </w:tabs>
        <w:ind w:left="993" w:hanging="284"/>
      </w:pPr>
      <w:r w:rsidRPr="00040C06">
        <w:t>-</w:t>
      </w:r>
      <w:r w:rsidRPr="00040C06">
        <w:tab/>
        <w:t>zvýšenie pravdepodobnosti voľby dopravného prostriedku v prospech električkovej dopravy;</w:t>
      </w:r>
    </w:p>
    <w:p w14:paraId="2484F344" w14:textId="77777777" w:rsidR="00D522E1" w:rsidRPr="00040C06" w:rsidRDefault="00D522E1" w:rsidP="00C34D88">
      <w:pPr>
        <w:tabs>
          <w:tab w:val="clear" w:pos="0"/>
        </w:tabs>
        <w:ind w:left="993" w:hanging="284"/>
      </w:pPr>
      <w:r w:rsidRPr="00040C06">
        <w:t>-</w:t>
      </w:r>
      <w:r w:rsidRPr="00040C06">
        <w:tab/>
        <w:t>zvýšenie komfortu prepravy cestujúcich;</w:t>
      </w:r>
    </w:p>
    <w:p w14:paraId="1B752C01" w14:textId="77777777" w:rsidR="00D522E1" w:rsidRPr="00040C06" w:rsidRDefault="00D522E1" w:rsidP="00C34D88">
      <w:pPr>
        <w:tabs>
          <w:tab w:val="clear" w:pos="0"/>
        </w:tabs>
        <w:ind w:left="993" w:hanging="284"/>
      </w:pPr>
      <w:r w:rsidRPr="00040C06">
        <w:t>-</w:t>
      </w:r>
      <w:r w:rsidRPr="00040C06">
        <w:tab/>
        <w:t>skrátenie prepravných časov, čo sa z pohľadu logistiky dopravy pozitívne odzrkadlí na možnom znížení dennej výpravy električkových vlakov a znížení finančných nákladov na zabezpečenie prevádzky električkovej dopravy (prevádzkové náklady);</w:t>
      </w:r>
    </w:p>
    <w:p w14:paraId="7925F3F5" w14:textId="77777777" w:rsidR="00D522E1" w:rsidRPr="00040C06" w:rsidRDefault="00D522E1" w:rsidP="00C34D88">
      <w:pPr>
        <w:tabs>
          <w:tab w:val="clear" w:pos="0"/>
        </w:tabs>
        <w:ind w:left="993" w:hanging="284"/>
      </w:pPr>
      <w:r w:rsidRPr="00040C06">
        <w:t>-</w:t>
      </w:r>
      <w:r w:rsidRPr="00040C06">
        <w:tab/>
        <w:t>zvýšenie kapacity prepravovaných cestujúcich električkovou dopravou podporené aj plánovanou výmenou vozidiel s väčšou dĺžkou.</w:t>
      </w:r>
    </w:p>
    <w:p w14:paraId="400CF6CA" w14:textId="50529ABC" w:rsidR="00D522E1" w:rsidRPr="00040C06" w:rsidRDefault="0073683A" w:rsidP="00363FCB">
      <w:r w:rsidRPr="00040C06">
        <w:tab/>
      </w:r>
      <w:r w:rsidR="00D522E1" w:rsidRPr="00040C06">
        <w:t>Modernizáciou električkových tratí sa dosiahnu tieto základné parametre:</w:t>
      </w:r>
    </w:p>
    <w:p w14:paraId="4C6475BB" w14:textId="77777777" w:rsidR="00D522E1" w:rsidRPr="00040C06" w:rsidRDefault="00D522E1" w:rsidP="00C34D88">
      <w:pPr>
        <w:tabs>
          <w:tab w:val="clear" w:pos="0"/>
        </w:tabs>
        <w:ind w:left="993" w:hanging="284"/>
      </w:pPr>
      <w:r w:rsidRPr="00040C06">
        <w:t>-</w:t>
      </w:r>
      <w:r w:rsidRPr="00040C06">
        <w:tab/>
        <w:t>zvýšenie prepravnej rýchlosti;</w:t>
      </w:r>
    </w:p>
    <w:p w14:paraId="45055250" w14:textId="77777777" w:rsidR="00D522E1" w:rsidRPr="00040C06" w:rsidRDefault="00D522E1" w:rsidP="00C34D88">
      <w:pPr>
        <w:tabs>
          <w:tab w:val="clear" w:pos="0"/>
        </w:tabs>
        <w:ind w:left="993" w:hanging="284"/>
      </w:pPr>
      <w:r w:rsidRPr="00040C06">
        <w:t>-</w:t>
      </w:r>
      <w:r w:rsidRPr="00040C06">
        <w:tab/>
        <w:t>zníženie hluku a vibrácií;</w:t>
      </w:r>
    </w:p>
    <w:p w14:paraId="7833968F" w14:textId="77777777" w:rsidR="00D522E1" w:rsidRPr="00040C06" w:rsidRDefault="00D522E1" w:rsidP="00C34D88">
      <w:pPr>
        <w:tabs>
          <w:tab w:val="clear" w:pos="0"/>
        </w:tabs>
        <w:ind w:left="993" w:hanging="284"/>
      </w:pPr>
      <w:r w:rsidRPr="00040C06">
        <w:t>-</w:t>
      </w:r>
      <w:r w:rsidRPr="00040C06">
        <w:tab/>
        <w:t>skvalitnenie obsluhy územia;</w:t>
      </w:r>
    </w:p>
    <w:p w14:paraId="6E23E16F" w14:textId="77777777" w:rsidR="00D522E1" w:rsidRPr="00040C06" w:rsidRDefault="00D522E1" w:rsidP="00C34D88">
      <w:pPr>
        <w:tabs>
          <w:tab w:val="clear" w:pos="0"/>
        </w:tabs>
        <w:ind w:left="993" w:hanging="284"/>
      </w:pPr>
      <w:r w:rsidRPr="00040C06">
        <w:t>-</w:t>
      </w:r>
      <w:r w:rsidRPr="00040C06">
        <w:tab/>
        <w:t>skvalitnenie samotnej prevádzky električkovej dopravy.</w:t>
      </w:r>
    </w:p>
    <w:p w14:paraId="718C5855" w14:textId="42B9D64B" w:rsidR="00D522E1" w:rsidRPr="00040C06" w:rsidRDefault="0073683A" w:rsidP="00C34D88">
      <w:pPr>
        <w:tabs>
          <w:tab w:val="clear" w:pos="0"/>
        </w:tabs>
        <w:ind w:left="709" w:hanging="709"/>
      </w:pPr>
      <w:r w:rsidRPr="00040C06">
        <w:tab/>
      </w:r>
      <w:r w:rsidR="00D522E1" w:rsidRPr="00040C06">
        <w:t>Skvalitnenie prevádzky električkovej trate sa má zabezpečiť novými technickými a technologickými nástrojmi električkovej trate a v rámci nej:</w:t>
      </w:r>
    </w:p>
    <w:p w14:paraId="30259C35" w14:textId="77777777" w:rsidR="00D522E1" w:rsidRPr="00040C06" w:rsidRDefault="00D522E1" w:rsidP="00C34D88">
      <w:pPr>
        <w:tabs>
          <w:tab w:val="clear" w:pos="0"/>
        </w:tabs>
        <w:ind w:left="993" w:hanging="284"/>
      </w:pPr>
      <w:r w:rsidRPr="00040C06">
        <w:t>-</w:t>
      </w:r>
      <w:r w:rsidRPr="00040C06">
        <w:tab/>
        <w:t>odstrániť nedostatočný dosluhujúci stav koľajovej trate;</w:t>
      </w:r>
    </w:p>
    <w:p w14:paraId="2DE66350" w14:textId="77777777" w:rsidR="00D522E1" w:rsidRPr="00040C06" w:rsidRDefault="00D522E1" w:rsidP="00C34D88">
      <w:pPr>
        <w:tabs>
          <w:tab w:val="clear" w:pos="0"/>
        </w:tabs>
        <w:ind w:left="993" w:hanging="284"/>
      </w:pPr>
      <w:r w:rsidRPr="00040C06">
        <w:t>-</w:t>
      </w:r>
      <w:r w:rsidRPr="00040C06">
        <w:tab/>
        <w:t>zvýšiť bezpečnosť električkovej dopravy;</w:t>
      </w:r>
    </w:p>
    <w:p w14:paraId="7A7CC788" w14:textId="77777777" w:rsidR="00D522E1" w:rsidRPr="00040C06" w:rsidRDefault="00D522E1" w:rsidP="00C34D88">
      <w:pPr>
        <w:tabs>
          <w:tab w:val="clear" w:pos="0"/>
        </w:tabs>
        <w:ind w:left="993" w:hanging="284"/>
      </w:pPr>
      <w:r w:rsidRPr="00040C06">
        <w:t>-</w:t>
      </w:r>
      <w:r w:rsidRPr="00040C06">
        <w:tab/>
        <w:t>zvýšiť technické a dopravné parametre električkovej trate;</w:t>
      </w:r>
    </w:p>
    <w:p w14:paraId="1FFF9396" w14:textId="77777777" w:rsidR="00D522E1" w:rsidRPr="00040C06" w:rsidRDefault="00D522E1" w:rsidP="00C34D88">
      <w:pPr>
        <w:tabs>
          <w:tab w:val="clear" w:pos="0"/>
        </w:tabs>
        <w:ind w:left="993" w:hanging="284"/>
      </w:pPr>
      <w:r w:rsidRPr="00040C06">
        <w:t>-</w:t>
      </w:r>
      <w:r w:rsidRPr="00040C06">
        <w:tab/>
        <w:t>uplatniť nové platné predpisy a technické normy;</w:t>
      </w:r>
    </w:p>
    <w:p w14:paraId="2ACD999D" w14:textId="77777777" w:rsidR="00D522E1" w:rsidRPr="00040C06" w:rsidRDefault="00D522E1" w:rsidP="00C34D88">
      <w:pPr>
        <w:tabs>
          <w:tab w:val="clear" w:pos="0"/>
        </w:tabs>
        <w:ind w:left="993" w:hanging="284"/>
      </w:pPr>
      <w:r w:rsidRPr="00040C06">
        <w:t>-</w:t>
      </w:r>
      <w:r w:rsidRPr="00040C06">
        <w:tab/>
        <w:t>vytvoriť kvalitné mestské prostredie v priestore električkovej trate.</w:t>
      </w:r>
    </w:p>
    <w:p w14:paraId="60945FC8" w14:textId="2581DA1C" w:rsidR="00E20C73" w:rsidRPr="00040C06" w:rsidRDefault="00E20C73" w:rsidP="00976676">
      <w:pPr>
        <w:pStyle w:val="Nadpis2"/>
        <w:ind w:left="567"/>
      </w:pPr>
      <w:bookmarkStart w:id="274" w:name="_Toc187411823"/>
      <w:r w:rsidRPr="00040C06">
        <w:t>Súčasný stav Diela</w:t>
      </w:r>
      <w:bookmarkEnd w:id="274"/>
    </w:p>
    <w:p w14:paraId="6A4F40D0" w14:textId="43B40D2F" w:rsidR="00D522E1" w:rsidRPr="00040C06" w:rsidRDefault="00D522E1" w:rsidP="00C34D88">
      <w:pPr>
        <w:ind w:firstLine="426"/>
      </w:pPr>
      <w:r w:rsidRPr="00040C06">
        <w:t xml:space="preserve">Zhotovenie Diela rieši modernizáciu jestvujúcej električkovej trate situovanú v intraviláne mesta Bratislava, v okresoch Bratislava I, Bratislava II a Bratislava III, prevažne v mestskej časti Bratislava-Staré Mesto a Bratislava-Ružinov s čiastočným zásahom rekonštrukcie napájacích a spätných vedení nachádzajúcich sa v mestskej časti Bratislava-Nové Mesto. Trať prechádza ulicami Špitálska, Krížna, Trnavská cesta, </w:t>
      </w:r>
      <w:proofErr w:type="spellStart"/>
      <w:r w:rsidRPr="00040C06">
        <w:t>Miletičov</w:t>
      </w:r>
      <w:r w:rsidR="00347CCC" w:rsidRPr="00040C06">
        <w:t>a</w:t>
      </w:r>
      <w:proofErr w:type="spellEnd"/>
      <w:r w:rsidRPr="00040C06">
        <w:t>, Záhradnícka, Ružinovská až po križovatku s Čmelíkovou ulicou. Súčasťou stavby je výstavba novej meniarne Astronomická na obratisku a modernizácie dvoch meniarní Legionárska a Ružová dolina na ulici Legionárska a Bajkalská.</w:t>
      </w:r>
    </w:p>
    <w:p w14:paraId="7D765103" w14:textId="77777777" w:rsidR="00D522E1" w:rsidRPr="00040C06" w:rsidRDefault="00D522E1" w:rsidP="00C34D88">
      <w:pPr>
        <w:ind w:firstLine="426"/>
      </w:pPr>
      <w:r w:rsidRPr="00040C06">
        <w:t>Začiatok stavby je na križovatke ulíc Špitálska/Ul. 29. augusta, kde trať nadväzuje na starý stav a je tu zavedený začiatok definičného staničenia modernizovanej trate km 0,000 v koľaji č. 1 (vľavo v smere staničenia). Koniec stavby je na križovatke ulíc Ružinovská/Čmelíkova v staničení km 4,988.</w:t>
      </w:r>
    </w:p>
    <w:p w14:paraId="3F0EDE0B" w14:textId="4E4DEF0E" w:rsidR="00D522E1" w:rsidRPr="00040C06" w:rsidRDefault="00D522E1" w:rsidP="00C34D88">
      <w:pPr>
        <w:ind w:firstLine="426"/>
      </w:pPr>
      <w:r w:rsidRPr="00040C06">
        <w:t>Priestor výstavby je vymedzený šírkou uličného priestoru alebo električkového telesa vymedzeného prevažne obrubníkmi.</w:t>
      </w:r>
    </w:p>
    <w:p w14:paraId="386932E0" w14:textId="6D6A9CF0" w:rsidR="00D522E1" w:rsidRPr="00040C06" w:rsidRDefault="00D522E1" w:rsidP="00C34D88">
      <w:pPr>
        <w:ind w:firstLine="426"/>
      </w:pPr>
      <w:r w:rsidRPr="00040C06">
        <w:t>Stavenisko tvorí električkové teleso, plocha priľahlých vozoviek a rekonštruovaných križovatiek, peších plôch, chodníkov a zelene. V rozsahu staveniska sa nachádzajú aj menšie plochy s vegetáciou. Vzhľadom na intravilán mesta a charakter komunikácie, v ktorej je električková trať umiestnená, pohyb chodcov a blízkosťou zástavby sa dá konštatovať, že stavenisko je pre realizáciu stavby náročné.</w:t>
      </w:r>
    </w:p>
    <w:p w14:paraId="36D17DEA" w14:textId="2E138D5D" w:rsidR="00D522E1" w:rsidRPr="00040C06" w:rsidRDefault="00D522E1" w:rsidP="00C34D88">
      <w:pPr>
        <w:ind w:firstLine="284"/>
      </w:pPr>
      <w:r w:rsidRPr="00040C06">
        <w:rPr>
          <w:u w:val="single"/>
        </w:rPr>
        <w:lastRenderedPageBreak/>
        <w:t>V úseku od Amerického námestia po Legionársku ul.</w:t>
      </w:r>
      <w:r w:rsidRPr="00040C06">
        <w:t xml:space="preserve"> vrátane začiatku modernizovaného úseku na Špitálskej ul. je električková trať vedená prakticky v osi komunikácie Špitálska a Krížna ul. Výškovo je vedená v úrovni vozovky, od jazdných pruhov komunikácie je oddelená len vodorovným dopravným značením. V priestore západnej časti Amerického námestia sa nachádza koľajové odbočenie, ktoré zabezpečuje vedenie liniek el. tratí na Floriánske námestie a el. trať je súčasťou Račianskej </w:t>
      </w:r>
      <w:proofErr w:type="spellStart"/>
      <w:r w:rsidRPr="00040C06">
        <w:t>radiály</w:t>
      </w:r>
      <w:proofErr w:type="spellEnd"/>
      <w:r w:rsidRPr="00040C06">
        <w:t>.</w:t>
      </w:r>
    </w:p>
    <w:p w14:paraId="2C20A7A4" w14:textId="1EDEDE6B" w:rsidR="003B4797" w:rsidRPr="00040C06" w:rsidRDefault="00D522E1" w:rsidP="00C34D88">
      <w:pPr>
        <w:ind w:firstLine="284"/>
      </w:pPr>
      <w:r w:rsidRPr="00040C06">
        <w:t xml:space="preserve">Miestna komunikácia je v kategórii MOE vo funkčnej triede C1 podľa STN 73 6110 s obojstrannou zástavbou obytných a občianskych budov. Šírkové usporiadanie je premenné. V určitých úsekoch je povolené pozdĺžne parkovanie na úkor vonkajšieho priebežného jazdného pruhu. Vnútorné jazdné pruhy sú priebežné aj v polohách zastávky. CDS je na križovatke Americké námestie, Odborárske námestie a </w:t>
      </w:r>
      <w:proofErr w:type="spellStart"/>
      <w:r w:rsidRPr="00040C06">
        <w:t>Karadžičova</w:t>
      </w:r>
      <w:proofErr w:type="spellEnd"/>
      <w:r w:rsidRPr="00040C06">
        <w:t xml:space="preserve"> ul./Legionárska ul. úrovňovo bez riadenia dopravy CDS je križovatka Krížna/Vazovova, kde je aj triangel električkovej dráhy smerom na Radlinského ul.</w:t>
      </w:r>
      <w:r w:rsidR="003B4797" w:rsidRPr="00040C06">
        <w:t xml:space="preserve"> </w:t>
      </w:r>
    </w:p>
    <w:p w14:paraId="0B0AAC11" w14:textId="06518F0A" w:rsidR="00D522E1" w:rsidRPr="00040C06" w:rsidRDefault="005445C2" w:rsidP="00D522E1">
      <w:r w:rsidRPr="00040C06">
        <w:tab/>
      </w:r>
      <w:r w:rsidR="00D522E1" w:rsidRPr="00040C06">
        <w:t xml:space="preserve">V predmetnom úseku sú umiestnené el. zastávky: </w:t>
      </w:r>
    </w:p>
    <w:p w14:paraId="3377AE9D" w14:textId="4D2BCB38" w:rsidR="00D522E1" w:rsidRPr="00040C06" w:rsidRDefault="00D522E1" w:rsidP="00C34D88">
      <w:pPr>
        <w:pStyle w:val="Odsekzoznamu"/>
        <w:numPr>
          <w:ilvl w:val="0"/>
          <w:numId w:val="158"/>
        </w:numPr>
      </w:pPr>
      <w:r w:rsidRPr="00040C06">
        <w:t>Americké námestie - zastávka je jednostranná a umiestnená je na Americkom námestí v smere do centra, stavebná šírka je 3,00 m, zastávka je vybavená prístreškom, automat na predaj cestovných lístkov (CL) je umiestnený na zastávke trolejbusov;</w:t>
      </w:r>
    </w:p>
    <w:p w14:paraId="11729DD8" w14:textId="3F22EB19" w:rsidR="00D522E1" w:rsidRPr="00040C06" w:rsidRDefault="00D522E1" w:rsidP="00C34D88">
      <w:pPr>
        <w:pStyle w:val="Odsekzoznamu"/>
        <w:numPr>
          <w:ilvl w:val="0"/>
          <w:numId w:val="158"/>
        </w:numPr>
      </w:pPr>
      <w:r w:rsidRPr="00040C06">
        <w:t>Americké námestie (predtým Odborárske námestie) - zastávka je jednostranná a umiestnená je na Odborárskom námestí v smere von z centra, stavebná šírka je 1,97 m, zastávka je vybavená automatom na predaj CL, ktorý je umiestnený na chodníku;</w:t>
      </w:r>
    </w:p>
    <w:p w14:paraId="751E3504" w14:textId="18FF0178" w:rsidR="00D522E1" w:rsidRPr="00040C06" w:rsidRDefault="00D522E1" w:rsidP="00C34D88">
      <w:pPr>
        <w:pStyle w:val="Odsekzoznamu"/>
        <w:numPr>
          <w:ilvl w:val="0"/>
          <w:numId w:val="158"/>
        </w:numPr>
      </w:pPr>
      <w:r w:rsidRPr="00040C06">
        <w:t>Krížna (predtým Legionárska) - zastávka je obojstranná s nástupišťami oproti sebe a umiestnená je na Krížnej ulici pred križovatkou s ul. Legionárska/</w:t>
      </w:r>
      <w:proofErr w:type="spellStart"/>
      <w:r w:rsidRPr="00040C06">
        <w:t>Karadžičova</w:t>
      </w:r>
      <w:proofErr w:type="spellEnd"/>
      <w:r w:rsidRPr="00040C06">
        <w:t>, stavebná šírka je 1,96 m, zastávka je vybavená automatom na predaj CL, ktorý je umiestnený na chodníku.</w:t>
      </w:r>
    </w:p>
    <w:p w14:paraId="22E4DA95" w14:textId="30D34392" w:rsidR="00D522E1" w:rsidRPr="00040C06" w:rsidRDefault="003B4797" w:rsidP="00D522E1">
      <w:r w:rsidRPr="00040C06">
        <w:tab/>
      </w:r>
      <w:r w:rsidR="00D522E1" w:rsidRPr="00040C06">
        <w:rPr>
          <w:u w:val="single"/>
        </w:rPr>
        <w:t>V úseku od Legionárskej ul. po Trnavské mýto</w:t>
      </w:r>
      <w:r w:rsidR="00D522E1" w:rsidRPr="00040C06">
        <w:t xml:space="preserve"> vrátane je električková trať vedená v horizontálnej segregácii od cestnej premávky na štvorpruhovej smerovo rozdelenej miestnej komunikácii (MK) na vyvýšenom páse. MK je v usporiadaní ako predchádzajúci úsek. Miestna komunikácia je v kategórii MOE vo funkčnej triede C1 podľa STN 73 6110 so zástavbou obytných a občianskych budov na pravej strane. Na ľavej strane sa na začiatku úseku nachádza pamiatkovo chránený objekt „Budovy prvej konskej železnice“, v ďalšej časti sa nachádza povrchové parkovisko a objekt Tržnice. Šírkové usporiadanie je premenné. Úsek sa končí strategickou križovatkou Trnavské mýto s CDS, pričom vyústenie Krížnej ul. z hľadiska električkovej trakcie MHD má rozvetvenie do Vajnorskej a Ružinovskej </w:t>
      </w:r>
      <w:proofErr w:type="spellStart"/>
      <w:r w:rsidR="00D522E1" w:rsidRPr="00040C06">
        <w:t>radiály</w:t>
      </w:r>
      <w:proofErr w:type="spellEnd"/>
      <w:r w:rsidR="00D522E1" w:rsidRPr="00040C06">
        <w:t xml:space="preserve"> so samostatnými zastávkami.</w:t>
      </w:r>
    </w:p>
    <w:p w14:paraId="40A250FC" w14:textId="186189D6" w:rsidR="00D522E1" w:rsidRPr="00040C06" w:rsidRDefault="005445C2" w:rsidP="00D522E1">
      <w:r w:rsidRPr="00040C06">
        <w:tab/>
      </w:r>
      <w:r w:rsidR="00D522E1" w:rsidRPr="00040C06">
        <w:t xml:space="preserve">V predmetnom úseku je umiestnená el. zastávka: </w:t>
      </w:r>
    </w:p>
    <w:p w14:paraId="2E0998A2" w14:textId="446E05B4" w:rsidR="00D522E1" w:rsidRPr="00040C06" w:rsidRDefault="00D522E1" w:rsidP="00C34D88">
      <w:pPr>
        <w:pStyle w:val="Odsekzoznamu"/>
        <w:numPr>
          <w:ilvl w:val="0"/>
          <w:numId w:val="158"/>
        </w:numPr>
      </w:pPr>
      <w:r w:rsidRPr="00040C06">
        <w:t xml:space="preserve">Trnavské mýto - zastávka má tri nástupištia, jedno situované pri koľaji do Ružinova, jedno pri koľaji v smere Zlaté piesky a jedno spoločné pre obe trate v smere do centra. Je umiestnená na Trnavskom mýte pred križovaním ulíc </w:t>
      </w:r>
      <w:proofErr w:type="spellStart"/>
      <w:r w:rsidRPr="00040C06">
        <w:t>Šancová</w:t>
      </w:r>
      <w:proofErr w:type="spellEnd"/>
      <w:r w:rsidRPr="00040C06">
        <w:t>/Trnavská cesta, stavebná šírka je pri jednotlivých koľajach rôzna a vzhľadom na súbežne vedené komunikácie aj premenná. Zastávka je vybavená prístreškami na každom nástupišti rovnako aj automatmi na predaj CL.</w:t>
      </w:r>
    </w:p>
    <w:p w14:paraId="41314476" w14:textId="1443DAD5" w:rsidR="00D522E1" w:rsidRPr="00040C06" w:rsidRDefault="003B4797" w:rsidP="00D522E1">
      <w:r w:rsidRPr="00040C06">
        <w:tab/>
      </w:r>
      <w:r w:rsidR="00D522E1" w:rsidRPr="00040C06">
        <w:rPr>
          <w:u w:val="single"/>
        </w:rPr>
        <w:t xml:space="preserve">V úseku od Trnavského mýta po križovatku Záhradnícka ul. – </w:t>
      </w:r>
      <w:proofErr w:type="spellStart"/>
      <w:r w:rsidR="00D522E1" w:rsidRPr="00040C06">
        <w:rPr>
          <w:u w:val="single"/>
        </w:rPr>
        <w:t>Miletičova</w:t>
      </w:r>
      <w:proofErr w:type="spellEnd"/>
      <w:r w:rsidR="00D522E1" w:rsidRPr="00040C06">
        <w:rPr>
          <w:u w:val="single"/>
        </w:rPr>
        <w:t xml:space="preserve"> ul.</w:t>
      </w:r>
      <w:r w:rsidR="00D522E1" w:rsidRPr="00040C06">
        <w:t xml:space="preserve"> je električková trať excentricky umiestnená v smere staničenia vpravo od Trnavskej ul. pričom križuje </w:t>
      </w:r>
      <w:proofErr w:type="spellStart"/>
      <w:r w:rsidR="00D522E1" w:rsidRPr="00040C06">
        <w:t>Miletičovu</w:t>
      </w:r>
      <w:proofErr w:type="spellEnd"/>
      <w:r w:rsidR="00D522E1" w:rsidRPr="00040C06">
        <w:t xml:space="preserve"> ul. a trasa pokračuje excentricky vľavo pozdĺž </w:t>
      </w:r>
      <w:proofErr w:type="spellStart"/>
      <w:r w:rsidR="00D522E1" w:rsidRPr="00040C06">
        <w:t>Miletičovej</w:t>
      </w:r>
      <w:proofErr w:type="spellEnd"/>
      <w:r w:rsidR="00D522E1" w:rsidRPr="00040C06">
        <w:t xml:space="preserve"> ul. až po križovatku ul. Záhradnícka/</w:t>
      </w:r>
      <w:proofErr w:type="spellStart"/>
      <w:r w:rsidR="00D522E1" w:rsidRPr="00040C06">
        <w:t>Miletičova</w:t>
      </w:r>
      <w:proofErr w:type="spellEnd"/>
      <w:r w:rsidR="00D522E1" w:rsidRPr="00040C06">
        <w:t xml:space="preserve">. Električková trať je s otvoreným koľajovým zvrškom. Územie z hľadiska urbanizácie je s obojstrannou zástavbou obytných a občianskych budov. Miestna komunikácia na </w:t>
      </w:r>
      <w:proofErr w:type="spellStart"/>
      <w:r w:rsidR="00D522E1" w:rsidRPr="00040C06">
        <w:t>Miletičovej</w:t>
      </w:r>
      <w:proofErr w:type="spellEnd"/>
      <w:r w:rsidR="00D522E1" w:rsidRPr="00040C06">
        <w:t xml:space="preserve"> ul. je v kategórii MOE vo funkčnej triede C1. V úseku sa nachádzajú svetelne riadené križovatky: výjazd z OC Centrál na Trnavskú cestu, Trnavská cesta/</w:t>
      </w:r>
      <w:proofErr w:type="spellStart"/>
      <w:r w:rsidR="00D522E1" w:rsidRPr="00040C06">
        <w:t>Miletičova</w:t>
      </w:r>
      <w:proofErr w:type="spellEnd"/>
      <w:r w:rsidR="00D522E1" w:rsidRPr="00040C06">
        <w:t xml:space="preserve"> ul. a Záhradnícka/</w:t>
      </w:r>
      <w:proofErr w:type="spellStart"/>
      <w:r w:rsidR="00D522E1" w:rsidRPr="00040C06">
        <w:t>Miletičova</w:t>
      </w:r>
      <w:proofErr w:type="spellEnd"/>
      <w:r w:rsidR="00D522E1" w:rsidRPr="00040C06">
        <w:t xml:space="preserve"> ul. Na </w:t>
      </w:r>
      <w:proofErr w:type="spellStart"/>
      <w:r w:rsidR="00D522E1" w:rsidRPr="00040C06">
        <w:t>Miletičovej</w:t>
      </w:r>
      <w:proofErr w:type="spellEnd"/>
      <w:r w:rsidR="00D522E1" w:rsidRPr="00040C06">
        <w:t xml:space="preserve"> ul. sú 4 neriadené priecestia, dve do administratívnych budov približne oproti </w:t>
      </w:r>
      <w:proofErr w:type="spellStart"/>
      <w:r w:rsidR="00D522E1" w:rsidRPr="00040C06">
        <w:t>Jelačičovej</w:t>
      </w:r>
      <w:proofErr w:type="spellEnd"/>
      <w:r w:rsidR="00D522E1" w:rsidRPr="00040C06">
        <w:t xml:space="preserve"> ul. a ďalšie do novostavby polyfunkčného objektu oproti ul. </w:t>
      </w:r>
      <w:proofErr w:type="spellStart"/>
      <w:r w:rsidR="00D522E1" w:rsidRPr="00040C06">
        <w:t>Žellova</w:t>
      </w:r>
      <w:proofErr w:type="spellEnd"/>
      <w:r w:rsidR="00D522E1" w:rsidRPr="00040C06">
        <w:t xml:space="preserve"> a do areálu saleziánov.</w:t>
      </w:r>
    </w:p>
    <w:p w14:paraId="1A1C32E5" w14:textId="627A6EF1" w:rsidR="00D522E1" w:rsidRPr="00040C06" w:rsidRDefault="005445C2" w:rsidP="00D522E1">
      <w:r w:rsidRPr="00040C06">
        <w:tab/>
      </w:r>
      <w:r w:rsidR="00D522E1" w:rsidRPr="00040C06">
        <w:t xml:space="preserve">V predmetnom úseku je umiestnená el. zastávka: </w:t>
      </w:r>
    </w:p>
    <w:p w14:paraId="46D92E5E" w14:textId="5DF17371" w:rsidR="00D522E1" w:rsidRPr="00040C06" w:rsidRDefault="00D522E1" w:rsidP="00C34D88">
      <w:pPr>
        <w:pStyle w:val="Odsekzoznamu"/>
        <w:numPr>
          <w:ilvl w:val="0"/>
          <w:numId w:val="158"/>
        </w:numPr>
      </w:pPr>
      <w:r w:rsidRPr="00040C06">
        <w:t xml:space="preserve">Saleziáni - zastávka je obojstranná a umiestnená je na </w:t>
      </w:r>
      <w:proofErr w:type="spellStart"/>
      <w:r w:rsidRPr="00040C06">
        <w:t>Miletičovej</w:t>
      </w:r>
      <w:proofErr w:type="spellEnd"/>
      <w:r w:rsidRPr="00040C06">
        <w:t xml:space="preserve"> ulici pred križovatkou s ul. Záhradnícka, stavebná šírka je 4,32 m (smer do centra) a 3,67 (smer von z centra), nástupište v smere von z centra je spoločné s nástupišťom pre autobusy, zastávka je vybavená prístreškami a automatom na predaj CL.</w:t>
      </w:r>
    </w:p>
    <w:p w14:paraId="14D4A850" w14:textId="12E69B36" w:rsidR="00D522E1" w:rsidRPr="00040C06" w:rsidRDefault="003B4797" w:rsidP="00D522E1">
      <w:r w:rsidRPr="00040C06">
        <w:tab/>
      </w:r>
      <w:r w:rsidR="00D522E1" w:rsidRPr="00040C06">
        <w:rPr>
          <w:u w:val="single"/>
        </w:rPr>
        <w:t xml:space="preserve">V úseku na Záhradníckej ul. po </w:t>
      </w:r>
      <w:proofErr w:type="spellStart"/>
      <w:r w:rsidR="00D522E1" w:rsidRPr="00040C06">
        <w:rPr>
          <w:u w:val="single"/>
        </w:rPr>
        <w:t>zast</w:t>
      </w:r>
      <w:proofErr w:type="spellEnd"/>
      <w:r w:rsidR="00D522E1" w:rsidRPr="00040C06">
        <w:rPr>
          <w:u w:val="single"/>
        </w:rPr>
        <w:t>. Líščie nivy</w:t>
      </w:r>
      <w:r w:rsidR="00D522E1" w:rsidRPr="00040C06">
        <w:t xml:space="preserve"> vrátane je električková trať vedená v strednom deliacom páse v horizontálnej segregácii od cestnej premávky na štvorpruhovej smerovo delenej miestnej komunikácii na vyvýšenom páse so zatrávneným povrchom električkového zvršku. Miestna komunikácia je v kategórii MZE vo funkčnej triede C1 so zástavbou obytných a občianskych budov. Šírkové usporiadanie je premenné. V </w:t>
      </w:r>
      <w:r w:rsidR="00D522E1" w:rsidRPr="00040C06">
        <w:lastRenderedPageBreak/>
        <w:t xml:space="preserve">celom úseku aj v miestach zastávok sú zachované jazdné pásy s dvoma jazdnými pruhmi. CDS je na križovatke </w:t>
      </w:r>
      <w:proofErr w:type="spellStart"/>
      <w:r w:rsidR="00D522E1" w:rsidRPr="00040C06">
        <w:t>Miletičova</w:t>
      </w:r>
      <w:proofErr w:type="spellEnd"/>
      <w:r w:rsidR="00D522E1" w:rsidRPr="00040C06">
        <w:t xml:space="preserve"> ul./Záhradnícka ul., Záhradnícka ul./</w:t>
      </w:r>
      <w:proofErr w:type="spellStart"/>
      <w:r w:rsidR="00D522E1" w:rsidRPr="00040C06">
        <w:t>Jégeho</w:t>
      </w:r>
      <w:proofErr w:type="spellEnd"/>
      <w:r w:rsidR="00D522E1" w:rsidRPr="00040C06">
        <w:t xml:space="preserve"> ul. a Záhradnícka ul./Líščie nivy. Úrovňovo električkovú trať nemožno križovať cestnou dopravou okrem svetelne riadených križovatiek. Všetky ostatné miestne komunikácie sú sprístupnené ako stykové neriadené križovatky.</w:t>
      </w:r>
    </w:p>
    <w:p w14:paraId="3D49C893" w14:textId="3408428A" w:rsidR="00D522E1" w:rsidRPr="00040C06" w:rsidRDefault="005445C2" w:rsidP="00D522E1">
      <w:r w:rsidRPr="00040C06">
        <w:tab/>
      </w:r>
      <w:r w:rsidR="00D522E1" w:rsidRPr="00040C06">
        <w:t xml:space="preserve">V predmetnom úseku je umiestnená el. zastávka: </w:t>
      </w:r>
    </w:p>
    <w:p w14:paraId="52A07C21" w14:textId="1F25FF4D" w:rsidR="00D522E1" w:rsidRPr="00040C06" w:rsidRDefault="00D522E1" w:rsidP="00C34D88">
      <w:pPr>
        <w:pStyle w:val="Odsekzoznamu"/>
        <w:numPr>
          <w:ilvl w:val="0"/>
          <w:numId w:val="158"/>
        </w:numPr>
      </w:pPr>
      <w:r w:rsidRPr="00040C06">
        <w:t xml:space="preserve">Líščie nivy (predtým </w:t>
      </w:r>
      <w:proofErr w:type="spellStart"/>
      <w:r w:rsidRPr="00040C06">
        <w:t>Slovanet</w:t>
      </w:r>
      <w:proofErr w:type="spellEnd"/>
      <w:r w:rsidRPr="00040C06">
        <w:t>) - zastávka je obojstranná s vystriedanými nástupišťami a umiestnená je v križovatke ul. Záhradnícka s ul. Mraziarenská/Líščie nivy, stavebná šírka je 2,25 m, zastávka je vybavená prístreškami, automat na predaj CL je umiestnený na chodníku.</w:t>
      </w:r>
    </w:p>
    <w:p w14:paraId="71C6D7D3" w14:textId="0FBFEE2A" w:rsidR="00D522E1" w:rsidRPr="00040C06" w:rsidRDefault="003B4797" w:rsidP="00D522E1">
      <w:r w:rsidRPr="00040C06">
        <w:tab/>
      </w:r>
      <w:r w:rsidR="00D522E1" w:rsidRPr="00040C06">
        <w:rPr>
          <w:u w:val="single"/>
        </w:rPr>
        <w:t>V úseku od konca Záhradníckej ul. po Ružinovskej ul. až po obratisko Astronomická ul.</w:t>
      </w:r>
      <w:r w:rsidR="00D522E1" w:rsidRPr="00040C06">
        <w:t xml:space="preserve"> je električková trať vedená v strednom deliacom páse komunikácie, ktorého šírka je cca 12,00 m a končí dvojkoľajným obratiskom. Miestna komunikácia je po MÚK s Bajkalskou ul. v kategórii MOE vo funkčnej triede C1. Od MÚK je Ružinovská ul. v kategórii MZE vo funkčnej triede B2 vedená ako široký bulvár s rozvoľnenou zástavbou obytných a občianskych budov. Zastávky E-MHD sú na telese električkovej dráhy v zelenom pozdĺžnom páse a nezasahujú do profilu jazdných pásov MK. V celom úseku je len jedna CDS na križovatke Ružinovská/Tomášikova ul. Šírkové usporiadanie je konštantné a v smere od Zimného štadióna V. Dzurillu po Tomášikovu ul. je jazdný pás rozšírený o vyhradený A-BUS pruh a má tri jazdné pruhy. Ružinovská ul. má v celej dĺžke jazdných pásov dva samostatné jazdné pruhy pre automobilovú dopravu. Súčasnou charakteristikou mestského bulváru je veľký počet neriadených priecestí cez električkovú trať a zníženie rýchlosti na 40 km.h-1. Neriadené priecestia sú v polohe: Zimný štadión V. Dzurillu, Herlianska ul., Jašíkova ul. (2 priecestia), Chlumeckého ul. (2 priecestia), Čmelíkova ul. Všetky ostatné miestne komunikácie sú sprístupnené ako stykové neriadené križovatky.</w:t>
      </w:r>
    </w:p>
    <w:p w14:paraId="7452B1AF" w14:textId="77777777" w:rsidR="00D522E1" w:rsidRPr="00040C06" w:rsidRDefault="00D522E1" w:rsidP="00D522E1">
      <w:r w:rsidRPr="00040C06">
        <w:t xml:space="preserve">V predmetnom úseku sú umiestnené tieto el. zastávky: </w:t>
      </w:r>
    </w:p>
    <w:p w14:paraId="2377867B" w14:textId="5A243822" w:rsidR="00D522E1" w:rsidRPr="00040C06" w:rsidRDefault="00D522E1" w:rsidP="00C34D88">
      <w:pPr>
        <w:pStyle w:val="Odsekzoznamu"/>
        <w:numPr>
          <w:ilvl w:val="0"/>
          <w:numId w:val="158"/>
        </w:numPr>
      </w:pPr>
      <w:r w:rsidRPr="00040C06">
        <w:t>Nemocnica Ružinov - zastávka je obojstranná a umiestnená na Ružinovskej ulici, stavebná šírka je 2,80 m (v smere do centra) a 3,10 m (v smere von z centra), zastávka je vybavená prístreškami a automatom na predaj CL;</w:t>
      </w:r>
    </w:p>
    <w:p w14:paraId="3B6ED28F" w14:textId="6A777B7E" w:rsidR="00D522E1" w:rsidRPr="00040C06" w:rsidRDefault="00D522E1" w:rsidP="00C34D88">
      <w:pPr>
        <w:pStyle w:val="Odsekzoznamu"/>
        <w:numPr>
          <w:ilvl w:val="0"/>
          <w:numId w:val="158"/>
        </w:numPr>
      </w:pPr>
      <w:r w:rsidRPr="00040C06">
        <w:t>Herlianska - zastávka je obojstranná a umiestnená je na Ružinovskej ulici v nadväznosti na križovatku s ul. Herlianska, stavebná šírka je 2,95 m, zastávka je vybavená prístreškami, automat na predaj CL je umiestnený na chodníku;</w:t>
      </w:r>
    </w:p>
    <w:p w14:paraId="2590826E" w14:textId="3ED231C9" w:rsidR="00D522E1" w:rsidRPr="00040C06" w:rsidRDefault="00D522E1" w:rsidP="00C34D88">
      <w:pPr>
        <w:pStyle w:val="Odsekzoznamu"/>
        <w:numPr>
          <w:ilvl w:val="0"/>
          <w:numId w:val="158"/>
        </w:numPr>
      </w:pPr>
      <w:r w:rsidRPr="00040C06">
        <w:t>Tomášikova - zastávka je obojstranná a umiestnená je na Ružinovskej ulici pred križovatkou s ul. Tomášikova, stavebná šírka je 2,95 m, zastávka je vybavená prístreškami, automat na predaj CL je umiestnený na chodníku;</w:t>
      </w:r>
    </w:p>
    <w:p w14:paraId="33E87E91" w14:textId="685F96A8" w:rsidR="00D522E1" w:rsidRPr="00040C06" w:rsidRDefault="00D522E1" w:rsidP="00C34D88">
      <w:pPr>
        <w:pStyle w:val="Odsekzoznamu"/>
        <w:numPr>
          <w:ilvl w:val="0"/>
          <w:numId w:val="158"/>
        </w:numPr>
      </w:pPr>
      <w:r w:rsidRPr="00040C06">
        <w:t>Súmračná - zastávka je obojstranná a umiestnená na Ružinovskej ulici za križovatkou s ul. Jadrová, stavebná šírka je 2,95 m, zastávka je vybavená prístreškom na nástupišti smerom do centra a automatom na predaj CL;</w:t>
      </w:r>
    </w:p>
    <w:p w14:paraId="794C5AE3" w14:textId="0A2EE90F" w:rsidR="00D522E1" w:rsidRPr="00040C06" w:rsidRDefault="00D522E1" w:rsidP="00C34D88">
      <w:pPr>
        <w:pStyle w:val="Odsekzoznamu"/>
        <w:numPr>
          <w:ilvl w:val="0"/>
          <w:numId w:val="158"/>
        </w:numPr>
      </w:pPr>
      <w:r w:rsidRPr="00040C06">
        <w:t>Chlumeckého - zastávka je obojstranná s vystriedanými nástupišťami, umiestnená je na Ružinovskej ulici za ul. Polárna, stavebná šírka je 2,95 m (v smere do centra) a 3,10 m (v smere von z centra), zastávka je vybavená prístreškom na nástupisku v smere do centra;</w:t>
      </w:r>
    </w:p>
    <w:p w14:paraId="2D9E8FC8" w14:textId="1515FAFB" w:rsidR="00D522E1" w:rsidRPr="00040C06" w:rsidRDefault="00D522E1" w:rsidP="00C34D88">
      <w:pPr>
        <w:pStyle w:val="Odsekzoznamu"/>
        <w:numPr>
          <w:ilvl w:val="0"/>
          <w:numId w:val="158"/>
        </w:numPr>
      </w:pPr>
      <w:r w:rsidRPr="00040C06">
        <w:t>Astronomická – jedná sa o konečnú zastávku, nástupištia sú obojstranné, umiestnené na Ružinovskej ulici za križovatkou s ul. Čmelíkova, výstupná má stavebnú šírku 3,10 m, nástupná má stavebnú šírku 3,95 m, nástupná zastávka je vybavená prístreškom a automatom na predaj CL.</w:t>
      </w:r>
    </w:p>
    <w:p w14:paraId="396F5F1E" w14:textId="050CCF87" w:rsidR="00EA04DC" w:rsidRPr="00040C06" w:rsidRDefault="00E049B9" w:rsidP="00976676">
      <w:pPr>
        <w:pStyle w:val="Nadpis2"/>
        <w:ind w:left="567"/>
      </w:pPr>
      <w:bookmarkStart w:id="275" w:name="_Ref180400673"/>
      <w:bookmarkStart w:id="276" w:name="_Toc187411824"/>
      <w:r w:rsidRPr="00040C06">
        <w:t xml:space="preserve">Informácie k </w:t>
      </w:r>
      <w:r w:rsidR="0018354A" w:rsidRPr="00040C06">
        <w:t>ú</w:t>
      </w:r>
      <w:r w:rsidR="00EA04DC" w:rsidRPr="00040C06">
        <w:t>čel</w:t>
      </w:r>
      <w:r w:rsidR="00961A43" w:rsidRPr="00040C06">
        <w:t>u</w:t>
      </w:r>
      <w:r w:rsidR="00EA04DC" w:rsidRPr="00040C06">
        <w:t xml:space="preserve"> a</w:t>
      </w:r>
      <w:r w:rsidR="00961A43" w:rsidRPr="00040C06">
        <w:t> </w:t>
      </w:r>
      <w:r w:rsidR="00EA04DC" w:rsidRPr="00040C06">
        <w:t>cie</w:t>
      </w:r>
      <w:r w:rsidR="00961A43" w:rsidRPr="00040C06">
        <w:t xml:space="preserve">ľom </w:t>
      </w:r>
      <w:r w:rsidR="0018354A" w:rsidRPr="00040C06">
        <w:t>Diela</w:t>
      </w:r>
      <w:r w:rsidRPr="00040C06">
        <w:t xml:space="preserve"> </w:t>
      </w:r>
      <w:bookmarkEnd w:id="275"/>
      <w:bookmarkEnd w:id="276"/>
    </w:p>
    <w:p w14:paraId="6A3BAEA6" w14:textId="59CD7C75" w:rsidR="00350A82" w:rsidRPr="00040C06" w:rsidRDefault="00737A77" w:rsidP="00C34D88">
      <w:pPr>
        <w:rPr>
          <w:bCs/>
        </w:rPr>
      </w:pPr>
      <w:r w:rsidRPr="00040C06">
        <w:rPr>
          <w:bCs/>
        </w:rPr>
        <w:tab/>
      </w:r>
      <w:r w:rsidR="005C1A57" w:rsidRPr="00040C06">
        <w:rPr>
          <w:bCs/>
        </w:rPr>
        <w:t>Cieľom stavby „</w:t>
      </w:r>
      <w:r w:rsidR="00934B9C" w:rsidRPr="00040C06">
        <w:rPr>
          <w:bCs/>
        </w:rPr>
        <w:t>Modernizácia električkovej trate - Ružinovská radiála</w:t>
      </w:r>
      <w:r w:rsidR="005C1A57" w:rsidRPr="00040C06">
        <w:rPr>
          <w:rStyle w:val="Normlny3bChar"/>
          <w:rFonts w:ascii="Arial Narrow" w:hAnsi="Arial Narrow"/>
          <w:bCs/>
        </w:rPr>
        <w:t>“</w:t>
      </w:r>
      <w:r w:rsidR="005C1A57" w:rsidRPr="00040C06">
        <w:rPr>
          <w:bCs/>
        </w:rPr>
        <w:t xml:space="preserve"> je </w:t>
      </w:r>
      <w:r w:rsidR="00F27E80" w:rsidRPr="00040C06">
        <w:rPr>
          <w:bCs/>
        </w:rPr>
        <w:t xml:space="preserve">komplexná </w:t>
      </w:r>
      <w:r w:rsidR="00274A06" w:rsidRPr="00040C06">
        <w:rPr>
          <w:bCs/>
        </w:rPr>
        <w:t>rekonštrukcia</w:t>
      </w:r>
      <w:r w:rsidR="005C1A57" w:rsidRPr="00040C06">
        <w:rPr>
          <w:bCs/>
        </w:rPr>
        <w:t xml:space="preserve"> </w:t>
      </w:r>
      <w:r w:rsidR="00F27E80" w:rsidRPr="00040C06">
        <w:rPr>
          <w:bCs/>
        </w:rPr>
        <w:t>električkovej trate</w:t>
      </w:r>
      <w:r w:rsidR="005C1A57" w:rsidRPr="00040C06">
        <w:rPr>
          <w:bCs/>
        </w:rPr>
        <w:t xml:space="preserve"> </w:t>
      </w:r>
      <w:r w:rsidR="003A3D19" w:rsidRPr="00040C06">
        <w:rPr>
          <w:bCs/>
        </w:rPr>
        <w:t>a ostatných súvisiacich objektov</w:t>
      </w:r>
      <w:r w:rsidR="001E52BB" w:rsidRPr="00040C06">
        <w:rPr>
          <w:bCs/>
        </w:rPr>
        <w:t>.</w:t>
      </w:r>
      <w:r w:rsidR="00274A06" w:rsidRPr="00040C06">
        <w:rPr>
          <w:bCs/>
        </w:rPr>
        <w:t xml:space="preserve"> </w:t>
      </w:r>
      <w:r w:rsidR="00350A82" w:rsidRPr="00040C06">
        <w:rPr>
          <w:bCs/>
        </w:rPr>
        <w:t>Vzhľadom na účel a dosiahnutie cieľov stavby je potrebné vykonať modernizáciu električkovej trate v úsekoch:</w:t>
      </w:r>
    </w:p>
    <w:p w14:paraId="0EA8122A" w14:textId="763C7CAC" w:rsidR="00350A82" w:rsidRPr="00040C06" w:rsidRDefault="00350A82" w:rsidP="00C34D88">
      <w:pPr>
        <w:pStyle w:val="Odsekzoznamu"/>
        <w:numPr>
          <w:ilvl w:val="0"/>
          <w:numId w:val="159"/>
        </w:numPr>
      </w:pPr>
      <w:r w:rsidRPr="00040C06">
        <w:t>Americké námestie - Legionárska ul.,</w:t>
      </w:r>
    </w:p>
    <w:p w14:paraId="04B779DB" w14:textId="57821288" w:rsidR="005C3DD2" w:rsidRPr="00040C06" w:rsidRDefault="005C3DD2" w:rsidP="00C34D88">
      <w:pPr>
        <w:pStyle w:val="Odsekzoznamu"/>
        <w:numPr>
          <w:ilvl w:val="0"/>
          <w:numId w:val="159"/>
        </w:numPr>
      </w:pPr>
      <w:r w:rsidRPr="00040C06">
        <w:t xml:space="preserve">Legionárska – </w:t>
      </w:r>
      <w:proofErr w:type="spellStart"/>
      <w:r w:rsidRPr="00040C06">
        <w:t>zast</w:t>
      </w:r>
      <w:proofErr w:type="spellEnd"/>
      <w:r w:rsidRPr="00040C06">
        <w:t>. Líščie nivy, kde modernizácia električkovej trate bola vykonaná v nedávnej dobe (r. 2008), sa zrealizujú modernizačné úpravy nástupíšť, prístreškov a vybavenia na zastávkach Saleziáni a Líščie nivy, bezbariérových priechodov, CDS, výmeny stožiarov trakčného vedenia, verejného osvetlenia (VO) a doplnia sa informačné panely na zastávkach.</w:t>
      </w:r>
    </w:p>
    <w:p w14:paraId="60CD9266" w14:textId="4677D26D" w:rsidR="00350A82" w:rsidRPr="00040C06" w:rsidRDefault="00350A82" w:rsidP="00C34D88">
      <w:pPr>
        <w:pStyle w:val="Odsekzoznamu"/>
        <w:numPr>
          <w:ilvl w:val="0"/>
          <w:numId w:val="159"/>
        </w:numPr>
      </w:pPr>
      <w:r w:rsidRPr="00040C06">
        <w:lastRenderedPageBreak/>
        <w:t>Záhradnícka ulica od zastávky Líščie nivy pred začiatok obratiska po ul. Čmelíkova. Obratisko na Astronomickej ulici bude modernizované v rámci inej samostatnej stavby v nadväznosti na pripravovaný prestupný uzol so železničnou zastávkou.</w:t>
      </w:r>
    </w:p>
    <w:p w14:paraId="796C316D" w14:textId="30AA1F37" w:rsidR="00350A82" w:rsidRPr="00040C06" w:rsidRDefault="00194204" w:rsidP="00C34D88">
      <w:pPr>
        <w:rPr>
          <w:bCs/>
        </w:rPr>
      </w:pPr>
      <w:r w:rsidRPr="00040C06">
        <w:rPr>
          <w:bCs/>
        </w:rPr>
        <w:tab/>
      </w:r>
      <w:r w:rsidR="00350A82" w:rsidRPr="00040C06">
        <w:rPr>
          <w:bCs/>
        </w:rPr>
        <w:t xml:space="preserve">Modernizácia Ružinovskej 2-koľajnej </w:t>
      </w:r>
      <w:proofErr w:type="spellStart"/>
      <w:r w:rsidR="00350A82" w:rsidRPr="00040C06">
        <w:rPr>
          <w:bCs/>
        </w:rPr>
        <w:t>radiály</w:t>
      </w:r>
      <w:proofErr w:type="spellEnd"/>
      <w:r w:rsidR="00350A82" w:rsidRPr="00040C06">
        <w:rPr>
          <w:bCs/>
        </w:rPr>
        <w:t xml:space="preserve"> sa navrhuje v dĺžke cca 4988 m so začiatkom na ul. Špitálska (za križovatkou s Ul. 29. augusta) až po križovatku Ružinovskej ulice s ul. Čmelíkovou. Úsek električkovej trate od uvedenej križovatky až po obratisko Astronomická vrátane konečnej zastávky Astronomická objednávateľ vylúčil z rozsahu stavby, nakoľko pripravuje realizáciu integrovanej električkovej zastávky so železničnou zastávkou na trati do Komárna, pričom dôjde pravdepodobne k zrušeniu existujúcej električkovej zastávky Astronomická a zmene smerového vedenia posledného úseku električkovej trate.</w:t>
      </w:r>
    </w:p>
    <w:p w14:paraId="46B11AC8" w14:textId="1F870236" w:rsidR="00350A82" w:rsidRPr="00040C06" w:rsidRDefault="00B57162" w:rsidP="00C34D88">
      <w:pPr>
        <w:rPr>
          <w:bCs/>
        </w:rPr>
      </w:pPr>
      <w:r w:rsidRPr="00040C06">
        <w:rPr>
          <w:bCs/>
        </w:rPr>
        <w:tab/>
      </w:r>
      <w:r w:rsidR="00350A82" w:rsidRPr="00040C06">
        <w:rPr>
          <w:bCs/>
        </w:rPr>
        <w:t>V rámci stavby sa zrealizuje komplexná modernizácia električkovej trate - spodok a zvršok, odvodnenie, nástupištia a ich vybavenie, trolejové vedenie a napájací systém, elektrické ovládanie a ohrev výhybiek, doplnenie mazacích zariadení koľají, modernizácia existujúcich zariadení CDS a dobudovanie nových v križovatkách, v ktorých je to nevyhnutné pre zaistenie prednosti elektri</w:t>
      </w:r>
      <w:r w:rsidR="003A3D19" w:rsidRPr="00040C06">
        <w:rPr>
          <w:bCs/>
        </w:rPr>
        <w:t>č</w:t>
      </w:r>
      <w:r w:rsidR="00350A82" w:rsidRPr="00040C06">
        <w:rPr>
          <w:bCs/>
        </w:rPr>
        <w:t>kových vlakov v križovatkách a vyvolané investície – úprava komunikácií a križovatiek, úprava chodníkov, preložky a ochrana inžinierskych sietí.</w:t>
      </w:r>
    </w:p>
    <w:p w14:paraId="49113867" w14:textId="097C49BD" w:rsidR="00350A82" w:rsidRPr="00040C06" w:rsidRDefault="003A3D19" w:rsidP="00350A82">
      <w:pPr>
        <w:tabs>
          <w:tab w:val="left" w:pos="4535"/>
          <w:tab w:val="left" w:pos="9071"/>
        </w:tabs>
        <w:rPr>
          <w:i/>
        </w:rPr>
      </w:pPr>
      <w:proofErr w:type="spellStart"/>
      <w:r w:rsidRPr="00040C06">
        <w:rPr>
          <w:i/>
        </w:rPr>
        <w:t>Pozn</w:t>
      </w:r>
      <w:proofErr w:type="spellEnd"/>
      <w:r w:rsidRPr="00040C06">
        <w:rPr>
          <w:i/>
        </w:rPr>
        <w:t>: Pre prehľadnosť a identifikáciu je v dokumentácii uvádzané č</w:t>
      </w:r>
      <w:r w:rsidR="00350A82" w:rsidRPr="00040C06">
        <w:rPr>
          <w:i/>
        </w:rPr>
        <w:t>íslovanie koľají a výhybiek v súlade so smerom trate a navrhnutým smerom staničenia, t. j. z centra mesta smerom von (vpravo koľaj č. 2, vľavo č. 1). Definičné staničenie je vedené v osi koľaje č. 1 a začiatok staničenia je v km 0,0 na začiatku stavby, resp. na Špitálskej ulici v križovatke s Ul. 29. augusta.</w:t>
      </w:r>
      <w:r w:rsidR="008927C1" w:rsidRPr="00040C06">
        <w:rPr>
          <w:i/>
        </w:rPr>
        <w:t xml:space="preserve"> </w:t>
      </w:r>
      <w:r w:rsidR="00350A82" w:rsidRPr="00040C06">
        <w:rPr>
          <w:i/>
        </w:rPr>
        <w:t>Pri popise stavby vľavo alebo vpravo, pred alebo za je myslené pri pohľade v smere staničenia trate</w:t>
      </w:r>
      <w:r w:rsidR="00163FE1" w:rsidRPr="00040C06">
        <w:rPr>
          <w:i/>
        </w:rPr>
        <w:t>.</w:t>
      </w:r>
    </w:p>
    <w:p w14:paraId="2A45BAA5" w14:textId="19B9DCDC" w:rsidR="001E52BB" w:rsidRPr="00C34D88" w:rsidRDefault="007200BF" w:rsidP="00C34D88">
      <w:pPr>
        <w:rPr>
          <w:b/>
        </w:rPr>
      </w:pPr>
      <w:r w:rsidRPr="00040C06">
        <w:rPr>
          <w:b/>
        </w:rPr>
        <w:tab/>
      </w:r>
      <w:r w:rsidR="001E52BB" w:rsidRPr="00C34D88">
        <w:rPr>
          <w:bCs/>
        </w:rPr>
        <w:t>Z</w:t>
      </w:r>
      <w:r w:rsidR="009212C4" w:rsidRPr="00C34D88">
        <w:rPr>
          <w:bCs/>
        </w:rPr>
        <w:t> </w:t>
      </w:r>
      <w:r w:rsidR="001E52BB" w:rsidRPr="00C34D88">
        <w:rPr>
          <w:bCs/>
        </w:rPr>
        <w:t>dôvodu</w:t>
      </w:r>
      <w:r w:rsidR="009212C4" w:rsidRPr="00C34D88">
        <w:rPr>
          <w:bCs/>
        </w:rPr>
        <w:t xml:space="preserve"> </w:t>
      </w:r>
      <w:proofErr w:type="spellStart"/>
      <w:r w:rsidR="009212C4" w:rsidRPr="00C34D88">
        <w:rPr>
          <w:bCs/>
        </w:rPr>
        <w:t>etapizácie</w:t>
      </w:r>
      <w:proofErr w:type="spellEnd"/>
      <w:r w:rsidR="009212C4" w:rsidRPr="00C34D88">
        <w:rPr>
          <w:bCs/>
        </w:rPr>
        <w:t xml:space="preserve"> výstavby</w:t>
      </w:r>
      <w:r w:rsidR="001E52BB" w:rsidRPr="00C34D88">
        <w:rPr>
          <w:bCs/>
        </w:rPr>
        <w:t xml:space="preserve"> uvádzame stavebné rozdelenie</w:t>
      </w:r>
      <w:r w:rsidR="005C1A57" w:rsidRPr="00C34D88">
        <w:rPr>
          <w:bCs/>
        </w:rPr>
        <w:t xml:space="preserve"> jednotlivých úsekov </w:t>
      </w:r>
      <w:r w:rsidR="009212C4" w:rsidRPr="00C34D88">
        <w:rPr>
          <w:bCs/>
        </w:rPr>
        <w:t>modernizácie električkovej trate</w:t>
      </w:r>
      <w:r w:rsidR="008B5226" w:rsidRPr="00C34D88">
        <w:rPr>
          <w:bCs/>
        </w:rPr>
        <w:t xml:space="preserve"> vztiahnuté na staničenia koľaje č.1</w:t>
      </w:r>
      <w:r w:rsidR="001E52BB" w:rsidRPr="00C34D88">
        <w:rPr>
          <w:b/>
        </w:rPr>
        <w:t>:</w:t>
      </w:r>
    </w:p>
    <w:p w14:paraId="5A34DC32" w14:textId="7C3A9E82" w:rsidR="001E52BB" w:rsidRPr="00C34D88" w:rsidRDefault="005C1A57" w:rsidP="003839EC">
      <w:pPr>
        <w:pStyle w:val="Odsekzoznamu"/>
        <w:numPr>
          <w:ilvl w:val="0"/>
          <w:numId w:val="23"/>
        </w:numPr>
        <w:tabs>
          <w:tab w:val="left" w:pos="4535"/>
          <w:tab w:val="left" w:pos="9071"/>
        </w:tabs>
        <w:rPr>
          <w:color w:val="000000" w:themeColor="text1"/>
        </w:rPr>
      </w:pPr>
      <w:r w:rsidRPr="00C34D88">
        <w:rPr>
          <w:b/>
        </w:rPr>
        <w:t>Prv</w:t>
      </w:r>
      <w:r w:rsidR="00661374" w:rsidRPr="00040C06">
        <w:rPr>
          <w:b/>
        </w:rPr>
        <w:t>ý</w:t>
      </w:r>
      <w:r w:rsidRPr="00C34D88">
        <w:rPr>
          <w:b/>
        </w:rPr>
        <w:t xml:space="preserve"> </w:t>
      </w:r>
      <w:r w:rsidR="00CB6063" w:rsidRPr="00040C06">
        <w:rPr>
          <w:b/>
          <w:color w:val="000000" w:themeColor="text1"/>
        </w:rPr>
        <w:t>ú</w:t>
      </w:r>
      <w:r w:rsidR="00661374" w:rsidRPr="00040C06">
        <w:rPr>
          <w:b/>
          <w:color w:val="000000" w:themeColor="text1"/>
        </w:rPr>
        <w:t>sek</w:t>
      </w:r>
      <w:r w:rsidR="00CB6063" w:rsidRPr="00040C06">
        <w:rPr>
          <w:b/>
          <w:color w:val="000000" w:themeColor="text1"/>
        </w:rPr>
        <w:t>/etap</w:t>
      </w:r>
      <w:r w:rsidR="00E143BE" w:rsidRPr="00040C06">
        <w:rPr>
          <w:b/>
          <w:color w:val="000000" w:themeColor="text1"/>
        </w:rPr>
        <w:t>a</w:t>
      </w:r>
      <w:r w:rsidR="009212C4" w:rsidRPr="00C34D88">
        <w:rPr>
          <w:b/>
          <w:color w:val="000000" w:themeColor="text1"/>
        </w:rPr>
        <w:t xml:space="preserve"> </w:t>
      </w:r>
      <w:r w:rsidRPr="00C34D88">
        <w:rPr>
          <w:color w:val="000000" w:themeColor="text1"/>
        </w:rPr>
        <w:t xml:space="preserve">je v rozsahu od </w:t>
      </w:r>
      <w:r w:rsidR="00014731" w:rsidRPr="00040C06">
        <w:rPr>
          <w:color w:val="000000" w:themeColor="text1"/>
        </w:rPr>
        <w:t xml:space="preserve">staničenia v </w:t>
      </w:r>
      <w:r w:rsidRPr="00C34D88">
        <w:rPr>
          <w:color w:val="000000" w:themeColor="text1"/>
        </w:rPr>
        <w:t xml:space="preserve">km </w:t>
      </w:r>
      <w:r w:rsidR="003F6CF8" w:rsidRPr="00C34D88">
        <w:rPr>
          <w:color w:val="000000" w:themeColor="text1"/>
        </w:rPr>
        <w:t>2</w:t>
      </w:r>
      <w:r w:rsidRPr="00C34D88">
        <w:rPr>
          <w:color w:val="000000" w:themeColor="text1"/>
        </w:rPr>
        <w:t>,</w:t>
      </w:r>
      <w:r w:rsidR="003B0A5D" w:rsidRPr="00040C06">
        <w:rPr>
          <w:color w:val="000000" w:themeColor="text1"/>
        </w:rPr>
        <w:t>5</w:t>
      </w:r>
      <w:r w:rsidR="00A966FC" w:rsidRPr="00C34D88">
        <w:rPr>
          <w:color w:val="000000" w:themeColor="text1"/>
        </w:rPr>
        <w:t>0</w:t>
      </w:r>
      <w:r w:rsidRPr="00C34D88">
        <w:rPr>
          <w:color w:val="000000" w:themeColor="text1"/>
        </w:rPr>
        <w:t>0</w:t>
      </w:r>
      <w:r w:rsidR="00A966FC" w:rsidRPr="00C34D88">
        <w:rPr>
          <w:color w:val="000000" w:themeColor="text1"/>
        </w:rPr>
        <w:t xml:space="preserve"> </w:t>
      </w:r>
      <w:r w:rsidRPr="00C34D88">
        <w:rPr>
          <w:color w:val="000000" w:themeColor="text1"/>
        </w:rPr>
        <w:t xml:space="preserve">po </w:t>
      </w:r>
      <w:r w:rsidR="00014731" w:rsidRPr="00040C06">
        <w:rPr>
          <w:color w:val="000000" w:themeColor="text1"/>
        </w:rPr>
        <w:t xml:space="preserve">staničenie v </w:t>
      </w:r>
      <w:r w:rsidRPr="00C34D88">
        <w:rPr>
          <w:color w:val="000000" w:themeColor="text1"/>
        </w:rPr>
        <w:t xml:space="preserve">km </w:t>
      </w:r>
      <w:r w:rsidR="00D52DF7" w:rsidRPr="00C34D88">
        <w:rPr>
          <w:color w:val="000000" w:themeColor="text1"/>
        </w:rPr>
        <w:t>4,988</w:t>
      </w:r>
      <w:r w:rsidR="00FC5C53" w:rsidRPr="00C34D88">
        <w:rPr>
          <w:color w:val="000000" w:themeColor="text1"/>
        </w:rPr>
        <w:t xml:space="preserve"> </w:t>
      </w:r>
      <w:r w:rsidR="00B645C4" w:rsidRPr="00040C06">
        <w:rPr>
          <w:color w:val="000000" w:themeColor="text1"/>
        </w:rPr>
        <w:t xml:space="preserve">vrátane úseku po Obratisko </w:t>
      </w:r>
      <w:r w:rsidR="00834CA8" w:rsidRPr="00040C06">
        <w:rPr>
          <w:color w:val="000000" w:themeColor="text1"/>
        </w:rPr>
        <w:t xml:space="preserve"> </w:t>
      </w:r>
      <w:r w:rsidR="0052086E" w:rsidRPr="00040C06">
        <w:rPr>
          <w:color w:val="000000" w:themeColor="text1"/>
        </w:rPr>
        <w:t xml:space="preserve">nazvaný </w:t>
      </w:r>
      <w:r w:rsidRPr="00C34D88">
        <w:rPr>
          <w:color w:val="000000" w:themeColor="text1"/>
        </w:rPr>
        <w:t>„</w:t>
      </w:r>
      <w:r w:rsidR="00F755E4" w:rsidRPr="00040C06" w:rsidDel="00F755E4">
        <w:rPr>
          <w:color w:val="000000" w:themeColor="text1"/>
        </w:rPr>
        <w:t xml:space="preserve"> </w:t>
      </w:r>
      <w:r w:rsidR="00F755E4" w:rsidRPr="00040C06">
        <w:rPr>
          <w:color w:val="000000" w:themeColor="text1"/>
        </w:rPr>
        <w:t>Líščie nivy</w:t>
      </w:r>
      <w:r w:rsidR="009212C4" w:rsidRPr="00C34D88">
        <w:rPr>
          <w:color w:val="000000" w:themeColor="text1"/>
        </w:rPr>
        <w:t>-</w:t>
      </w:r>
      <w:r w:rsidR="003F6CF8" w:rsidRPr="00C34D88">
        <w:rPr>
          <w:color w:val="000000" w:themeColor="text1"/>
        </w:rPr>
        <w:t>O</w:t>
      </w:r>
      <w:r w:rsidR="009212C4" w:rsidRPr="00C34D88">
        <w:rPr>
          <w:color w:val="000000" w:themeColor="text1"/>
        </w:rPr>
        <w:t>bratisko</w:t>
      </w:r>
      <w:r w:rsidRPr="00C34D88">
        <w:rPr>
          <w:color w:val="000000" w:themeColor="text1"/>
        </w:rPr>
        <w:t>“.</w:t>
      </w:r>
    </w:p>
    <w:p w14:paraId="0A0B1280" w14:textId="3FE005F3" w:rsidR="00661374" w:rsidRPr="00C34D88" w:rsidRDefault="005C1A57" w:rsidP="00815B6A">
      <w:pPr>
        <w:pStyle w:val="Odsekzoznamu"/>
        <w:numPr>
          <w:ilvl w:val="0"/>
          <w:numId w:val="23"/>
        </w:numPr>
        <w:tabs>
          <w:tab w:val="left" w:pos="4535"/>
          <w:tab w:val="left" w:pos="9071"/>
        </w:tabs>
        <w:rPr>
          <w:color w:val="000000" w:themeColor="text1"/>
        </w:rPr>
      </w:pPr>
      <w:r w:rsidRPr="00C34D88">
        <w:rPr>
          <w:b/>
          <w:color w:val="000000" w:themeColor="text1"/>
        </w:rPr>
        <w:t>Druh</w:t>
      </w:r>
      <w:r w:rsidR="00661374" w:rsidRPr="00040C06">
        <w:rPr>
          <w:b/>
          <w:color w:val="000000" w:themeColor="text1"/>
        </w:rPr>
        <w:t>ý</w:t>
      </w:r>
      <w:r w:rsidRPr="00C34D88">
        <w:rPr>
          <w:b/>
          <w:color w:val="000000" w:themeColor="text1"/>
        </w:rPr>
        <w:t xml:space="preserve"> </w:t>
      </w:r>
      <w:r w:rsidR="00661374" w:rsidRPr="00040C06">
        <w:rPr>
          <w:b/>
          <w:color w:val="000000" w:themeColor="text1"/>
        </w:rPr>
        <w:t>úsek</w:t>
      </w:r>
      <w:r w:rsidR="00E143BE" w:rsidRPr="00040C06">
        <w:rPr>
          <w:b/>
          <w:color w:val="000000" w:themeColor="text1"/>
        </w:rPr>
        <w:t>/etapa</w:t>
      </w:r>
      <w:r w:rsidR="00815B6A" w:rsidRPr="00C34D88">
        <w:rPr>
          <w:b/>
          <w:color w:val="000000" w:themeColor="text1"/>
        </w:rPr>
        <w:t xml:space="preserve"> </w:t>
      </w:r>
      <w:r w:rsidR="00815B6A" w:rsidRPr="00C34D88">
        <w:rPr>
          <w:color w:val="000000" w:themeColor="text1"/>
        </w:rPr>
        <w:t>je v rozsahu od</w:t>
      </w:r>
      <w:r w:rsidR="00014731" w:rsidRPr="00040C06">
        <w:rPr>
          <w:color w:val="000000" w:themeColor="text1"/>
        </w:rPr>
        <w:t xml:space="preserve"> staničenia v</w:t>
      </w:r>
      <w:r w:rsidR="00815B6A" w:rsidRPr="00C34D88">
        <w:rPr>
          <w:color w:val="000000" w:themeColor="text1"/>
        </w:rPr>
        <w:t xml:space="preserve"> km 0,</w:t>
      </w:r>
      <w:r w:rsidR="000C39D1" w:rsidRPr="00C34D88">
        <w:rPr>
          <w:color w:val="000000" w:themeColor="text1"/>
        </w:rPr>
        <w:t>95</w:t>
      </w:r>
      <w:r w:rsidR="00FF27F4" w:rsidRPr="00040C06">
        <w:rPr>
          <w:color w:val="000000" w:themeColor="text1"/>
        </w:rPr>
        <w:t>5</w:t>
      </w:r>
      <w:r w:rsidR="000C39D1" w:rsidRPr="00C34D88">
        <w:rPr>
          <w:color w:val="000000" w:themeColor="text1"/>
        </w:rPr>
        <w:t xml:space="preserve"> </w:t>
      </w:r>
      <w:r w:rsidR="00815B6A" w:rsidRPr="00C34D88">
        <w:rPr>
          <w:color w:val="000000" w:themeColor="text1"/>
        </w:rPr>
        <w:t xml:space="preserve">po </w:t>
      </w:r>
      <w:r w:rsidR="00014731" w:rsidRPr="00040C06">
        <w:rPr>
          <w:color w:val="000000" w:themeColor="text1"/>
        </w:rPr>
        <w:t xml:space="preserve">staničenie v </w:t>
      </w:r>
      <w:r w:rsidR="00815B6A" w:rsidRPr="00C34D88">
        <w:rPr>
          <w:color w:val="000000" w:themeColor="text1"/>
        </w:rPr>
        <w:t>km 2,</w:t>
      </w:r>
      <w:r w:rsidR="003B0A5D" w:rsidRPr="00040C06">
        <w:rPr>
          <w:color w:val="000000" w:themeColor="text1"/>
        </w:rPr>
        <w:t>5</w:t>
      </w:r>
      <w:r w:rsidR="00A966FC" w:rsidRPr="00C34D88">
        <w:rPr>
          <w:color w:val="000000" w:themeColor="text1"/>
        </w:rPr>
        <w:t>0</w:t>
      </w:r>
      <w:r w:rsidR="00815B6A" w:rsidRPr="00C34D88">
        <w:rPr>
          <w:color w:val="000000" w:themeColor="text1"/>
        </w:rPr>
        <w:t>0 nazvan</w:t>
      </w:r>
      <w:r w:rsidR="0052086E" w:rsidRPr="00040C06">
        <w:rPr>
          <w:color w:val="000000" w:themeColor="text1"/>
        </w:rPr>
        <w:t>ý</w:t>
      </w:r>
      <w:r w:rsidR="00815B6A" w:rsidRPr="00C34D88">
        <w:rPr>
          <w:color w:val="000000" w:themeColor="text1"/>
        </w:rPr>
        <w:t xml:space="preserve"> „</w:t>
      </w:r>
      <w:r w:rsidR="00FC5C53" w:rsidRPr="00C34D88">
        <w:rPr>
          <w:color w:val="000000" w:themeColor="text1"/>
        </w:rPr>
        <w:t>Legionárska</w:t>
      </w:r>
      <w:r w:rsidR="00815B6A" w:rsidRPr="00C34D88">
        <w:rPr>
          <w:color w:val="000000" w:themeColor="text1"/>
        </w:rPr>
        <w:t xml:space="preserve">- </w:t>
      </w:r>
      <w:r w:rsidR="00FC5C53" w:rsidRPr="00C34D88">
        <w:rPr>
          <w:color w:val="000000" w:themeColor="text1"/>
        </w:rPr>
        <w:t xml:space="preserve">Líščie </w:t>
      </w:r>
      <w:r w:rsidR="00B37232" w:rsidRPr="00040C06">
        <w:rPr>
          <w:color w:val="000000" w:themeColor="text1"/>
        </w:rPr>
        <w:t>n</w:t>
      </w:r>
      <w:r w:rsidR="00FC5C53" w:rsidRPr="00C34D88">
        <w:rPr>
          <w:color w:val="000000" w:themeColor="text1"/>
        </w:rPr>
        <w:t>ivy</w:t>
      </w:r>
      <w:r w:rsidR="00815B6A" w:rsidRPr="00C34D88">
        <w:rPr>
          <w:color w:val="000000" w:themeColor="text1"/>
        </w:rPr>
        <w:t>“.</w:t>
      </w:r>
    </w:p>
    <w:p w14:paraId="4800707B" w14:textId="7A48B28E" w:rsidR="005C1A57" w:rsidRPr="00040C06" w:rsidRDefault="00815B6A" w:rsidP="00C34D88">
      <w:pPr>
        <w:pStyle w:val="Odsekzoznamu"/>
        <w:numPr>
          <w:ilvl w:val="0"/>
          <w:numId w:val="23"/>
        </w:numPr>
        <w:tabs>
          <w:tab w:val="left" w:pos="4535"/>
          <w:tab w:val="left" w:pos="9071"/>
        </w:tabs>
      </w:pPr>
      <w:r w:rsidRPr="00C34D88">
        <w:rPr>
          <w:b/>
          <w:color w:val="000000" w:themeColor="text1"/>
        </w:rPr>
        <w:t xml:space="preserve">Tretí </w:t>
      </w:r>
      <w:r w:rsidR="00014731" w:rsidRPr="00040C06">
        <w:rPr>
          <w:b/>
          <w:color w:val="000000" w:themeColor="text1"/>
        </w:rPr>
        <w:t>ú</w:t>
      </w:r>
      <w:r w:rsidR="005C1A57" w:rsidRPr="00C34D88">
        <w:rPr>
          <w:b/>
          <w:color w:val="000000" w:themeColor="text1"/>
        </w:rPr>
        <w:t>sek</w:t>
      </w:r>
      <w:r w:rsidR="00014731" w:rsidRPr="00040C06">
        <w:rPr>
          <w:b/>
          <w:color w:val="000000" w:themeColor="text1"/>
        </w:rPr>
        <w:t>/etapa</w:t>
      </w:r>
      <w:r w:rsidR="00C53B4E" w:rsidRPr="00C34D88">
        <w:rPr>
          <w:b/>
          <w:color w:val="000000" w:themeColor="text1"/>
        </w:rPr>
        <w:t xml:space="preserve"> </w:t>
      </w:r>
      <w:r w:rsidR="00B1059A" w:rsidRPr="00C34D88">
        <w:rPr>
          <w:color w:val="000000" w:themeColor="text1"/>
        </w:rPr>
        <w:t xml:space="preserve">je v rozsahu od </w:t>
      </w:r>
      <w:r w:rsidR="00014731" w:rsidRPr="00040C06">
        <w:rPr>
          <w:color w:val="000000" w:themeColor="text1"/>
        </w:rPr>
        <w:t xml:space="preserve">staničenia v </w:t>
      </w:r>
      <w:r w:rsidR="00B1059A" w:rsidRPr="00C34D88">
        <w:rPr>
          <w:color w:val="000000" w:themeColor="text1"/>
        </w:rPr>
        <w:t>km 0,000</w:t>
      </w:r>
      <w:r w:rsidR="00820C70" w:rsidRPr="00C34D88">
        <w:rPr>
          <w:color w:val="000000" w:themeColor="text1"/>
        </w:rPr>
        <w:t xml:space="preserve"> </w:t>
      </w:r>
      <w:r w:rsidR="00921A10" w:rsidRPr="00040C06">
        <w:rPr>
          <w:color w:val="000000" w:themeColor="text1"/>
        </w:rPr>
        <w:t xml:space="preserve">(vrátane križovatky </w:t>
      </w:r>
      <w:r w:rsidR="004F3F1D" w:rsidRPr="00040C06">
        <w:rPr>
          <w:color w:val="000000" w:themeColor="text1"/>
        </w:rPr>
        <w:t>U</w:t>
      </w:r>
      <w:r w:rsidR="00921A10" w:rsidRPr="00040C06">
        <w:rPr>
          <w:color w:val="000000" w:themeColor="text1"/>
        </w:rPr>
        <w:t>l</w:t>
      </w:r>
      <w:r w:rsidR="004F3F1D" w:rsidRPr="00040C06">
        <w:rPr>
          <w:color w:val="000000" w:themeColor="text1"/>
        </w:rPr>
        <w:t xml:space="preserve">ica </w:t>
      </w:r>
      <w:r w:rsidR="00921A10" w:rsidRPr="00040C06">
        <w:rPr>
          <w:color w:val="000000" w:themeColor="text1"/>
        </w:rPr>
        <w:t>29. augusta</w:t>
      </w:r>
      <w:r w:rsidR="00A80771" w:rsidRPr="00040C06">
        <w:rPr>
          <w:color w:val="000000" w:themeColor="text1"/>
        </w:rPr>
        <w:t>/Špitálska</w:t>
      </w:r>
      <w:r w:rsidR="004F3F1D" w:rsidRPr="00040C06">
        <w:rPr>
          <w:color w:val="000000" w:themeColor="text1"/>
        </w:rPr>
        <w:t>)</w:t>
      </w:r>
      <w:r w:rsidR="00921A10" w:rsidRPr="00040C06">
        <w:rPr>
          <w:color w:val="000000" w:themeColor="text1"/>
        </w:rPr>
        <w:t xml:space="preserve"> </w:t>
      </w:r>
      <w:r w:rsidR="00B1059A" w:rsidRPr="00C34D88">
        <w:rPr>
          <w:color w:val="000000" w:themeColor="text1"/>
        </w:rPr>
        <w:t>po</w:t>
      </w:r>
      <w:r w:rsidR="00014731" w:rsidRPr="00040C06">
        <w:rPr>
          <w:color w:val="000000" w:themeColor="text1"/>
        </w:rPr>
        <w:t xml:space="preserve"> staničenie v</w:t>
      </w:r>
      <w:r w:rsidR="00B1059A" w:rsidRPr="00C34D88">
        <w:rPr>
          <w:color w:val="000000" w:themeColor="text1"/>
        </w:rPr>
        <w:t xml:space="preserve"> km </w:t>
      </w:r>
      <w:r w:rsidR="0047651B" w:rsidRPr="00C34D88">
        <w:rPr>
          <w:color w:val="000000" w:themeColor="text1"/>
        </w:rPr>
        <w:t>0</w:t>
      </w:r>
      <w:r w:rsidR="00B1059A" w:rsidRPr="00C34D88">
        <w:rPr>
          <w:color w:val="000000" w:themeColor="text1"/>
        </w:rPr>
        <w:t>,</w:t>
      </w:r>
      <w:r w:rsidR="0047651B" w:rsidRPr="00C34D88">
        <w:rPr>
          <w:color w:val="000000" w:themeColor="text1"/>
        </w:rPr>
        <w:t>95</w:t>
      </w:r>
      <w:r w:rsidR="001C4453" w:rsidRPr="00040C06">
        <w:rPr>
          <w:color w:val="000000" w:themeColor="text1"/>
        </w:rPr>
        <w:t>5</w:t>
      </w:r>
      <w:r w:rsidR="00F92449" w:rsidRPr="00C34D88">
        <w:rPr>
          <w:color w:val="000000" w:themeColor="text1"/>
        </w:rPr>
        <w:t xml:space="preserve"> </w:t>
      </w:r>
      <w:r w:rsidR="0052086E" w:rsidRPr="00040C06">
        <w:rPr>
          <w:color w:val="000000" w:themeColor="text1"/>
        </w:rPr>
        <w:t xml:space="preserve">nazvaný </w:t>
      </w:r>
      <w:r w:rsidR="00B1059A" w:rsidRPr="00C34D88">
        <w:rPr>
          <w:color w:val="000000" w:themeColor="text1"/>
        </w:rPr>
        <w:t xml:space="preserve">„Americké nám.- </w:t>
      </w:r>
      <w:r w:rsidR="00FC5C53" w:rsidRPr="00C34D88">
        <w:rPr>
          <w:color w:val="000000" w:themeColor="text1"/>
        </w:rPr>
        <w:t>Legionárska</w:t>
      </w:r>
      <w:r w:rsidR="00B1059A" w:rsidRPr="00C34D88">
        <w:rPr>
          <w:color w:val="000000" w:themeColor="text1"/>
        </w:rPr>
        <w:t>“.</w:t>
      </w:r>
    </w:p>
    <w:p w14:paraId="3A1886AE" w14:textId="06370BB5" w:rsidR="00EA04DC" w:rsidRPr="00040C06" w:rsidRDefault="002E1034" w:rsidP="00976676">
      <w:pPr>
        <w:pStyle w:val="Nadpis2"/>
        <w:ind w:left="567"/>
      </w:pPr>
      <w:bookmarkStart w:id="277" w:name="_Toc446523"/>
      <w:bookmarkStart w:id="278" w:name="_Ref170214895"/>
      <w:bookmarkStart w:id="279" w:name="_Toc187411825"/>
      <w:r w:rsidRPr="00040C06">
        <w:t xml:space="preserve">Informácie </w:t>
      </w:r>
      <w:r w:rsidR="00014F46" w:rsidRPr="00040C06">
        <w:t>k</w:t>
      </w:r>
      <w:r w:rsidR="00EA04DC" w:rsidRPr="00040C06">
        <w:t xml:space="preserve"> spracovanej dokumentáci</w:t>
      </w:r>
      <w:r w:rsidR="00014F46" w:rsidRPr="00040C06">
        <w:t>i</w:t>
      </w:r>
      <w:bookmarkEnd w:id="277"/>
      <w:bookmarkEnd w:id="278"/>
      <w:bookmarkEnd w:id="279"/>
    </w:p>
    <w:p w14:paraId="3FE0B09C" w14:textId="079A4341" w:rsidR="00C10440" w:rsidRPr="00040C06" w:rsidRDefault="00A939CF" w:rsidP="00C10440">
      <w:r w:rsidRPr="00040C06">
        <w:tab/>
      </w:r>
      <w:r w:rsidR="00C10440" w:rsidRPr="00040C06">
        <w:t>Všeobecná špecifikácia a popis Diela sú definované v dokumentoch, ktoré sú súčasťou dokumentácie poskytnutej Objednávateľom. DPO tvor</w:t>
      </w:r>
      <w:r w:rsidR="00AC1766" w:rsidRPr="00040C06">
        <w:t>i</w:t>
      </w:r>
      <w:r w:rsidR="00B37325" w:rsidRPr="00040C06">
        <w:t>a</w:t>
      </w:r>
      <w:r w:rsidR="00C10440" w:rsidRPr="00040C06">
        <w:t xml:space="preserve"> príloh</w:t>
      </w:r>
      <w:r w:rsidR="00180FC9" w:rsidRPr="00040C06">
        <w:t>y</w:t>
      </w:r>
      <w:r w:rsidR="00C10440" w:rsidRPr="00040C06">
        <w:t xml:space="preserve"> </w:t>
      </w:r>
      <w:r w:rsidR="009C6BF1" w:rsidRPr="00040C06">
        <w:t>S</w:t>
      </w:r>
      <w:r w:rsidR="00C10440" w:rsidRPr="00040C06">
        <w:t>úťažných podkladov</w:t>
      </w:r>
      <w:r w:rsidR="000869C2" w:rsidRPr="00040C06">
        <w:t>.</w:t>
      </w:r>
    </w:p>
    <w:p w14:paraId="0EAC0BEC" w14:textId="56D898A6" w:rsidR="00E46A86" w:rsidRPr="00040C06" w:rsidRDefault="00B96C3C" w:rsidP="00934A7E">
      <w:pPr>
        <w:pStyle w:val="Nadpis3"/>
      </w:pPr>
      <w:bookmarkStart w:id="280" w:name="_Ref181882411"/>
      <w:bookmarkStart w:id="281" w:name="_Toc187411826"/>
      <w:r w:rsidRPr="00040C06">
        <w:t>Dokumentácia pre stavebné povolenie</w:t>
      </w:r>
      <w:r w:rsidR="00EA04DC" w:rsidRPr="00040C06">
        <w:t xml:space="preserve"> </w:t>
      </w:r>
      <w:r w:rsidR="00E46A86" w:rsidRPr="00040C06">
        <w:t>05</w:t>
      </w:r>
      <w:r w:rsidR="00EA04DC" w:rsidRPr="00040C06">
        <w:t>/20</w:t>
      </w:r>
      <w:r w:rsidR="00335496" w:rsidRPr="00040C06">
        <w:t>2</w:t>
      </w:r>
      <w:r w:rsidR="00E46A86" w:rsidRPr="00040C06">
        <w:t>3</w:t>
      </w:r>
      <w:bookmarkEnd w:id="280"/>
      <w:bookmarkEnd w:id="281"/>
      <w:r w:rsidR="00EA04DC" w:rsidRPr="00040C06">
        <w:t xml:space="preserve"> </w:t>
      </w:r>
    </w:p>
    <w:p w14:paraId="41F94BA5" w14:textId="20DA9D49" w:rsidR="00D25D11" w:rsidRPr="00040C06" w:rsidRDefault="00A939CF" w:rsidP="00C34D88">
      <w:r w:rsidRPr="00040C06">
        <w:tab/>
      </w:r>
      <w:r w:rsidR="00DA3AFA" w:rsidRPr="00040C06">
        <w:t>Dokumentácie pre stavebné povolenie</w:t>
      </w:r>
      <w:r w:rsidR="00B44AAA" w:rsidRPr="00040C06">
        <w:t xml:space="preserve"> tvorí</w:t>
      </w:r>
      <w:r w:rsidR="00DA3AFA" w:rsidRPr="00040C06">
        <w:t xml:space="preserve"> </w:t>
      </w:r>
      <w:r w:rsidR="00180FC9" w:rsidRPr="00040C06">
        <w:t>Zväzok 5 Súťažných podklado</w:t>
      </w:r>
      <w:r w:rsidR="00B44AAA" w:rsidRPr="00040C06">
        <w:t>v.</w:t>
      </w:r>
      <w:r w:rsidR="0079770E" w:rsidRPr="00040C06">
        <w:t xml:space="preserve"> Zoznam DSP </w:t>
      </w:r>
      <w:r w:rsidR="00D47E07" w:rsidRPr="00040C06">
        <w:t>je uvedený v Zväzku 3, Príloha 2 Súťažných podkladov</w:t>
      </w:r>
      <w:r w:rsidR="00C2453C" w:rsidRPr="00040C06">
        <w:t>.</w:t>
      </w:r>
    </w:p>
    <w:p w14:paraId="42488674" w14:textId="49B15296" w:rsidR="00EA04DC" w:rsidRPr="00040C06" w:rsidRDefault="00EA04DC" w:rsidP="00C34D88">
      <w:pPr>
        <w:pStyle w:val="Nadpis3"/>
        <w:ind w:left="709" w:hanging="709"/>
      </w:pPr>
      <w:bookmarkStart w:id="282" w:name="_Toc179884583"/>
      <w:bookmarkStart w:id="283" w:name="_Toc180132841"/>
      <w:bookmarkStart w:id="284" w:name="_Toc180486711"/>
      <w:bookmarkStart w:id="285" w:name="_Toc181706757"/>
      <w:bookmarkStart w:id="286" w:name="_Toc181782185"/>
      <w:bookmarkStart w:id="287" w:name="_Toc181783939"/>
      <w:bookmarkStart w:id="288" w:name="_Toc181784209"/>
      <w:bookmarkStart w:id="289" w:name="_Toc181864559"/>
      <w:bookmarkStart w:id="290" w:name="_Toc182263005"/>
      <w:bookmarkStart w:id="291" w:name="_Toc182263908"/>
      <w:bookmarkStart w:id="292" w:name="_Toc184105398"/>
      <w:bookmarkStart w:id="293" w:name="_Toc187221164"/>
      <w:bookmarkStart w:id="294" w:name="_Toc187233357"/>
      <w:bookmarkStart w:id="295" w:name="_Toc187233689"/>
      <w:bookmarkStart w:id="296" w:name="_Toc187233977"/>
      <w:bookmarkStart w:id="297" w:name="_Toc187234265"/>
      <w:bookmarkStart w:id="298" w:name="_Toc187241710"/>
      <w:bookmarkStart w:id="299" w:name="_Toc187245875"/>
      <w:bookmarkStart w:id="300" w:name="_Toc187246468"/>
      <w:bookmarkStart w:id="301" w:name="_Toc187246997"/>
      <w:bookmarkStart w:id="302" w:name="_Toc179884584"/>
      <w:bookmarkStart w:id="303" w:name="_Toc180132842"/>
      <w:bookmarkStart w:id="304" w:name="_Toc180486712"/>
      <w:bookmarkStart w:id="305" w:name="_Toc181706758"/>
      <w:bookmarkStart w:id="306" w:name="_Toc181782186"/>
      <w:bookmarkStart w:id="307" w:name="_Toc181783940"/>
      <w:bookmarkStart w:id="308" w:name="_Toc181784210"/>
      <w:bookmarkStart w:id="309" w:name="_Toc181864560"/>
      <w:bookmarkStart w:id="310" w:name="_Toc182263006"/>
      <w:bookmarkStart w:id="311" w:name="_Toc182263909"/>
      <w:bookmarkStart w:id="312" w:name="_Toc184105399"/>
      <w:bookmarkStart w:id="313" w:name="_Toc187221165"/>
      <w:bookmarkStart w:id="314" w:name="_Toc187233358"/>
      <w:bookmarkStart w:id="315" w:name="_Toc187233690"/>
      <w:bookmarkStart w:id="316" w:name="_Toc187233978"/>
      <w:bookmarkStart w:id="317" w:name="_Toc187234266"/>
      <w:bookmarkStart w:id="318" w:name="_Toc187241711"/>
      <w:bookmarkStart w:id="319" w:name="_Toc187245876"/>
      <w:bookmarkStart w:id="320" w:name="_Toc187246469"/>
      <w:bookmarkStart w:id="321" w:name="_Toc187246998"/>
      <w:bookmarkStart w:id="322" w:name="_Toc179884585"/>
      <w:bookmarkStart w:id="323" w:name="_Toc180132843"/>
      <w:bookmarkStart w:id="324" w:name="_Toc180486713"/>
      <w:bookmarkStart w:id="325" w:name="_Toc181706759"/>
      <w:bookmarkStart w:id="326" w:name="_Toc181782187"/>
      <w:bookmarkStart w:id="327" w:name="_Toc181783941"/>
      <w:bookmarkStart w:id="328" w:name="_Toc181784211"/>
      <w:bookmarkStart w:id="329" w:name="_Toc181864561"/>
      <w:bookmarkStart w:id="330" w:name="_Toc182263007"/>
      <w:bookmarkStart w:id="331" w:name="_Toc182263910"/>
      <w:bookmarkStart w:id="332" w:name="_Toc184105400"/>
      <w:bookmarkStart w:id="333" w:name="_Toc187221166"/>
      <w:bookmarkStart w:id="334" w:name="_Toc187233359"/>
      <w:bookmarkStart w:id="335" w:name="_Toc187233691"/>
      <w:bookmarkStart w:id="336" w:name="_Toc187233979"/>
      <w:bookmarkStart w:id="337" w:name="_Toc187234267"/>
      <w:bookmarkStart w:id="338" w:name="_Toc187241712"/>
      <w:bookmarkStart w:id="339" w:name="_Toc187245877"/>
      <w:bookmarkStart w:id="340" w:name="_Toc187246470"/>
      <w:bookmarkStart w:id="341" w:name="_Toc187246999"/>
      <w:bookmarkStart w:id="342" w:name="_Toc179884586"/>
      <w:bookmarkStart w:id="343" w:name="_Toc180132844"/>
      <w:bookmarkStart w:id="344" w:name="_Toc180486714"/>
      <w:bookmarkStart w:id="345" w:name="_Toc181706760"/>
      <w:bookmarkStart w:id="346" w:name="_Toc181782188"/>
      <w:bookmarkStart w:id="347" w:name="_Toc181783942"/>
      <w:bookmarkStart w:id="348" w:name="_Toc181784212"/>
      <w:bookmarkStart w:id="349" w:name="_Toc181864562"/>
      <w:bookmarkStart w:id="350" w:name="_Toc182263008"/>
      <w:bookmarkStart w:id="351" w:name="_Toc182263911"/>
      <w:bookmarkStart w:id="352" w:name="_Toc184105401"/>
      <w:bookmarkStart w:id="353" w:name="_Toc187221167"/>
      <w:bookmarkStart w:id="354" w:name="_Toc187233360"/>
      <w:bookmarkStart w:id="355" w:name="_Toc187233692"/>
      <w:bookmarkStart w:id="356" w:name="_Toc187233980"/>
      <w:bookmarkStart w:id="357" w:name="_Toc187234268"/>
      <w:bookmarkStart w:id="358" w:name="_Toc187241713"/>
      <w:bookmarkStart w:id="359" w:name="_Toc187245878"/>
      <w:bookmarkStart w:id="360" w:name="_Toc187246471"/>
      <w:bookmarkStart w:id="361" w:name="_Toc187247000"/>
      <w:bookmarkStart w:id="362" w:name="_Toc179884587"/>
      <w:bookmarkStart w:id="363" w:name="_Toc180132845"/>
      <w:bookmarkStart w:id="364" w:name="_Toc180486715"/>
      <w:bookmarkStart w:id="365" w:name="_Toc181706761"/>
      <w:bookmarkStart w:id="366" w:name="_Toc181782189"/>
      <w:bookmarkStart w:id="367" w:name="_Toc181783943"/>
      <w:bookmarkStart w:id="368" w:name="_Toc181784213"/>
      <w:bookmarkStart w:id="369" w:name="_Toc181864563"/>
      <w:bookmarkStart w:id="370" w:name="_Toc182263009"/>
      <w:bookmarkStart w:id="371" w:name="_Toc182263912"/>
      <w:bookmarkStart w:id="372" w:name="_Toc184105402"/>
      <w:bookmarkStart w:id="373" w:name="_Toc187221168"/>
      <w:bookmarkStart w:id="374" w:name="_Toc187233361"/>
      <w:bookmarkStart w:id="375" w:name="_Toc187233693"/>
      <w:bookmarkStart w:id="376" w:name="_Toc187233981"/>
      <w:bookmarkStart w:id="377" w:name="_Toc187234269"/>
      <w:bookmarkStart w:id="378" w:name="_Toc187241714"/>
      <w:bookmarkStart w:id="379" w:name="_Toc187245879"/>
      <w:bookmarkStart w:id="380" w:name="_Toc187246472"/>
      <w:bookmarkStart w:id="381" w:name="_Toc187247001"/>
      <w:bookmarkStart w:id="382" w:name="_Toc179884588"/>
      <w:bookmarkStart w:id="383" w:name="_Toc180132846"/>
      <w:bookmarkStart w:id="384" w:name="_Toc180486716"/>
      <w:bookmarkStart w:id="385" w:name="_Toc181706762"/>
      <w:bookmarkStart w:id="386" w:name="_Toc181782190"/>
      <w:bookmarkStart w:id="387" w:name="_Toc181783944"/>
      <w:bookmarkStart w:id="388" w:name="_Toc181784214"/>
      <w:bookmarkStart w:id="389" w:name="_Toc181864564"/>
      <w:bookmarkStart w:id="390" w:name="_Toc182263010"/>
      <w:bookmarkStart w:id="391" w:name="_Toc182263913"/>
      <w:bookmarkStart w:id="392" w:name="_Toc184105403"/>
      <w:bookmarkStart w:id="393" w:name="_Toc187221169"/>
      <w:bookmarkStart w:id="394" w:name="_Toc187233362"/>
      <w:bookmarkStart w:id="395" w:name="_Toc187233694"/>
      <w:bookmarkStart w:id="396" w:name="_Toc187233982"/>
      <w:bookmarkStart w:id="397" w:name="_Toc187234270"/>
      <w:bookmarkStart w:id="398" w:name="_Toc187241715"/>
      <w:bookmarkStart w:id="399" w:name="_Toc187245880"/>
      <w:bookmarkStart w:id="400" w:name="_Toc187246473"/>
      <w:bookmarkStart w:id="401" w:name="_Toc187247002"/>
      <w:bookmarkStart w:id="402" w:name="_Toc179884589"/>
      <w:bookmarkStart w:id="403" w:name="_Toc180132847"/>
      <w:bookmarkStart w:id="404" w:name="_Toc180486717"/>
      <w:bookmarkStart w:id="405" w:name="_Toc181706763"/>
      <w:bookmarkStart w:id="406" w:name="_Toc181782191"/>
      <w:bookmarkStart w:id="407" w:name="_Toc181783945"/>
      <w:bookmarkStart w:id="408" w:name="_Toc181784215"/>
      <w:bookmarkStart w:id="409" w:name="_Toc181864565"/>
      <w:bookmarkStart w:id="410" w:name="_Toc182263011"/>
      <w:bookmarkStart w:id="411" w:name="_Toc182263914"/>
      <w:bookmarkStart w:id="412" w:name="_Toc184105404"/>
      <w:bookmarkStart w:id="413" w:name="_Toc187221170"/>
      <w:bookmarkStart w:id="414" w:name="_Toc187233363"/>
      <w:bookmarkStart w:id="415" w:name="_Toc187233695"/>
      <w:bookmarkStart w:id="416" w:name="_Toc187233983"/>
      <w:bookmarkStart w:id="417" w:name="_Toc187234271"/>
      <w:bookmarkStart w:id="418" w:name="_Toc187241716"/>
      <w:bookmarkStart w:id="419" w:name="_Toc187245881"/>
      <w:bookmarkStart w:id="420" w:name="_Toc187246474"/>
      <w:bookmarkStart w:id="421" w:name="_Toc187247003"/>
      <w:bookmarkStart w:id="422" w:name="_Toc179884590"/>
      <w:bookmarkStart w:id="423" w:name="_Toc180132848"/>
      <w:bookmarkStart w:id="424" w:name="_Toc180486718"/>
      <w:bookmarkStart w:id="425" w:name="_Toc181706764"/>
      <w:bookmarkStart w:id="426" w:name="_Toc181782192"/>
      <w:bookmarkStart w:id="427" w:name="_Toc181783946"/>
      <w:bookmarkStart w:id="428" w:name="_Toc181784216"/>
      <w:bookmarkStart w:id="429" w:name="_Toc181864566"/>
      <w:bookmarkStart w:id="430" w:name="_Toc182263012"/>
      <w:bookmarkStart w:id="431" w:name="_Toc182263915"/>
      <w:bookmarkStart w:id="432" w:name="_Toc184105405"/>
      <w:bookmarkStart w:id="433" w:name="_Toc187221171"/>
      <w:bookmarkStart w:id="434" w:name="_Toc187233364"/>
      <w:bookmarkStart w:id="435" w:name="_Toc187233696"/>
      <w:bookmarkStart w:id="436" w:name="_Toc187233984"/>
      <w:bookmarkStart w:id="437" w:name="_Toc187234272"/>
      <w:bookmarkStart w:id="438" w:name="_Toc187241717"/>
      <w:bookmarkStart w:id="439" w:name="_Toc187245882"/>
      <w:bookmarkStart w:id="440" w:name="_Toc187246475"/>
      <w:bookmarkStart w:id="441" w:name="_Toc187247004"/>
      <w:bookmarkStart w:id="442" w:name="_Toc179884591"/>
      <w:bookmarkStart w:id="443" w:name="_Toc180132849"/>
      <w:bookmarkStart w:id="444" w:name="_Toc180486719"/>
      <w:bookmarkStart w:id="445" w:name="_Toc181706765"/>
      <w:bookmarkStart w:id="446" w:name="_Toc181782193"/>
      <w:bookmarkStart w:id="447" w:name="_Toc181783947"/>
      <w:bookmarkStart w:id="448" w:name="_Toc181784217"/>
      <w:bookmarkStart w:id="449" w:name="_Toc181864567"/>
      <w:bookmarkStart w:id="450" w:name="_Toc182263013"/>
      <w:bookmarkStart w:id="451" w:name="_Toc182263916"/>
      <w:bookmarkStart w:id="452" w:name="_Toc184105406"/>
      <w:bookmarkStart w:id="453" w:name="_Toc187221172"/>
      <w:bookmarkStart w:id="454" w:name="_Toc187233365"/>
      <w:bookmarkStart w:id="455" w:name="_Toc187233697"/>
      <w:bookmarkStart w:id="456" w:name="_Toc187233985"/>
      <w:bookmarkStart w:id="457" w:name="_Toc187234273"/>
      <w:bookmarkStart w:id="458" w:name="_Toc187241718"/>
      <w:bookmarkStart w:id="459" w:name="_Toc187245883"/>
      <w:bookmarkStart w:id="460" w:name="_Toc187246476"/>
      <w:bookmarkStart w:id="461" w:name="_Toc187247005"/>
      <w:bookmarkStart w:id="462" w:name="_Toc179884592"/>
      <w:bookmarkStart w:id="463" w:name="_Toc180132850"/>
      <w:bookmarkStart w:id="464" w:name="_Toc180486720"/>
      <w:bookmarkStart w:id="465" w:name="_Toc181706766"/>
      <w:bookmarkStart w:id="466" w:name="_Toc181782194"/>
      <w:bookmarkStart w:id="467" w:name="_Toc181783948"/>
      <w:bookmarkStart w:id="468" w:name="_Toc181784218"/>
      <w:bookmarkStart w:id="469" w:name="_Toc181864568"/>
      <w:bookmarkStart w:id="470" w:name="_Toc182263014"/>
      <w:bookmarkStart w:id="471" w:name="_Toc182263917"/>
      <w:bookmarkStart w:id="472" w:name="_Toc184105407"/>
      <w:bookmarkStart w:id="473" w:name="_Toc187221173"/>
      <w:bookmarkStart w:id="474" w:name="_Toc187233366"/>
      <w:bookmarkStart w:id="475" w:name="_Toc187233698"/>
      <w:bookmarkStart w:id="476" w:name="_Toc187233986"/>
      <w:bookmarkStart w:id="477" w:name="_Toc187234274"/>
      <w:bookmarkStart w:id="478" w:name="_Toc187241719"/>
      <w:bookmarkStart w:id="479" w:name="_Toc187245884"/>
      <w:bookmarkStart w:id="480" w:name="_Toc187246477"/>
      <w:bookmarkStart w:id="481" w:name="_Toc187247006"/>
      <w:bookmarkStart w:id="482" w:name="_Toc179884593"/>
      <w:bookmarkStart w:id="483" w:name="_Toc180132851"/>
      <w:bookmarkStart w:id="484" w:name="_Toc180486721"/>
      <w:bookmarkStart w:id="485" w:name="_Toc181706767"/>
      <w:bookmarkStart w:id="486" w:name="_Toc181782195"/>
      <w:bookmarkStart w:id="487" w:name="_Toc181783949"/>
      <w:bookmarkStart w:id="488" w:name="_Toc181784219"/>
      <w:bookmarkStart w:id="489" w:name="_Toc181864569"/>
      <w:bookmarkStart w:id="490" w:name="_Toc182263015"/>
      <w:bookmarkStart w:id="491" w:name="_Toc182263918"/>
      <w:bookmarkStart w:id="492" w:name="_Toc184105408"/>
      <w:bookmarkStart w:id="493" w:name="_Toc187221174"/>
      <w:bookmarkStart w:id="494" w:name="_Toc187233367"/>
      <w:bookmarkStart w:id="495" w:name="_Toc187233699"/>
      <w:bookmarkStart w:id="496" w:name="_Toc187233987"/>
      <w:bookmarkStart w:id="497" w:name="_Toc187234275"/>
      <w:bookmarkStart w:id="498" w:name="_Toc187241720"/>
      <w:bookmarkStart w:id="499" w:name="_Toc187245885"/>
      <w:bookmarkStart w:id="500" w:name="_Toc187246478"/>
      <w:bookmarkStart w:id="501" w:name="_Toc187247007"/>
      <w:bookmarkStart w:id="502" w:name="_Toc179884594"/>
      <w:bookmarkStart w:id="503" w:name="_Toc180132852"/>
      <w:bookmarkStart w:id="504" w:name="_Toc180486722"/>
      <w:bookmarkStart w:id="505" w:name="_Toc181706768"/>
      <w:bookmarkStart w:id="506" w:name="_Toc181782196"/>
      <w:bookmarkStart w:id="507" w:name="_Toc181783950"/>
      <w:bookmarkStart w:id="508" w:name="_Toc181784220"/>
      <w:bookmarkStart w:id="509" w:name="_Toc181864570"/>
      <w:bookmarkStart w:id="510" w:name="_Toc182263016"/>
      <w:bookmarkStart w:id="511" w:name="_Toc182263919"/>
      <w:bookmarkStart w:id="512" w:name="_Toc184105409"/>
      <w:bookmarkStart w:id="513" w:name="_Toc187221175"/>
      <w:bookmarkStart w:id="514" w:name="_Toc187233368"/>
      <w:bookmarkStart w:id="515" w:name="_Toc187233700"/>
      <w:bookmarkStart w:id="516" w:name="_Toc187233988"/>
      <w:bookmarkStart w:id="517" w:name="_Toc187234276"/>
      <w:bookmarkStart w:id="518" w:name="_Toc187241721"/>
      <w:bookmarkStart w:id="519" w:name="_Toc187245886"/>
      <w:bookmarkStart w:id="520" w:name="_Toc187246479"/>
      <w:bookmarkStart w:id="521" w:name="_Toc187247008"/>
      <w:bookmarkStart w:id="522" w:name="_Toc179884595"/>
      <w:bookmarkStart w:id="523" w:name="_Toc180132853"/>
      <w:bookmarkStart w:id="524" w:name="_Toc180486723"/>
      <w:bookmarkStart w:id="525" w:name="_Toc181706769"/>
      <w:bookmarkStart w:id="526" w:name="_Toc181782197"/>
      <w:bookmarkStart w:id="527" w:name="_Toc181783951"/>
      <w:bookmarkStart w:id="528" w:name="_Toc181784221"/>
      <w:bookmarkStart w:id="529" w:name="_Toc181864571"/>
      <w:bookmarkStart w:id="530" w:name="_Toc182263017"/>
      <w:bookmarkStart w:id="531" w:name="_Toc182263920"/>
      <w:bookmarkStart w:id="532" w:name="_Toc184105410"/>
      <w:bookmarkStart w:id="533" w:name="_Toc187221176"/>
      <w:bookmarkStart w:id="534" w:name="_Toc187233369"/>
      <w:bookmarkStart w:id="535" w:name="_Toc187233701"/>
      <w:bookmarkStart w:id="536" w:name="_Toc187233989"/>
      <w:bookmarkStart w:id="537" w:name="_Toc187234277"/>
      <w:bookmarkStart w:id="538" w:name="_Toc187241722"/>
      <w:bookmarkStart w:id="539" w:name="_Toc187245887"/>
      <w:bookmarkStart w:id="540" w:name="_Toc187246480"/>
      <w:bookmarkStart w:id="541" w:name="_Toc187247009"/>
      <w:bookmarkStart w:id="542" w:name="_Toc179884596"/>
      <w:bookmarkStart w:id="543" w:name="_Toc180132854"/>
      <w:bookmarkStart w:id="544" w:name="_Toc180486724"/>
      <w:bookmarkStart w:id="545" w:name="_Toc181706770"/>
      <w:bookmarkStart w:id="546" w:name="_Toc181782198"/>
      <w:bookmarkStart w:id="547" w:name="_Toc181783952"/>
      <w:bookmarkStart w:id="548" w:name="_Toc181784222"/>
      <w:bookmarkStart w:id="549" w:name="_Toc181864572"/>
      <w:bookmarkStart w:id="550" w:name="_Toc182263018"/>
      <w:bookmarkStart w:id="551" w:name="_Toc182263921"/>
      <w:bookmarkStart w:id="552" w:name="_Toc184105411"/>
      <w:bookmarkStart w:id="553" w:name="_Toc187221177"/>
      <w:bookmarkStart w:id="554" w:name="_Toc187233370"/>
      <w:bookmarkStart w:id="555" w:name="_Toc187233702"/>
      <w:bookmarkStart w:id="556" w:name="_Toc187233990"/>
      <w:bookmarkStart w:id="557" w:name="_Toc187234278"/>
      <w:bookmarkStart w:id="558" w:name="_Toc187241723"/>
      <w:bookmarkStart w:id="559" w:name="_Toc187245888"/>
      <w:bookmarkStart w:id="560" w:name="_Toc187246481"/>
      <w:bookmarkStart w:id="561" w:name="_Toc187247010"/>
      <w:bookmarkStart w:id="562" w:name="_Toc179884597"/>
      <w:bookmarkStart w:id="563" w:name="_Toc180132855"/>
      <w:bookmarkStart w:id="564" w:name="_Toc180486725"/>
      <w:bookmarkStart w:id="565" w:name="_Toc181706771"/>
      <w:bookmarkStart w:id="566" w:name="_Toc181782199"/>
      <w:bookmarkStart w:id="567" w:name="_Toc181783953"/>
      <w:bookmarkStart w:id="568" w:name="_Toc181784223"/>
      <w:bookmarkStart w:id="569" w:name="_Toc181864573"/>
      <w:bookmarkStart w:id="570" w:name="_Toc182263019"/>
      <w:bookmarkStart w:id="571" w:name="_Toc182263922"/>
      <w:bookmarkStart w:id="572" w:name="_Toc184105412"/>
      <w:bookmarkStart w:id="573" w:name="_Toc187221178"/>
      <w:bookmarkStart w:id="574" w:name="_Toc187233371"/>
      <w:bookmarkStart w:id="575" w:name="_Toc187233703"/>
      <w:bookmarkStart w:id="576" w:name="_Toc187233991"/>
      <w:bookmarkStart w:id="577" w:name="_Toc187234279"/>
      <w:bookmarkStart w:id="578" w:name="_Toc187241724"/>
      <w:bookmarkStart w:id="579" w:name="_Toc187245889"/>
      <w:bookmarkStart w:id="580" w:name="_Toc187246482"/>
      <w:bookmarkStart w:id="581" w:name="_Toc187247011"/>
      <w:bookmarkStart w:id="582" w:name="_Toc179884598"/>
      <w:bookmarkStart w:id="583" w:name="_Toc180132856"/>
      <w:bookmarkStart w:id="584" w:name="_Toc180486726"/>
      <w:bookmarkStart w:id="585" w:name="_Toc181706772"/>
      <w:bookmarkStart w:id="586" w:name="_Toc181782200"/>
      <w:bookmarkStart w:id="587" w:name="_Toc181783954"/>
      <w:bookmarkStart w:id="588" w:name="_Toc181784224"/>
      <w:bookmarkStart w:id="589" w:name="_Toc181864574"/>
      <w:bookmarkStart w:id="590" w:name="_Toc182263020"/>
      <w:bookmarkStart w:id="591" w:name="_Toc182263923"/>
      <w:bookmarkStart w:id="592" w:name="_Toc184105413"/>
      <w:bookmarkStart w:id="593" w:name="_Toc187221179"/>
      <w:bookmarkStart w:id="594" w:name="_Toc187233372"/>
      <w:bookmarkStart w:id="595" w:name="_Toc187233704"/>
      <w:bookmarkStart w:id="596" w:name="_Toc187233992"/>
      <w:bookmarkStart w:id="597" w:name="_Toc187234280"/>
      <w:bookmarkStart w:id="598" w:name="_Toc187241725"/>
      <w:bookmarkStart w:id="599" w:name="_Toc187245890"/>
      <w:bookmarkStart w:id="600" w:name="_Toc187246483"/>
      <w:bookmarkStart w:id="601" w:name="_Toc187247012"/>
      <w:bookmarkStart w:id="602" w:name="_Toc179884599"/>
      <w:bookmarkStart w:id="603" w:name="_Toc180132857"/>
      <w:bookmarkStart w:id="604" w:name="_Toc180486727"/>
      <w:bookmarkStart w:id="605" w:name="_Toc181706773"/>
      <w:bookmarkStart w:id="606" w:name="_Toc181782201"/>
      <w:bookmarkStart w:id="607" w:name="_Toc181783955"/>
      <w:bookmarkStart w:id="608" w:name="_Toc181784225"/>
      <w:bookmarkStart w:id="609" w:name="_Toc181864575"/>
      <w:bookmarkStart w:id="610" w:name="_Toc182263021"/>
      <w:bookmarkStart w:id="611" w:name="_Toc182263924"/>
      <w:bookmarkStart w:id="612" w:name="_Toc184105414"/>
      <w:bookmarkStart w:id="613" w:name="_Toc187221180"/>
      <w:bookmarkStart w:id="614" w:name="_Toc187233373"/>
      <w:bookmarkStart w:id="615" w:name="_Toc187233705"/>
      <w:bookmarkStart w:id="616" w:name="_Toc187233993"/>
      <w:bookmarkStart w:id="617" w:name="_Toc187234281"/>
      <w:bookmarkStart w:id="618" w:name="_Toc187241726"/>
      <w:bookmarkStart w:id="619" w:name="_Toc187245891"/>
      <w:bookmarkStart w:id="620" w:name="_Toc187246484"/>
      <w:bookmarkStart w:id="621" w:name="_Toc187247013"/>
      <w:bookmarkStart w:id="622" w:name="_Toc179884600"/>
      <w:bookmarkStart w:id="623" w:name="_Toc180132858"/>
      <w:bookmarkStart w:id="624" w:name="_Toc180486728"/>
      <w:bookmarkStart w:id="625" w:name="_Toc181706774"/>
      <w:bookmarkStart w:id="626" w:name="_Toc181782202"/>
      <w:bookmarkStart w:id="627" w:name="_Toc181783956"/>
      <w:bookmarkStart w:id="628" w:name="_Toc181784226"/>
      <w:bookmarkStart w:id="629" w:name="_Toc181864576"/>
      <w:bookmarkStart w:id="630" w:name="_Toc182263022"/>
      <w:bookmarkStart w:id="631" w:name="_Toc182263925"/>
      <w:bookmarkStart w:id="632" w:name="_Toc184105415"/>
      <w:bookmarkStart w:id="633" w:name="_Toc187221181"/>
      <w:bookmarkStart w:id="634" w:name="_Toc187233374"/>
      <w:bookmarkStart w:id="635" w:name="_Toc187233706"/>
      <w:bookmarkStart w:id="636" w:name="_Toc187233994"/>
      <w:bookmarkStart w:id="637" w:name="_Toc187234282"/>
      <w:bookmarkStart w:id="638" w:name="_Toc187241727"/>
      <w:bookmarkStart w:id="639" w:name="_Toc187245892"/>
      <w:bookmarkStart w:id="640" w:name="_Toc187246485"/>
      <w:bookmarkStart w:id="641" w:name="_Toc187247014"/>
      <w:bookmarkStart w:id="642" w:name="_Toc179884601"/>
      <w:bookmarkStart w:id="643" w:name="_Toc180132859"/>
      <w:bookmarkStart w:id="644" w:name="_Toc180486729"/>
      <w:bookmarkStart w:id="645" w:name="_Toc181706775"/>
      <w:bookmarkStart w:id="646" w:name="_Toc181782203"/>
      <w:bookmarkStart w:id="647" w:name="_Toc181783957"/>
      <w:bookmarkStart w:id="648" w:name="_Toc181784227"/>
      <w:bookmarkStart w:id="649" w:name="_Toc181864577"/>
      <w:bookmarkStart w:id="650" w:name="_Toc182263023"/>
      <w:bookmarkStart w:id="651" w:name="_Toc182263926"/>
      <w:bookmarkStart w:id="652" w:name="_Toc184105416"/>
      <w:bookmarkStart w:id="653" w:name="_Toc187221182"/>
      <w:bookmarkStart w:id="654" w:name="_Toc187233375"/>
      <w:bookmarkStart w:id="655" w:name="_Toc187233707"/>
      <w:bookmarkStart w:id="656" w:name="_Toc187233995"/>
      <w:bookmarkStart w:id="657" w:name="_Toc187234283"/>
      <w:bookmarkStart w:id="658" w:name="_Toc187241728"/>
      <w:bookmarkStart w:id="659" w:name="_Toc187245893"/>
      <w:bookmarkStart w:id="660" w:name="_Toc187246486"/>
      <w:bookmarkStart w:id="661" w:name="_Toc187247015"/>
      <w:bookmarkStart w:id="662" w:name="_Toc179884602"/>
      <w:bookmarkStart w:id="663" w:name="_Toc180132860"/>
      <w:bookmarkStart w:id="664" w:name="_Toc180486730"/>
      <w:bookmarkStart w:id="665" w:name="_Toc181706776"/>
      <w:bookmarkStart w:id="666" w:name="_Toc181782204"/>
      <w:bookmarkStart w:id="667" w:name="_Toc181783958"/>
      <w:bookmarkStart w:id="668" w:name="_Toc181784228"/>
      <w:bookmarkStart w:id="669" w:name="_Toc181864578"/>
      <w:bookmarkStart w:id="670" w:name="_Toc182263024"/>
      <w:bookmarkStart w:id="671" w:name="_Toc182263927"/>
      <w:bookmarkStart w:id="672" w:name="_Toc184105417"/>
      <w:bookmarkStart w:id="673" w:name="_Toc187221183"/>
      <w:bookmarkStart w:id="674" w:name="_Toc187233376"/>
      <w:bookmarkStart w:id="675" w:name="_Toc187233708"/>
      <w:bookmarkStart w:id="676" w:name="_Toc187233996"/>
      <w:bookmarkStart w:id="677" w:name="_Toc187234284"/>
      <w:bookmarkStart w:id="678" w:name="_Toc187241729"/>
      <w:bookmarkStart w:id="679" w:name="_Toc187245894"/>
      <w:bookmarkStart w:id="680" w:name="_Toc187246487"/>
      <w:bookmarkStart w:id="681" w:name="_Toc187247016"/>
      <w:bookmarkStart w:id="682" w:name="_Toc179884605"/>
      <w:bookmarkStart w:id="683" w:name="_Toc180132863"/>
      <w:bookmarkStart w:id="684" w:name="_Toc180486733"/>
      <w:bookmarkStart w:id="685" w:name="_Toc181706779"/>
      <w:bookmarkStart w:id="686" w:name="_Toc181782207"/>
      <w:bookmarkStart w:id="687" w:name="_Toc181783961"/>
      <w:bookmarkStart w:id="688" w:name="_Toc181784231"/>
      <w:bookmarkStart w:id="689" w:name="_Toc181864581"/>
      <w:bookmarkStart w:id="690" w:name="_Toc182263027"/>
      <w:bookmarkStart w:id="691" w:name="_Toc182263930"/>
      <w:bookmarkStart w:id="692" w:name="_Toc184105420"/>
      <w:bookmarkStart w:id="693" w:name="_Toc187221186"/>
      <w:bookmarkStart w:id="694" w:name="_Toc187233379"/>
      <w:bookmarkStart w:id="695" w:name="_Toc187233711"/>
      <w:bookmarkStart w:id="696" w:name="_Toc187233999"/>
      <w:bookmarkStart w:id="697" w:name="_Toc187234287"/>
      <w:bookmarkStart w:id="698" w:name="_Toc187241732"/>
      <w:bookmarkStart w:id="699" w:name="_Toc187245897"/>
      <w:bookmarkStart w:id="700" w:name="_Toc187246490"/>
      <w:bookmarkStart w:id="701" w:name="_Toc187247019"/>
      <w:bookmarkStart w:id="702" w:name="_Toc446525"/>
      <w:bookmarkStart w:id="703" w:name="_Toc187411827"/>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040C06">
        <w:t>Rozsah projekčného doriešenia a inžinierskej činnosti</w:t>
      </w:r>
      <w:bookmarkEnd w:id="702"/>
      <w:r w:rsidR="00A040F4" w:rsidRPr="00040C06">
        <w:t xml:space="preserve">, </w:t>
      </w:r>
      <w:r w:rsidR="001F4C7D" w:rsidRPr="00040C06">
        <w:t xml:space="preserve">získané </w:t>
      </w:r>
      <w:r w:rsidR="00A040F4" w:rsidRPr="00040C06">
        <w:t>rozhodnutia a povolenia</w:t>
      </w:r>
      <w:r w:rsidRPr="00040C06">
        <w:t xml:space="preserve"> </w:t>
      </w:r>
      <w:bookmarkEnd w:id="703"/>
    </w:p>
    <w:p w14:paraId="735AF601" w14:textId="40E28752" w:rsidR="00EA04DC" w:rsidRPr="00040C06" w:rsidRDefault="00A939CF" w:rsidP="00EA04DC">
      <w:r w:rsidRPr="00040C06">
        <w:tab/>
      </w:r>
      <w:r w:rsidR="00EA04DC" w:rsidRPr="00040C06">
        <w:t xml:space="preserve">Hranica trvalého záberu, ktorá je zadefinovaná v dokumentácii pre </w:t>
      </w:r>
      <w:r w:rsidR="00F24C27" w:rsidRPr="00040C06">
        <w:t>stavebné povolenie</w:t>
      </w:r>
      <w:r w:rsidR="00F642DF" w:rsidRPr="00040C06">
        <w:t>,</w:t>
      </w:r>
      <w:r w:rsidR="00EA04DC" w:rsidRPr="00040C06">
        <w:t xml:space="preserve"> je pre </w:t>
      </w:r>
      <w:r w:rsidR="19492951" w:rsidRPr="00040C06">
        <w:t>Z</w:t>
      </w:r>
      <w:r w:rsidR="00EA04DC" w:rsidRPr="00040C06">
        <w:t>hotoviteľa záväzná.</w:t>
      </w:r>
    </w:p>
    <w:p w14:paraId="1B04B191" w14:textId="773D4C15" w:rsidR="008D0958" w:rsidRPr="00C34D88" w:rsidRDefault="00A939CF" w:rsidP="00EA04DC">
      <w:r w:rsidRPr="00040C06">
        <w:tab/>
      </w:r>
      <w:r w:rsidR="00EA04DC" w:rsidRPr="00040C06">
        <w:t xml:space="preserve">V rámci platného </w:t>
      </w:r>
      <w:r w:rsidR="6E455AE6" w:rsidRPr="00040C06">
        <w:t>a účinného Ú</w:t>
      </w:r>
      <w:r w:rsidR="00EA04DC" w:rsidRPr="00040C06">
        <w:t>zemného rozhodnutia</w:t>
      </w:r>
      <w:r w:rsidR="00F24C27" w:rsidRPr="00040C06">
        <w:t xml:space="preserve">, resp. </w:t>
      </w:r>
      <w:r w:rsidR="02DA6B2C" w:rsidRPr="00040C06">
        <w:t>S</w:t>
      </w:r>
      <w:r w:rsidR="00F24C27" w:rsidRPr="00040C06">
        <w:t>tavebného povolenia</w:t>
      </w:r>
      <w:r w:rsidR="00EA04DC" w:rsidRPr="00040C06">
        <w:t xml:space="preserve"> je </w:t>
      </w:r>
      <w:r w:rsidR="00737CE3" w:rsidRPr="00040C06">
        <w:t xml:space="preserve">Zhotoviteľovi </w:t>
      </w:r>
      <w:r w:rsidR="00EA04DC" w:rsidRPr="00040C06">
        <w:t>umožnené navrhnúť vhodné úpravy technického riešenia</w:t>
      </w:r>
      <w:r w:rsidR="00A528B0" w:rsidRPr="00040C06">
        <w:t xml:space="preserve"> okrem</w:t>
      </w:r>
      <w:r w:rsidR="005F132A" w:rsidRPr="00040C06">
        <w:t xml:space="preserve"> týchto </w:t>
      </w:r>
      <w:r w:rsidR="00D00BBF" w:rsidRPr="00040C06">
        <w:t xml:space="preserve">nemenných </w:t>
      </w:r>
      <w:r w:rsidR="005F132A" w:rsidRPr="00040C06">
        <w:t xml:space="preserve">parametrov: i) </w:t>
      </w:r>
      <w:r w:rsidR="00D00BBF" w:rsidRPr="00040C06">
        <w:t>výškové</w:t>
      </w:r>
      <w:r w:rsidR="005F132A" w:rsidRPr="00040C06">
        <w:t xml:space="preserve"> a smerové vedenie električkovej trate, ii) rozchod koľaje, iii) </w:t>
      </w:r>
      <w:r w:rsidR="00E32FD1" w:rsidRPr="00040C06">
        <w:t>konečných úpravu povrchov PJD uvede</w:t>
      </w:r>
      <w:r w:rsidR="00D00BBF" w:rsidRPr="00040C06">
        <w:t>ných v DSP</w:t>
      </w:r>
      <w:r w:rsidR="00EA04DC" w:rsidRPr="00040C06">
        <w:t>.</w:t>
      </w:r>
      <w:r w:rsidR="008D0958" w:rsidRPr="00040C06">
        <w:t xml:space="preserve"> </w:t>
      </w:r>
      <w:r w:rsidR="00870FAC" w:rsidRPr="00040C06">
        <w:t xml:space="preserve">Podrobné technické </w:t>
      </w:r>
      <w:r w:rsidR="00937C39" w:rsidRPr="00C34D88">
        <w:t>špecifikácie</w:t>
      </w:r>
      <w:r w:rsidR="00870FAC" w:rsidRPr="00040C06">
        <w:t xml:space="preserve"> jednotlivých </w:t>
      </w:r>
      <w:r w:rsidR="00937C39" w:rsidRPr="00C34D88">
        <w:t>s</w:t>
      </w:r>
      <w:r w:rsidR="00870FAC" w:rsidRPr="00040C06">
        <w:t xml:space="preserve">tavebných objektov </w:t>
      </w:r>
      <w:r w:rsidR="001919EA" w:rsidRPr="00040C06">
        <w:t>sú súčasťou Zväzku 3</w:t>
      </w:r>
      <w:r w:rsidR="00C33B1D" w:rsidRPr="00C34D88">
        <w:t xml:space="preserve"> </w:t>
      </w:r>
      <w:r w:rsidR="001919EA" w:rsidRPr="00040C06">
        <w:t>Súťažných podkladov</w:t>
      </w:r>
      <w:r w:rsidR="00E539D7" w:rsidRPr="00040C06">
        <w:t>.</w:t>
      </w:r>
      <w:r w:rsidR="001919EA" w:rsidRPr="00040C06">
        <w:t xml:space="preserve"> </w:t>
      </w:r>
      <w:r w:rsidR="003F3B17" w:rsidRPr="00040C06">
        <w:t>Ú</w:t>
      </w:r>
      <w:r w:rsidR="008D0958" w:rsidRPr="00040C06">
        <w:t>zemné rozhodnutie</w:t>
      </w:r>
      <w:r w:rsidR="003F3B17" w:rsidRPr="00040C06">
        <w:t xml:space="preserve">, rozhodnutie o výrube, </w:t>
      </w:r>
      <w:r w:rsidR="2F21811A" w:rsidRPr="00040C06">
        <w:t>S</w:t>
      </w:r>
      <w:r w:rsidR="003F3B17" w:rsidRPr="00040C06">
        <w:t>tavebné povolenie a ohlásenie stavebných prác</w:t>
      </w:r>
      <w:r w:rsidR="008D0958" w:rsidRPr="00040C06">
        <w:t xml:space="preserve"> sú súčasťou </w:t>
      </w:r>
      <w:r w:rsidR="002711AB" w:rsidRPr="00040C06">
        <w:t xml:space="preserve"> Zväzku 5, Časť E Súťažných podkladov</w:t>
      </w:r>
      <w:r w:rsidR="008D0958" w:rsidRPr="00C34D88">
        <w:t>.</w:t>
      </w:r>
      <w:r w:rsidR="007F29DF" w:rsidRPr="00C34D88">
        <w:t xml:space="preserve"> </w:t>
      </w:r>
    </w:p>
    <w:p w14:paraId="235D8577" w14:textId="765E21AB" w:rsidR="00D82DC3" w:rsidRPr="00C34D88" w:rsidRDefault="00A939CF" w:rsidP="00EA04DC">
      <w:pPr>
        <w:rPr>
          <w:bCs/>
        </w:rPr>
      </w:pPr>
      <w:r w:rsidRPr="00040C06">
        <w:tab/>
      </w:r>
      <w:r w:rsidR="00EA04DC" w:rsidRPr="00C34D88">
        <w:rPr>
          <w:bCs/>
        </w:rPr>
        <w:t xml:space="preserve">Ak budú zmeny technického riešenia predložené </w:t>
      </w:r>
      <w:r w:rsidR="00737CE3" w:rsidRPr="00C34D88">
        <w:rPr>
          <w:bCs/>
        </w:rPr>
        <w:t xml:space="preserve">Zhotoviteľom </w:t>
      </w:r>
      <w:r w:rsidR="00EA04DC" w:rsidRPr="00C34D88">
        <w:rPr>
          <w:bCs/>
        </w:rPr>
        <w:t>vyžadovať zmenu stavebného povolenia</w:t>
      </w:r>
      <w:r w:rsidR="003C3DD2" w:rsidRPr="00C34D88">
        <w:rPr>
          <w:bCs/>
        </w:rPr>
        <w:t>,</w:t>
      </w:r>
      <w:r w:rsidR="00EA04DC" w:rsidRPr="00C34D88">
        <w:rPr>
          <w:bCs/>
        </w:rPr>
        <w:t xml:space="preserve"> bude zhotoviteľ zodpovedný za vybavenie zmeny stavby pred dokončením vrátane všetkých potrebných dokumentácií</w:t>
      </w:r>
      <w:r w:rsidR="00F24C27" w:rsidRPr="00C34D88">
        <w:rPr>
          <w:bCs/>
        </w:rPr>
        <w:t xml:space="preserve"> a stanovísk dotknutých organi</w:t>
      </w:r>
      <w:r w:rsidR="00D82DC3" w:rsidRPr="00C34D88">
        <w:rPr>
          <w:bCs/>
        </w:rPr>
        <w:t>zácií.</w:t>
      </w:r>
    </w:p>
    <w:p w14:paraId="4E049BAE" w14:textId="68CC4D60" w:rsidR="00753CA0" w:rsidRPr="00040C06" w:rsidRDefault="00753CA0" w:rsidP="00C950D3">
      <w:pPr>
        <w:pStyle w:val="Nadpis2"/>
      </w:pPr>
      <w:bookmarkStart w:id="704" w:name="_Toc181864583"/>
      <w:bookmarkStart w:id="705" w:name="_Toc182263029"/>
      <w:bookmarkStart w:id="706" w:name="_Toc182263932"/>
      <w:bookmarkStart w:id="707" w:name="_Toc184105422"/>
      <w:bookmarkStart w:id="708" w:name="_Toc187221188"/>
      <w:bookmarkStart w:id="709" w:name="_Toc187233381"/>
      <w:bookmarkStart w:id="710" w:name="_Toc187233713"/>
      <w:bookmarkStart w:id="711" w:name="_Toc187234001"/>
      <w:bookmarkStart w:id="712" w:name="_Toc187234289"/>
      <w:bookmarkStart w:id="713" w:name="_Toc187241734"/>
      <w:bookmarkStart w:id="714" w:name="_Toc187245899"/>
      <w:bookmarkStart w:id="715" w:name="_Toc187246492"/>
      <w:bookmarkStart w:id="716" w:name="_Toc187247021"/>
      <w:bookmarkStart w:id="717" w:name="_Toc181706781"/>
      <w:bookmarkStart w:id="718" w:name="_Toc181782209"/>
      <w:bookmarkStart w:id="719" w:name="_Toc181783963"/>
      <w:bookmarkStart w:id="720" w:name="_Toc181784233"/>
      <w:bookmarkStart w:id="721" w:name="_Toc181864584"/>
      <w:bookmarkStart w:id="722" w:name="_Toc182263030"/>
      <w:bookmarkStart w:id="723" w:name="_Toc182263933"/>
      <w:bookmarkStart w:id="724" w:name="_Toc184105423"/>
      <w:bookmarkStart w:id="725" w:name="_Toc187221189"/>
      <w:bookmarkStart w:id="726" w:name="_Toc187233382"/>
      <w:bookmarkStart w:id="727" w:name="_Toc187233714"/>
      <w:bookmarkStart w:id="728" w:name="_Toc187234002"/>
      <w:bookmarkStart w:id="729" w:name="_Toc187234290"/>
      <w:bookmarkStart w:id="730" w:name="_Toc187241735"/>
      <w:bookmarkStart w:id="731" w:name="_Toc187245900"/>
      <w:bookmarkStart w:id="732" w:name="_Toc187246493"/>
      <w:bookmarkStart w:id="733" w:name="_Toc187247022"/>
      <w:bookmarkStart w:id="734" w:name="_Toc181706782"/>
      <w:bookmarkStart w:id="735" w:name="_Toc181782210"/>
      <w:bookmarkStart w:id="736" w:name="_Toc181783964"/>
      <w:bookmarkStart w:id="737" w:name="_Toc181784234"/>
      <w:bookmarkStart w:id="738" w:name="_Toc181864585"/>
      <w:bookmarkStart w:id="739" w:name="_Toc182263031"/>
      <w:bookmarkStart w:id="740" w:name="_Toc182263934"/>
      <w:bookmarkStart w:id="741" w:name="_Toc184105424"/>
      <w:bookmarkStart w:id="742" w:name="_Toc187221190"/>
      <w:bookmarkStart w:id="743" w:name="_Toc187233383"/>
      <w:bookmarkStart w:id="744" w:name="_Toc187233715"/>
      <w:bookmarkStart w:id="745" w:name="_Toc187234003"/>
      <w:bookmarkStart w:id="746" w:name="_Toc187234291"/>
      <w:bookmarkStart w:id="747" w:name="_Toc187241736"/>
      <w:bookmarkStart w:id="748" w:name="_Toc187245901"/>
      <w:bookmarkStart w:id="749" w:name="_Toc187246494"/>
      <w:bookmarkStart w:id="750" w:name="_Toc187247023"/>
      <w:bookmarkStart w:id="751" w:name="_Toc181706783"/>
      <w:bookmarkStart w:id="752" w:name="_Toc181782211"/>
      <w:bookmarkStart w:id="753" w:name="_Toc181783965"/>
      <w:bookmarkStart w:id="754" w:name="_Toc181784235"/>
      <w:bookmarkStart w:id="755" w:name="_Toc181864586"/>
      <w:bookmarkStart w:id="756" w:name="_Toc182263032"/>
      <w:bookmarkStart w:id="757" w:name="_Toc182263935"/>
      <w:bookmarkStart w:id="758" w:name="_Toc184105425"/>
      <w:bookmarkStart w:id="759" w:name="_Toc187221191"/>
      <w:bookmarkStart w:id="760" w:name="_Toc187233384"/>
      <w:bookmarkStart w:id="761" w:name="_Toc187233716"/>
      <w:bookmarkStart w:id="762" w:name="_Toc187234004"/>
      <w:bookmarkStart w:id="763" w:name="_Toc187234292"/>
      <w:bookmarkStart w:id="764" w:name="_Toc187241737"/>
      <w:bookmarkStart w:id="765" w:name="_Toc187245902"/>
      <w:bookmarkStart w:id="766" w:name="_Toc187246495"/>
      <w:bookmarkStart w:id="767" w:name="_Toc187247024"/>
      <w:bookmarkStart w:id="768" w:name="_Toc181706784"/>
      <w:bookmarkStart w:id="769" w:name="_Toc181782212"/>
      <w:bookmarkStart w:id="770" w:name="_Toc181783966"/>
      <w:bookmarkStart w:id="771" w:name="_Toc181784236"/>
      <w:bookmarkStart w:id="772" w:name="_Toc181864587"/>
      <w:bookmarkStart w:id="773" w:name="_Toc182263033"/>
      <w:bookmarkStart w:id="774" w:name="_Toc182263936"/>
      <w:bookmarkStart w:id="775" w:name="_Toc184105426"/>
      <w:bookmarkStart w:id="776" w:name="_Toc187221192"/>
      <w:bookmarkStart w:id="777" w:name="_Toc187233385"/>
      <w:bookmarkStart w:id="778" w:name="_Toc187233717"/>
      <w:bookmarkStart w:id="779" w:name="_Toc187234005"/>
      <w:bookmarkStart w:id="780" w:name="_Toc187234293"/>
      <w:bookmarkStart w:id="781" w:name="_Toc187241738"/>
      <w:bookmarkStart w:id="782" w:name="_Toc187245903"/>
      <w:bookmarkStart w:id="783" w:name="_Toc187246496"/>
      <w:bookmarkStart w:id="784" w:name="_Toc187247025"/>
      <w:bookmarkStart w:id="785" w:name="_Toc181706785"/>
      <w:bookmarkStart w:id="786" w:name="_Toc181782213"/>
      <w:bookmarkStart w:id="787" w:name="_Toc181783967"/>
      <w:bookmarkStart w:id="788" w:name="_Toc181784237"/>
      <w:bookmarkStart w:id="789" w:name="_Toc181864588"/>
      <w:bookmarkStart w:id="790" w:name="_Toc182263034"/>
      <w:bookmarkStart w:id="791" w:name="_Toc182263937"/>
      <w:bookmarkStart w:id="792" w:name="_Toc184105427"/>
      <w:bookmarkStart w:id="793" w:name="_Toc187221193"/>
      <w:bookmarkStart w:id="794" w:name="_Toc187233386"/>
      <w:bookmarkStart w:id="795" w:name="_Toc187233718"/>
      <w:bookmarkStart w:id="796" w:name="_Toc187234006"/>
      <w:bookmarkStart w:id="797" w:name="_Toc187234294"/>
      <w:bookmarkStart w:id="798" w:name="_Toc187241739"/>
      <w:bookmarkStart w:id="799" w:name="_Toc187245904"/>
      <w:bookmarkStart w:id="800" w:name="_Toc187246497"/>
      <w:bookmarkStart w:id="801" w:name="_Toc187247026"/>
      <w:bookmarkStart w:id="802" w:name="_Toc181706786"/>
      <w:bookmarkStart w:id="803" w:name="_Toc181782214"/>
      <w:bookmarkStart w:id="804" w:name="_Toc181783968"/>
      <w:bookmarkStart w:id="805" w:name="_Toc181784238"/>
      <w:bookmarkStart w:id="806" w:name="_Toc181864589"/>
      <w:bookmarkStart w:id="807" w:name="_Toc182263035"/>
      <w:bookmarkStart w:id="808" w:name="_Toc182263938"/>
      <w:bookmarkStart w:id="809" w:name="_Toc184105428"/>
      <w:bookmarkStart w:id="810" w:name="_Toc187221194"/>
      <w:bookmarkStart w:id="811" w:name="_Toc187233387"/>
      <w:bookmarkStart w:id="812" w:name="_Toc187233719"/>
      <w:bookmarkStart w:id="813" w:name="_Toc187234007"/>
      <w:bookmarkStart w:id="814" w:name="_Toc187234295"/>
      <w:bookmarkStart w:id="815" w:name="_Toc187241740"/>
      <w:bookmarkStart w:id="816" w:name="_Toc187245905"/>
      <w:bookmarkStart w:id="817" w:name="_Toc187246498"/>
      <w:bookmarkStart w:id="818" w:name="_Toc187247027"/>
      <w:bookmarkStart w:id="819" w:name="_Toc181706787"/>
      <w:bookmarkStart w:id="820" w:name="_Toc181782215"/>
      <w:bookmarkStart w:id="821" w:name="_Toc181783969"/>
      <w:bookmarkStart w:id="822" w:name="_Toc181784239"/>
      <w:bookmarkStart w:id="823" w:name="_Toc181864590"/>
      <w:bookmarkStart w:id="824" w:name="_Toc182263036"/>
      <w:bookmarkStart w:id="825" w:name="_Toc182263939"/>
      <w:bookmarkStart w:id="826" w:name="_Toc184105429"/>
      <w:bookmarkStart w:id="827" w:name="_Toc187221195"/>
      <w:bookmarkStart w:id="828" w:name="_Toc187233388"/>
      <w:bookmarkStart w:id="829" w:name="_Toc187233720"/>
      <w:bookmarkStart w:id="830" w:name="_Toc187234008"/>
      <w:bookmarkStart w:id="831" w:name="_Toc187234296"/>
      <w:bookmarkStart w:id="832" w:name="_Toc187241741"/>
      <w:bookmarkStart w:id="833" w:name="_Toc187245906"/>
      <w:bookmarkStart w:id="834" w:name="_Toc187246499"/>
      <w:bookmarkStart w:id="835" w:name="_Toc187247028"/>
      <w:bookmarkStart w:id="836" w:name="_Toc181706788"/>
      <w:bookmarkStart w:id="837" w:name="_Toc181782216"/>
      <w:bookmarkStart w:id="838" w:name="_Toc181783970"/>
      <w:bookmarkStart w:id="839" w:name="_Toc181784240"/>
      <w:bookmarkStart w:id="840" w:name="_Toc181864591"/>
      <w:bookmarkStart w:id="841" w:name="_Toc182263037"/>
      <w:bookmarkStart w:id="842" w:name="_Toc182263940"/>
      <w:bookmarkStart w:id="843" w:name="_Toc184105430"/>
      <w:bookmarkStart w:id="844" w:name="_Toc187221196"/>
      <w:bookmarkStart w:id="845" w:name="_Toc187233389"/>
      <w:bookmarkStart w:id="846" w:name="_Toc187233721"/>
      <w:bookmarkStart w:id="847" w:name="_Toc187234009"/>
      <w:bookmarkStart w:id="848" w:name="_Toc187234297"/>
      <w:bookmarkStart w:id="849" w:name="_Toc187241742"/>
      <w:bookmarkStart w:id="850" w:name="_Toc187245907"/>
      <w:bookmarkStart w:id="851" w:name="_Toc187246500"/>
      <w:bookmarkStart w:id="852" w:name="_Toc187247029"/>
      <w:bookmarkStart w:id="853" w:name="_Toc181706789"/>
      <w:bookmarkStart w:id="854" w:name="_Toc181782217"/>
      <w:bookmarkStart w:id="855" w:name="_Toc181783971"/>
      <w:bookmarkStart w:id="856" w:name="_Toc181784241"/>
      <w:bookmarkStart w:id="857" w:name="_Toc181864592"/>
      <w:bookmarkStart w:id="858" w:name="_Toc182263038"/>
      <w:bookmarkStart w:id="859" w:name="_Toc182263941"/>
      <w:bookmarkStart w:id="860" w:name="_Toc184105431"/>
      <w:bookmarkStart w:id="861" w:name="_Toc187221197"/>
      <w:bookmarkStart w:id="862" w:name="_Toc187233390"/>
      <w:bookmarkStart w:id="863" w:name="_Toc187233722"/>
      <w:bookmarkStart w:id="864" w:name="_Toc187234010"/>
      <w:bookmarkStart w:id="865" w:name="_Toc187234298"/>
      <w:bookmarkStart w:id="866" w:name="_Toc187241743"/>
      <w:bookmarkStart w:id="867" w:name="_Toc187245908"/>
      <w:bookmarkStart w:id="868" w:name="_Toc187246501"/>
      <w:bookmarkStart w:id="869" w:name="_Toc187247030"/>
      <w:bookmarkStart w:id="870" w:name="_Toc181706790"/>
      <w:bookmarkStart w:id="871" w:name="_Toc181782218"/>
      <w:bookmarkStart w:id="872" w:name="_Toc181783972"/>
      <w:bookmarkStart w:id="873" w:name="_Toc181784242"/>
      <w:bookmarkStart w:id="874" w:name="_Toc181864593"/>
      <w:bookmarkStart w:id="875" w:name="_Toc182263039"/>
      <w:bookmarkStart w:id="876" w:name="_Toc182263942"/>
      <w:bookmarkStart w:id="877" w:name="_Toc184105432"/>
      <w:bookmarkStart w:id="878" w:name="_Toc187221198"/>
      <w:bookmarkStart w:id="879" w:name="_Toc187233391"/>
      <w:bookmarkStart w:id="880" w:name="_Toc187233723"/>
      <w:bookmarkStart w:id="881" w:name="_Toc187234011"/>
      <w:bookmarkStart w:id="882" w:name="_Toc187234299"/>
      <w:bookmarkStart w:id="883" w:name="_Toc187241744"/>
      <w:bookmarkStart w:id="884" w:name="_Toc187245909"/>
      <w:bookmarkStart w:id="885" w:name="_Toc187246502"/>
      <w:bookmarkStart w:id="886" w:name="_Toc187247031"/>
      <w:bookmarkStart w:id="887" w:name="_Toc181706791"/>
      <w:bookmarkStart w:id="888" w:name="_Toc181782219"/>
      <w:bookmarkStart w:id="889" w:name="_Toc181783973"/>
      <w:bookmarkStart w:id="890" w:name="_Toc181784243"/>
      <w:bookmarkStart w:id="891" w:name="_Toc181864594"/>
      <w:bookmarkStart w:id="892" w:name="_Toc182263040"/>
      <w:bookmarkStart w:id="893" w:name="_Toc182263943"/>
      <w:bookmarkStart w:id="894" w:name="_Toc184105433"/>
      <w:bookmarkStart w:id="895" w:name="_Toc187221199"/>
      <w:bookmarkStart w:id="896" w:name="_Toc187233392"/>
      <w:bookmarkStart w:id="897" w:name="_Toc187233724"/>
      <w:bookmarkStart w:id="898" w:name="_Toc187234012"/>
      <w:bookmarkStart w:id="899" w:name="_Toc187234300"/>
      <w:bookmarkStart w:id="900" w:name="_Toc187241745"/>
      <w:bookmarkStart w:id="901" w:name="_Toc187245910"/>
      <w:bookmarkStart w:id="902" w:name="_Toc187246503"/>
      <w:bookmarkStart w:id="903" w:name="_Toc187247032"/>
      <w:bookmarkStart w:id="904" w:name="_Toc181706792"/>
      <w:bookmarkStart w:id="905" w:name="_Toc181782220"/>
      <w:bookmarkStart w:id="906" w:name="_Toc181783974"/>
      <w:bookmarkStart w:id="907" w:name="_Toc181784244"/>
      <w:bookmarkStart w:id="908" w:name="_Toc181864595"/>
      <w:bookmarkStart w:id="909" w:name="_Toc182263041"/>
      <w:bookmarkStart w:id="910" w:name="_Toc182263944"/>
      <w:bookmarkStart w:id="911" w:name="_Toc184105434"/>
      <w:bookmarkStart w:id="912" w:name="_Toc187221200"/>
      <w:bookmarkStart w:id="913" w:name="_Toc187233393"/>
      <w:bookmarkStart w:id="914" w:name="_Toc187233725"/>
      <w:bookmarkStart w:id="915" w:name="_Toc187234013"/>
      <w:bookmarkStart w:id="916" w:name="_Toc187234301"/>
      <w:bookmarkStart w:id="917" w:name="_Toc187241746"/>
      <w:bookmarkStart w:id="918" w:name="_Toc187245911"/>
      <w:bookmarkStart w:id="919" w:name="_Toc187246504"/>
      <w:bookmarkStart w:id="920" w:name="_Toc187247033"/>
      <w:bookmarkStart w:id="921" w:name="_Toc181706793"/>
      <w:bookmarkStart w:id="922" w:name="_Toc181782221"/>
      <w:bookmarkStart w:id="923" w:name="_Toc181783975"/>
      <w:bookmarkStart w:id="924" w:name="_Toc181784245"/>
      <w:bookmarkStart w:id="925" w:name="_Toc181864596"/>
      <w:bookmarkStart w:id="926" w:name="_Toc182263042"/>
      <w:bookmarkStart w:id="927" w:name="_Toc182263945"/>
      <w:bookmarkStart w:id="928" w:name="_Toc184105435"/>
      <w:bookmarkStart w:id="929" w:name="_Toc187221201"/>
      <w:bookmarkStart w:id="930" w:name="_Toc187233394"/>
      <w:bookmarkStart w:id="931" w:name="_Toc187233726"/>
      <w:bookmarkStart w:id="932" w:name="_Toc187234014"/>
      <w:bookmarkStart w:id="933" w:name="_Toc187234302"/>
      <w:bookmarkStart w:id="934" w:name="_Toc187241747"/>
      <w:bookmarkStart w:id="935" w:name="_Toc187245912"/>
      <w:bookmarkStart w:id="936" w:name="_Toc187246505"/>
      <w:bookmarkStart w:id="937" w:name="_Toc187247034"/>
      <w:bookmarkStart w:id="938" w:name="_Toc181706794"/>
      <w:bookmarkStart w:id="939" w:name="_Toc181782222"/>
      <w:bookmarkStart w:id="940" w:name="_Toc181783976"/>
      <w:bookmarkStart w:id="941" w:name="_Toc181784246"/>
      <w:bookmarkStart w:id="942" w:name="_Toc181864597"/>
      <w:bookmarkStart w:id="943" w:name="_Toc182263043"/>
      <w:bookmarkStart w:id="944" w:name="_Toc182263946"/>
      <w:bookmarkStart w:id="945" w:name="_Toc184105436"/>
      <w:bookmarkStart w:id="946" w:name="_Toc187221202"/>
      <w:bookmarkStart w:id="947" w:name="_Toc187233395"/>
      <w:bookmarkStart w:id="948" w:name="_Toc187233727"/>
      <w:bookmarkStart w:id="949" w:name="_Toc187234015"/>
      <w:bookmarkStart w:id="950" w:name="_Toc187234303"/>
      <w:bookmarkStart w:id="951" w:name="_Toc187241748"/>
      <w:bookmarkStart w:id="952" w:name="_Toc187245913"/>
      <w:bookmarkStart w:id="953" w:name="_Toc187246506"/>
      <w:bookmarkStart w:id="954" w:name="_Toc187247035"/>
      <w:bookmarkStart w:id="955" w:name="_Toc181706795"/>
      <w:bookmarkStart w:id="956" w:name="_Toc181782223"/>
      <w:bookmarkStart w:id="957" w:name="_Toc181783977"/>
      <w:bookmarkStart w:id="958" w:name="_Toc181784247"/>
      <w:bookmarkStart w:id="959" w:name="_Toc181864598"/>
      <w:bookmarkStart w:id="960" w:name="_Toc182263044"/>
      <w:bookmarkStart w:id="961" w:name="_Toc182263947"/>
      <w:bookmarkStart w:id="962" w:name="_Toc184105437"/>
      <w:bookmarkStart w:id="963" w:name="_Toc187221203"/>
      <w:bookmarkStart w:id="964" w:name="_Toc187233396"/>
      <w:bookmarkStart w:id="965" w:name="_Toc187233728"/>
      <w:bookmarkStart w:id="966" w:name="_Toc187234016"/>
      <w:bookmarkStart w:id="967" w:name="_Toc187234304"/>
      <w:bookmarkStart w:id="968" w:name="_Toc187241749"/>
      <w:bookmarkStart w:id="969" w:name="_Toc187245914"/>
      <w:bookmarkStart w:id="970" w:name="_Toc187246507"/>
      <w:bookmarkStart w:id="971" w:name="_Toc187247036"/>
      <w:bookmarkStart w:id="972" w:name="_Toc181706796"/>
      <w:bookmarkStart w:id="973" w:name="_Toc181782224"/>
      <w:bookmarkStart w:id="974" w:name="_Toc181783978"/>
      <w:bookmarkStart w:id="975" w:name="_Toc181784248"/>
      <w:bookmarkStart w:id="976" w:name="_Toc181864599"/>
      <w:bookmarkStart w:id="977" w:name="_Toc182263045"/>
      <w:bookmarkStart w:id="978" w:name="_Toc182263948"/>
      <w:bookmarkStart w:id="979" w:name="_Toc184105438"/>
      <w:bookmarkStart w:id="980" w:name="_Toc187221204"/>
      <w:bookmarkStart w:id="981" w:name="_Toc187233397"/>
      <w:bookmarkStart w:id="982" w:name="_Toc187233729"/>
      <w:bookmarkStart w:id="983" w:name="_Toc187234017"/>
      <w:bookmarkStart w:id="984" w:name="_Toc187234305"/>
      <w:bookmarkStart w:id="985" w:name="_Toc187241750"/>
      <w:bookmarkStart w:id="986" w:name="_Toc187245915"/>
      <w:bookmarkStart w:id="987" w:name="_Toc187246508"/>
      <w:bookmarkStart w:id="988" w:name="_Toc187247037"/>
      <w:bookmarkStart w:id="989" w:name="_Toc181706803"/>
      <w:bookmarkStart w:id="990" w:name="_Toc181782231"/>
      <w:bookmarkStart w:id="991" w:name="_Toc181783985"/>
      <w:bookmarkStart w:id="992" w:name="_Toc181784255"/>
      <w:bookmarkStart w:id="993" w:name="_Toc181864606"/>
      <w:bookmarkStart w:id="994" w:name="_Toc182263052"/>
      <w:bookmarkStart w:id="995" w:name="_Toc182263955"/>
      <w:bookmarkStart w:id="996" w:name="_Toc184105445"/>
      <w:bookmarkStart w:id="997" w:name="_Toc187221211"/>
      <w:bookmarkStart w:id="998" w:name="_Toc187233404"/>
      <w:bookmarkStart w:id="999" w:name="_Toc187233736"/>
      <w:bookmarkStart w:id="1000" w:name="_Toc187234024"/>
      <w:bookmarkStart w:id="1001" w:name="_Toc187234312"/>
      <w:bookmarkStart w:id="1002" w:name="_Toc187241757"/>
      <w:bookmarkStart w:id="1003" w:name="_Toc187245922"/>
      <w:bookmarkStart w:id="1004" w:name="_Toc187246515"/>
      <w:bookmarkStart w:id="1005" w:name="_Toc187247044"/>
      <w:bookmarkStart w:id="1006" w:name="_Toc181706808"/>
      <w:bookmarkStart w:id="1007" w:name="_Toc181782236"/>
      <w:bookmarkStart w:id="1008" w:name="_Toc181783990"/>
      <w:bookmarkStart w:id="1009" w:name="_Toc181784260"/>
      <w:bookmarkStart w:id="1010" w:name="_Toc181864611"/>
      <w:bookmarkStart w:id="1011" w:name="_Toc182263057"/>
      <w:bookmarkStart w:id="1012" w:name="_Toc182263960"/>
      <w:bookmarkStart w:id="1013" w:name="_Toc184105450"/>
      <w:bookmarkStart w:id="1014" w:name="_Toc187221216"/>
      <w:bookmarkStart w:id="1015" w:name="_Toc187233409"/>
      <w:bookmarkStart w:id="1016" w:name="_Toc187233741"/>
      <w:bookmarkStart w:id="1017" w:name="_Toc187234029"/>
      <w:bookmarkStart w:id="1018" w:name="_Toc187234317"/>
      <w:bookmarkStart w:id="1019" w:name="_Toc187241762"/>
      <w:bookmarkStart w:id="1020" w:name="_Toc187245927"/>
      <w:bookmarkStart w:id="1021" w:name="_Toc187246520"/>
      <w:bookmarkStart w:id="1022" w:name="_Toc187247049"/>
      <w:bookmarkStart w:id="1023" w:name="_Toc181706816"/>
      <w:bookmarkStart w:id="1024" w:name="_Toc181782244"/>
      <w:bookmarkStart w:id="1025" w:name="_Toc181783998"/>
      <w:bookmarkStart w:id="1026" w:name="_Toc181784268"/>
      <w:bookmarkStart w:id="1027" w:name="_Toc181864619"/>
      <w:bookmarkStart w:id="1028" w:name="_Toc182263065"/>
      <w:bookmarkStart w:id="1029" w:name="_Toc182263968"/>
      <w:bookmarkStart w:id="1030" w:name="_Toc184105458"/>
      <w:bookmarkStart w:id="1031" w:name="_Toc187221224"/>
      <w:bookmarkStart w:id="1032" w:name="_Toc187233417"/>
      <w:bookmarkStart w:id="1033" w:name="_Toc187233749"/>
      <w:bookmarkStart w:id="1034" w:name="_Toc187234037"/>
      <w:bookmarkStart w:id="1035" w:name="_Toc187234325"/>
      <w:bookmarkStart w:id="1036" w:name="_Toc187241770"/>
      <w:bookmarkStart w:id="1037" w:name="_Toc187245935"/>
      <w:bookmarkStart w:id="1038" w:name="_Toc187246528"/>
      <w:bookmarkStart w:id="1039" w:name="_Toc187247057"/>
      <w:bookmarkStart w:id="1040" w:name="_Toc181706831"/>
      <w:bookmarkStart w:id="1041" w:name="_Toc181782259"/>
      <w:bookmarkStart w:id="1042" w:name="_Toc181784013"/>
      <w:bookmarkStart w:id="1043" w:name="_Toc181784283"/>
      <w:bookmarkStart w:id="1044" w:name="_Toc181864634"/>
      <w:bookmarkStart w:id="1045" w:name="_Toc182263080"/>
      <w:bookmarkStart w:id="1046" w:name="_Toc182263983"/>
      <w:bookmarkStart w:id="1047" w:name="_Toc184105473"/>
      <w:bookmarkStart w:id="1048" w:name="_Toc187221239"/>
      <w:bookmarkStart w:id="1049" w:name="_Toc187233432"/>
      <w:bookmarkStart w:id="1050" w:name="_Toc187233764"/>
      <w:bookmarkStart w:id="1051" w:name="_Toc187234052"/>
      <w:bookmarkStart w:id="1052" w:name="_Toc187234340"/>
      <w:bookmarkStart w:id="1053" w:name="_Toc187241785"/>
      <w:bookmarkStart w:id="1054" w:name="_Toc187245950"/>
      <w:bookmarkStart w:id="1055" w:name="_Toc187246543"/>
      <w:bookmarkStart w:id="1056" w:name="_Toc187247072"/>
      <w:bookmarkStart w:id="1057" w:name="_Toc181706861"/>
      <w:bookmarkStart w:id="1058" w:name="_Toc181782289"/>
      <w:bookmarkStart w:id="1059" w:name="_Toc181784043"/>
      <w:bookmarkStart w:id="1060" w:name="_Toc181784313"/>
      <w:bookmarkStart w:id="1061" w:name="_Toc181864664"/>
      <w:bookmarkStart w:id="1062" w:name="_Toc182263110"/>
      <w:bookmarkStart w:id="1063" w:name="_Toc182264013"/>
      <w:bookmarkStart w:id="1064" w:name="_Toc184105503"/>
      <w:bookmarkStart w:id="1065" w:name="_Toc187221269"/>
      <w:bookmarkStart w:id="1066" w:name="_Toc187233462"/>
      <w:bookmarkStart w:id="1067" w:name="_Toc187233794"/>
      <w:bookmarkStart w:id="1068" w:name="_Toc187234082"/>
      <w:bookmarkStart w:id="1069" w:name="_Toc187234370"/>
      <w:bookmarkStart w:id="1070" w:name="_Toc187241815"/>
      <w:bookmarkStart w:id="1071" w:name="_Toc187245980"/>
      <w:bookmarkStart w:id="1072" w:name="_Toc187246573"/>
      <w:bookmarkStart w:id="1073" w:name="_Toc187247102"/>
      <w:bookmarkStart w:id="1074" w:name="_Toc181706862"/>
      <w:bookmarkStart w:id="1075" w:name="_Toc181782290"/>
      <w:bookmarkStart w:id="1076" w:name="_Toc181784044"/>
      <w:bookmarkStart w:id="1077" w:name="_Toc181784314"/>
      <w:bookmarkStart w:id="1078" w:name="_Toc181864665"/>
      <w:bookmarkStart w:id="1079" w:name="_Toc182263111"/>
      <w:bookmarkStart w:id="1080" w:name="_Toc182264014"/>
      <w:bookmarkStart w:id="1081" w:name="_Toc184105504"/>
      <w:bookmarkStart w:id="1082" w:name="_Toc187221270"/>
      <w:bookmarkStart w:id="1083" w:name="_Toc187233463"/>
      <w:bookmarkStart w:id="1084" w:name="_Toc187233795"/>
      <w:bookmarkStart w:id="1085" w:name="_Toc187234083"/>
      <w:bookmarkStart w:id="1086" w:name="_Toc187234371"/>
      <w:bookmarkStart w:id="1087" w:name="_Toc187241816"/>
      <w:bookmarkStart w:id="1088" w:name="_Toc187245981"/>
      <w:bookmarkStart w:id="1089" w:name="_Toc187246574"/>
      <w:bookmarkStart w:id="1090" w:name="_Toc187247103"/>
      <w:bookmarkStart w:id="1091" w:name="_Toc181706863"/>
      <w:bookmarkStart w:id="1092" w:name="_Toc181782291"/>
      <w:bookmarkStart w:id="1093" w:name="_Toc181784045"/>
      <w:bookmarkStart w:id="1094" w:name="_Toc181784315"/>
      <w:bookmarkStart w:id="1095" w:name="_Toc181864666"/>
      <w:bookmarkStart w:id="1096" w:name="_Toc182263112"/>
      <w:bookmarkStart w:id="1097" w:name="_Toc182264015"/>
      <w:bookmarkStart w:id="1098" w:name="_Toc184105505"/>
      <w:bookmarkStart w:id="1099" w:name="_Toc187221271"/>
      <w:bookmarkStart w:id="1100" w:name="_Toc187233464"/>
      <w:bookmarkStart w:id="1101" w:name="_Toc187233796"/>
      <w:bookmarkStart w:id="1102" w:name="_Toc187234084"/>
      <w:bookmarkStart w:id="1103" w:name="_Toc187234372"/>
      <w:bookmarkStart w:id="1104" w:name="_Toc187241817"/>
      <w:bookmarkStart w:id="1105" w:name="_Toc187245982"/>
      <w:bookmarkStart w:id="1106" w:name="_Toc187246575"/>
      <w:bookmarkStart w:id="1107" w:name="_Toc187247104"/>
      <w:bookmarkStart w:id="1108" w:name="_Toc181706864"/>
      <w:bookmarkStart w:id="1109" w:name="_Toc181782292"/>
      <w:bookmarkStart w:id="1110" w:name="_Toc181784046"/>
      <w:bookmarkStart w:id="1111" w:name="_Toc181784316"/>
      <w:bookmarkStart w:id="1112" w:name="_Toc181864667"/>
      <w:bookmarkStart w:id="1113" w:name="_Toc182263113"/>
      <w:bookmarkStart w:id="1114" w:name="_Toc182264016"/>
      <w:bookmarkStart w:id="1115" w:name="_Toc184105506"/>
      <w:bookmarkStart w:id="1116" w:name="_Toc187221272"/>
      <w:bookmarkStart w:id="1117" w:name="_Toc187233465"/>
      <w:bookmarkStart w:id="1118" w:name="_Toc187233797"/>
      <w:bookmarkStart w:id="1119" w:name="_Toc187234085"/>
      <w:bookmarkStart w:id="1120" w:name="_Toc187234373"/>
      <w:bookmarkStart w:id="1121" w:name="_Toc187241818"/>
      <w:bookmarkStart w:id="1122" w:name="_Toc187245983"/>
      <w:bookmarkStart w:id="1123" w:name="_Toc187246576"/>
      <w:bookmarkStart w:id="1124" w:name="_Toc187247105"/>
      <w:bookmarkStart w:id="1125" w:name="_Toc181706865"/>
      <w:bookmarkStart w:id="1126" w:name="_Toc181782293"/>
      <w:bookmarkStart w:id="1127" w:name="_Toc181784047"/>
      <w:bookmarkStart w:id="1128" w:name="_Toc181784317"/>
      <w:bookmarkStart w:id="1129" w:name="_Toc181864668"/>
      <w:bookmarkStart w:id="1130" w:name="_Toc182263114"/>
      <w:bookmarkStart w:id="1131" w:name="_Toc182264017"/>
      <w:bookmarkStart w:id="1132" w:name="_Toc184105507"/>
      <w:bookmarkStart w:id="1133" w:name="_Toc187221273"/>
      <w:bookmarkStart w:id="1134" w:name="_Toc187233466"/>
      <w:bookmarkStart w:id="1135" w:name="_Toc187233798"/>
      <w:bookmarkStart w:id="1136" w:name="_Toc187234086"/>
      <w:bookmarkStart w:id="1137" w:name="_Toc187234374"/>
      <w:bookmarkStart w:id="1138" w:name="_Toc187241819"/>
      <w:bookmarkStart w:id="1139" w:name="_Toc187245984"/>
      <w:bookmarkStart w:id="1140" w:name="_Toc187246577"/>
      <w:bookmarkStart w:id="1141" w:name="_Toc187247106"/>
      <w:bookmarkStart w:id="1142" w:name="_Toc332367341"/>
      <w:bookmarkStart w:id="1143" w:name="_Toc345289299"/>
      <w:bookmarkStart w:id="1144" w:name="_Toc187411828"/>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r w:rsidRPr="00040C06">
        <w:lastRenderedPageBreak/>
        <w:t xml:space="preserve">Základné </w:t>
      </w:r>
      <w:r w:rsidR="008C3D41" w:rsidRPr="00040C06">
        <w:t>ú</w:t>
      </w:r>
      <w:r w:rsidRPr="00040C06">
        <w:t>daje o</w:t>
      </w:r>
      <w:r w:rsidR="001E0DE9" w:rsidRPr="00040C06">
        <w:t> </w:t>
      </w:r>
      <w:r w:rsidRPr="00040C06">
        <w:t>Stavenisku</w:t>
      </w:r>
      <w:bookmarkEnd w:id="268"/>
      <w:bookmarkEnd w:id="269"/>
      <w:bookmarkEnd w:id="270"/>
      <w:bookmarkEnd w:id="271"/>
      <w:bookmarkEnd w:id="272"/>
      <w:bookmarkEnd w:id="273"/>
      <w:bookmarkEnd w:id="1142"/>
      <w:bookmarkEnd w:id="1143"/>
      <w:bookmarkEnd w:id="1144"/>
    </w:p>
    <w:p w14:paraId="63079588" w14:textId="7315C189" w:rsidR="001E0DE9" w:rsidRPr="00040C06" w:rsidRDefault="00A939CF" w:rsidP="001E0DE9">
      <w:r w:rsidRPr="00040C06">
        <w:tab/>
      </w:r>
      <w:r w:rsidR="001E0DE9" w:rsidRPr="00040C06">
        <w:t>Zhotoviteľ je zodpovedný za interpretáciu a použitie všetkých poskytnutých údajov a ostatných verejne dostupných informácií. Zhotoviteľ je povinný sa dôkladne oboznámiť s celou trasou električkovej trate, príslušnými objektmi staveniska, ich stavom a možnosťami prístupu.</w:t>
      </w:r>
    </w:p>
    <w:p w14:paraId="509E5D04" w14:textId="1F830B92" w:rsidR="00E3363A" w:rsidRPr="00040C06" w:rsidRDefault="00A939CF" w:rsidP="00001C66">
      <w:r w:rsidRPr="00040C06">
        <w:tab/>
      </w:r>
      <w:r w:rsidR="001E0DE9" w:rsidRPr="00040C06">
        <w:t>Má sa za to, že v rozsahu, v akom to bolo prakticky možné, Zhotoviteľ získal všetky potrebné informácie ohľadne miestnych klimatických, geologických a hydrologických podmienok, topografických informácií a ich vhodnosti pre ním navrhované spôsoby výstavby.</w:t>
      </w:r>
    </w:p>
    <w:p w14:paraId="21D53AB4" w14:textId="19E53D47" w:rsidR="00AB5674" w:rsidRPr="00040C06" w:rsidRDefault="00753CA0" w:rsidP="005C3CB9">
      <w:pPr>
        <w:pStyle w:val="Nadpis3"/>
      </w:pPr>
      <w:bookmarkStart w:id="1145" w:name="_Toc181864670"/>
      <w:bookmarkStart w:id="1146" w:name="_Toc182263116"/>
      <w:bookmarkStart w:id="1147" w:name="_Toc182264019"/>
      <w:bookmarkStart w:id="1148" w:name="_Toc184105509"/>
      <w:bookmarkStart w:id="1149" w:name="_Toc187221275"/>
      <w:bookmarkStart w:id="1150" w:name="_Toc187233468"/>
      <w:bookmarkStart w:id="1151" w:name="_Toc187233800"/>
      <w:bookmarkStart w:id="1152" w:name="_Toc187234088"/>
      <w:bookmarkStart w:id="1153" w:name="_Toc187234376"/>
      <w:bookmarkStart w:id="1154" w:name="_Toc187241821"/>
      <w:bookmarkStart w:id="1155" w:name="_Toc187245986"/>
      <w:bookmarkStart w:id="1156" w:name="_Toc187246579"/>
      <w:bookmarkStart w:id="1157" w:name="_Toc187247108"/>
      <w:bookmarkStart w:id="1158" w:name="_Toc181706867"/>
      <w:bookmarkStart w:id="1159" w:name="_Toc181782295"/>
      <w:bookmarkStart w:id="1160" w:name="_Toc181784049"/>
      <w:bookmarkStart w:id="1161" w:name="_Toc181784319"/>
      <w:bookmarkStart w:id="1162" w:name="_Toc181864671"/>
      <w:bookmarkStart w:id="1163" w:name="_Toc182263117"/>
      <w:bookmarkStart w:id="1164" w:name="_Toc182264020"/>
      <w:bookmarkStart w:id="1165" w:name="_Toc184105510"/>
      <w:bookmarkStart w:id="1166" w:name="_Toc187221276"/>
      <w:bookmarkStart w:id="1167" w:name="_Toc187233469"/>
      <w:bookmarkStart w:id="1168" w:name="_Toc187233801"/>
      <w:bookmarkStart w:id="1169" w:name="_Toc187234089"/>
      <w:bookmarkStart w:id="1170" w:name="_Toc187234377"/>
      <w:bookmarkStart w:id="1171" w:name="_Toc187241822"/>
      <w:bookmarkStart w:id="1172" w:name="_Toc187245987"/>
      <w:bookmarkStart w:id="1173" w:name="_Toc187246580"/>
      <w:bookmarkStart w:id="1174" w:name="_Toc187247109"/>
      <w:bookmarkStart w:id="1175" w:name="_Toc292803099"/>
      <w:bookmarkStart w:id="1176" w:name="_Toc332367342"/>
      <w:bookmarkStart w:id="1177" w:name="_Toc345289300"/>
      <w:bookmarkStart w:id="1178" w:name="_Toc187411829"/>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r w:rsidRPr="00040C06">
        <w:t>Lokalita</w:t>
      </w:r>
      <w:bookmarkEnd w:id="1175"/>
      <w:bookmarkEnd w:id="1176"/>
      <w:bookmarkEnd w:id="1177"/>
      <w:bookmarkEnd w:id="1178"/>
      <w:r w:rsidR="00AB5674" w:rsidRPr="00040C06">
        <w:t xml:space="preserve"> </w:t>
      </w:r>
    </w:p>
    <w:p w14:paraId="0C39D2BA" w14:textId="06E98BA6" w:rsidR="00753CA0" w:rsidRPr="00040C06" w:rsidRDefault="00A939CF" w:rsidP="00685D7C">
      <w:r w:rsidRPr="00040C06">
        <w:tab/>
      </w:r>
      <w:r w:rsidR="00AB5674" w:rsidRPr="00040C06">
        <w:t xml:space="preserve">Katastrálne územie </w:t>
      </w:r>
      <w:r w:rsidR="009A4294" w:rsidRPr="00040C06">
        <w:t xml:space="preserve">Staré </w:t>
      </w:r>
      <w:r w:rsidR="00715A91" w:rsidRPr="00040C06">
        <w:t>M</w:t>
      </w:r>
      <w:r w:rsidR="009A4294" w:rsidRPr="00040C06">
        <w:t>esto</w:t>
      </w:r>
      <w:r w:rsidR="00010489" w:rsidRPr="00040C06">
        <w:t xml:space="preserve">, Nové </w:t>
      </w:r>
      <w:r w:rsidR="00715A91" w:rsidRPr="00040C06">
        <w:t>M</w:t>
      </w:r>
      <w:r w:rsidR="00010489" w:rsidRPr="00040C06">
        <w:t>esto, Nivy a Ružinov</w:t>
      </w:r>
      <w:r w:rsidR="00AB5674" w:rsidRPr="00040C06">
        <w:t>.</w:t>
      </w:r>
    </w:p>
    <w:p w14:paraId="2155DA0D" w14:textId="17F71F4E" w:rsidR="00616447" w:rsidRPr="00040C06" w:rsidRDefault="00616447" w:rsidP="005C3CB9">
      <w:pPr>
        <w:pStyle w:val="Nadpis3"/>
      </w:pPr>
      <w:bookmarkStart w:id="1179" w:name="_Toc333912032"/>
      <w:bookmarkStart w:id="1180" w:name="_Toc345289301"/>
      <w:bookmarkStart w:id="1181" w:name="_Toc187411830"/>
      <w:r w:rsidRPr="00040C06">
        <w:t>Klimatické, geologické a hydrogeologické podmienky</w:t>
      </w:r>
      <w:bookmarkEnd w:id="1179"/>
      <w:bookmarkEnd w:id="1180"/>
      <w:r w:rsidR="006010F4" w:rsidRPr="00040C06">
        <w:t>, geodetické zameranie a ostatné prieskumy</w:t>
      </w:r>
      <w:bookmarkEnd w:id="1181"/>
    </w:p>
    <w:p w14:paraId="4201CCC3" w14:textId="4A7018BB" w:rsidR="008E54A0" w:rsidRPr="00040C06" w:rsidRDefault="00A939CF" w:rsidP="008E54A0">
      <w:pPr>
        <w:rPr>
          <w:b/>
          <w:bCs/>
        </w:rPr>
      </w:pPr>
      <w:bookmarkStart w:id="1182" w:name="_Toc55822852"/>
      <w:r w:rsidRPr="00040C06">
        <w:tab/>
      </w:r>
      <w:r w:rsidR="008E54A0" w:rsidRPr="00040C06">
        <w:t xml:space="preserve">Klimatické, geologické, hydrogeologické a topografické informácie a podklady sú obsiahnuté vo Zväzku 5 </w:t>
      </w:r>
      <w:r w:rsidR="005878A0" w:rsidRPr="00040C06">
        <w:t>Súťažných podkladov</w:t>
      </w:r>
      <w:r w:rsidR="008E54A0" w:rsidRPr="00040C06">
        <w:t>.</w:t>
      </w:r>
      <w:bookmarkEnd w:id="1182"/>
    </w:p>
    <w:p w14:paraId="5BB8EB73" w14:textId="7DFFDB14" w:rsidR="00C950D3" w:rsidRPr="00040C06" w:rsidRDefault="00522CBC" w:rsidP="00AB5674">
      <w:bookmarkStart w:id="1183" w:name="_Toc55822853"/>
      <w:r w:rsidRPr="00C34D88">
        <w:tab/>
      </w:r>
      <w:bookmarkStart w:id="1184" w:name="_Toc55822855"/>
      <w:bookmarkEnd w:id="1183"/>
      <w:r w:rsidR="008E54A0" w:rsidRPr="00040C06">
        <w:t xml:space="preserve">Pokiaľ projektové riešenie Zhotoviteľa bude odlišné od poskytnutej schválenej projektovej dokumentácie, </w:t>
      </w:r>
      <w:r w:rsidR="00730593" w:rsidRPr="00040C06">
        <w:t xml:space="preserve">Zhotoviteľ </w:t>
      </w:r>
      <w:r w:rsidR="008E54A0" w:rsidRPr="00040C06">
        <w:t>bude znášať všetky riziká vrátane všetkých nákladov vyplývajúcich z prípadnej zmeny geologických a hydrogeologických podmienok.</w:t>
      </w:r>
      <w:bookmarkStart w:id="1185" w:name="_Toc292803101"/>
      <w:bookmarkEnd w:id="1184"/>
    </w:p>
    <w:p w14:paraId="53646BAB" w14:textId="0D0704C5" w:rsidR="00753CA0" w:rsidRPr="00040C06" w:rsidRDefault="00EC0ED5" w:rsidP="005C3CB9">
      <w:pPr>
        <w:pStyle w:val="Nadpis3"/>
      </w:pPr>
      <w:bookmarkStart w:id="1186" w:name="_Toc332367344"/>
      <w:bookmarkStart w:id="1187" w:name="_Toc345289302"/>
      <w:bookmarkStart w:id="1188" w:name="_Toc187411831"/>
      <w:r w:rsidRPr="00040C06">
        <w:t>Stavenisko</w:t>
      </w:r>
      <w:bookmarkEnd w:id="1185"/>
      <w:bookmarkEnd w:id="1186"/>
      <w:bookmarkEnd w:id="1187"/>
      <w:bookmarkEnd w:id="1188"/>
    </w:p>
    <w:p w14:paraId="211428D1" w14:textId="270A6B63" w:rsidR="005C7150" w:rsidRDefault="005D4565" w:rsidP="00E07722">
      <w:bookmarkStart w:id="1189" w:name="_Toc292803102"/>
      <w:r w:rsidRPr="00040C06">
        <w:tab/>
        <w:t>Rozsah staveniska je definovaný v</w:t>
      </w:r>
      <w:r w:rsidR="0092516C" w:rsidRPr="00040C06">
        <w:t xml:space="preserve"> </w:t>
      </w:r>
      <w:r w:rsidRPr="00040C06">
        <w:t>„</w:t>
      </w:r>
      <w:r w:rsidR="004F0CA2" w:rsidRPr="00040C06">
        <w:fldChar w:fldCharType="begin"/>
      </w:r>
      <w:r w:rsidR="004F0CA2" w:rsidRPr="00040C06">
        <w:instrText xml:space="preserve"> REF _Ref181882411 \r \h </w:instrText>
      </w:r>
      <w:r w:rsidR="00F70CF9">
        <w:instrText xml:space="preserve"> \* MERGEFORMAT </w:instrText>
      </w:r>
      <w:r w:rsidR="004F0CA2" w:rsidRPr="00040C06">
        <w:fldChar w:fldCharType="separate"/>
      </w:r>
      <w:r w:rsidR="0094408A">
        <w:t>1.5.1</w:t>
      </w:r>
      <w:r w:rsidR="004F0CA2" w:rsidRPr="00040C06">
        <w:fldChar w:fldCharType="end"/>
      </w:r>
      <w:r w:rsidRPr="00040C06">
        <w:t>“, ktor</w:t>
      </w:r>
      <w:r w:rsidR="00837A4D" w:rsidRPr="00040C06">
        <w:t>á</w:t>
      </w:r>
      <w:r w:rsidRPr="00040C06">
        <w:t xml:space="preserve"> upresňuje rozsah výstavby jednotlivých objektov. </w:t>
      </w:r>
    </w:p>
    <w:p w14:paraId="1D366056" w14:textId="4968BD67" w:rsidR="00A013C1" w:rsidRPr="00040C06" w:rsidRDefault="00F31CE0" w:rsidP="00E07722">
      <w:r w:rsidRPr="00040C06">
        <w:tab/>
      </w:r>
      <w:r w:rsidR="00C950D3" w:rsidRPr="00040C06">
        <w:t>Na všetky pozemky Staveniska je zabezpečený prístup.</w:t>
      </w:r>
    </w:p>
    <w:p w14:paraId="21BED29C" w14:textId="3589BDE0" w:rsidR="00C20DA0" w:rsidRPr="00040C06" w:rsidRDefault="00F31CE0" w:rsidP="00E07722">
      <w:r w:rsidRPr="00C34D88">
        <w:tab/>
      </w:r>
      <w:r w:rsidR="001209B3" w:rsidRPr="00C34D88">
        <w:t xml:space="preserve">Zhotoviteľ je povinný zabezpečiť priestory pre zariadenie Staveniska a stavebné dvory v súlade s </w:t>
      </w:r>
      <w:proofErr w:type="spellStart"/>
      <w:r w:rsidR="008C5E90" w:rsidRPr="00040C06">
        <w:t>podčl</w:t>
      </w:r>
      <w:proofErr w:type="spellEnd"/>
      <w:r w:rsidR="008C5E90" w:rsidRPr="00040C06">
        <w:t xml:space="preserve">. </w:t>
      </w:r>
      <w:r w:rsidR="008C5E90" w:rsidRPr="00C76FC9">
        <w:t>4.13</w:t>
      </w:r>
      <w:r w:rsidR="008C5E90" w:rsidRPr="007F40D6">
        <w:t xml:space="preserve"> „Prístupové práva a prostriedky Zhotoviteľa“</w:t>
      </w:r>
      <w:r w:rsidR="008C5E90" w:rsidRPr="00C34D88">
        <w:t xml:space="preserve"> </w:t>
      </w:r>
      <w:r w:rsidR="008C5E90" w:rsidRPr="00C34D88">
        <w:rPr>
          <w:i/>
          <w:iCs/>
        </w:rPr>
        <w:t>FIDIC VZP</w:t>
      </w:r>
      <w:r w:rsidR="001209B3" w:rsidRPr="00C34D88">
        <w:t>.</w:t>
      </w:r>
    </w:p>
    <w:p w14:paraId="30A25EC0" w14:textId="614EB120" w:rsidR="00753CA0" w:rsidRPr="00040C06" w:rsidRDefault="00753CA0" w:rsidP="005C3CB9">
      <w:pPr>
        <w:pStyle w:val="Nadpis3"/>
      </w:pPr>
      <w:bookmarkStart w:id="1190" w:name="_Toc182264024"/>
      <w:bookmarkStart w:id="1191" w:name="_Toc184105514"/>
      <w:bookmarkStart w:id="1192" w:name="_Toc187221280"/>
      <w:bookmarkStart w:id="1193" w:name="_Toc187233473"/>
      <w:bookmarkStart w:id="1194" w:name="_Toc187233805"/>
      <w:bookmarkStart w:id="1195" w:name="_Toc187234093"/>
      <w:bookmarkStart w:id="1196" w:name="_Toc187234381"/>
      <w:bookmarkStart w:id="1197" w:name="_Toc187241826"/>
      <w:bookmarkStart w:id="1198" w:name="_Toc187245991"/>
      <w:bookmarkStart w:id="1199" w:name="_Toc187246584"/>
      <w:bookmarkStart w:id="1200" w:name="_Toc187247113"/>
      <w:bookmarkStart w:id="1201" w:name="_Toc332367345"/>
      <w:bookmarkStart w:id="1202" w:name="_Toc345289303"/>
      <w:bookmarkStart w:id="1203" w:name="_Toc187411832"/>
      <w:bookmarkEnd w:id="1190"/>
      <w:bookmarkEnd w:id="1191"/>
      <w:bookmarkEnd w:id="1192"/>
      <w:bookmarkEnd w:id="1193"/>
      <w:bookmarkEnd w:id="1194"/>
      <w:bookmarkEnd w:id="1195"/>
      <w:bookmarkEnd w:id="1196"/>
      <w:bookmarkEnd w:id="1197"/>
      <w:bookmarkEnd w:id="1198"/>
      <w:bookmarkEnd w:id="1199"/>
      <w:bookmarkEnd w:id="1200"/>
      <w:r w:rsidRPr="00040C06">
        <w:t>Postup pri odovzdaní a prebraní Staveniska</w:t>
      </w:r>
      <w:bookmarkEnd w:id="1189"/>
      <w:bookmarkEnd w:id="1201"/>
      <w:bookmarkEnd w:id="1202"/>
      <w:bookmarkEnd w:id="1203"/>
    </w:p>
    <w:p w14:paraId="1479F482" w14:textId="08D7A446" w:rsidR="0086012A" w:rsidRPr="00040C06" w:rsidRDefault="00F31CE0" w:rsidP="00C26E72">
      <w:r w:rsidRPr="00040C06">
        <w:tab/>
      </w:r>
      <w:r w:rsidR="00753CA0" w:rsidRPr="00040C06">
        <w:t xml:space="preserve">Objednávateľ odovzdá </w:t>
      </w:r>
      <w:r w:rsidR="00EC0ED5" w:rsidRPr="00040C06">
        <w:t>Stavenisko</w:t>
      </w:r>
      <w:r w:rsidR="00753CA0" w:rsidRPr="00040C06">
        <w:t xml:space="preserve"> </w:t>
      </w:r>
      <w:r w:rsidR="00EC0ED5" w:rsidRPr="00040C06">
        <w:t>Zhotoviteľ</w:t>
      </w:r>
      <w:r w:rsidR="00753CA0" w:rsidRPr="00040C06">
        <w:t>ovi v zmysle ustanovení podmienok Zmluvy Zápisnicou o odovzdaní a prebratí Stavenisk</w:t>
      </w:r>
      <w:r w:rsidR="00CA5FCA" w:rsidRPr="00040C06">
        <w:t>a</w:t>
      </w:r>
      <w:r w:rsidR="0069239A" w:rsidRPr="00040C06">
        <w:t>.</w:t>
      </w:r>
      <w:r w:rsidR="00753CA0" w:rsidRPr="00040C06">
        <w:t xml:space="preserve"> </w:t>
      </w:r>
      <w:r w:rsidR="00C26E72" w:rsidRPr="00040C06">
        <w:t>Fyzické odovzdávanie, resp. preberanie Staveniska vykonajú zodpovední zamestnanci Objednávateľa a Zhotoviteľa a Stavebného dozor</w:t>
      </w:r>
      <w:r w:rsidR="00B54EDD" w:rsidRPr="00C34D88">
        <w:t>u</w:t>
      </w:r>
      <w:r w:rsidR="00C26E72" w:rsidRPr="00040C06">
        <w:t xml:space="preserve"> vo vopred dohodnutom termíne Zápisnicou o odovzdaní a prevzatí Staveniska.</w:t>
      </w:r>
    </w:p>
    <w:p w14:paraId="535FD5D6" w14:textId="5825C7A7" w:rsidR="00753CA0" w:rsidRPr="00040C06" w:rsidRDefault="00C26E72" w:rsidP="00BC5D46">
      <w:r w:rsidRPr="00040C06">
        <w:t xml:space="preserve"> </w:t>
      </w:r>
      <w:r w:rsidR="00F31CE0" w:rsidRPr="00040C06">
        <w:tab/>
      </w:r>
      <w:r w:rsidR="00753CA0" w:rsidRPr="00040C06">
        <w:t xml:space="preserve">Objednávateľ bude odovzdávať jednotlivé časti Staveniska </w:t>
      </w:r>
      <w:r w:rsidR="00EC0ED5" w:rsidRPr="00040C06">
        <w:t>Zhotoviteľ</w:t>
      </w:r>
      <w:r w:rsidR="00753CA0" w:rsidRPr="00040C06">
        <w:t xml:space="preserve">ovi na základe Harmonogramu prác </w:t>
      </w:r>
      <w:r w:rsidR="00EC0ED5" w:rsidRPr="00040C06">
        <w:t>Zhotoviteľ</w:t>
      </w:r>
      <w:r w:rsidR="00753CA0" w:rsidRPr="00040C06">
        <w:t xml:space="preserve">a a po obdržaní písomnej žiadosti </w:t>
      </w:r>
      <w:r w:rsidR="00EC0ED5" w:rsidRPr="00040C06">
        <w:t>Zhotoviteľ</w:t>
      </w:r>
      <w:r w:rsidR="00753CA0" w:rsidRPr="00040C06">
        <w:t>a.</w:t>
      </w:r>
    </w:p>
    <w:p w14:paraId="49AF1ABF" w14:textId="75D7ACBD" w:rsidR="00C26E72" w:rsidRPr="00040C06" w:rsidRDefault="00F31CE0" w:rsidP="00BC5D46">
      <w:r w:rsidRPr="00040C06">
        <w:tab/>
      </w:r>
      <w:r w:rsidR="00753CA0" w:rsidRPr="00040C06">
        <w:t xml:space="preserve">Objednávateľ (prostredníctvom zodpovednej osoby) odovzdá preberacím protokolom </w:t>
      </w:r>
      <w:r w:rsidR="00EC0ED5" w:rsidRPr="00040C06">
        <w:t>Zhotoviteľ</w:t>
      </w:r>
      <w:r w:rsidR="00753CA0" w:rsidRPr="00040C06">
        <w:t xml:space="preserve">ovi </w:t>
      </w:r>
      <w:r w:rsidR="00B54251" w:rsidRPr="00040C06">
        <w:t>refer</w:t>
      </w:r>
      <w:r w:rsidR="000809BE" w:rsidRPr="00040C06">
        <w:t xml:space="preserve">enčné </w:t>
      </w:r>
      <w:r w:rsidR="00753CA0" w:rsidRPr="00040C06">
        <w:t>body vytyčovacej siete (</w:t>
      </w:r>
      <w:r w:rsidR="00753CA0" w:rsidRPr="00C34D88">
        <w:t>Zväzok 5</w:t>
      </w:r>
      <w:r w:rsidR="000C1AAB" w:rsidRPr="00C34D88">
        <w:t xml:space="preserve">, </w:t>
      </w:r>
      <w:r w:rsidR="00872E84" w:rsidRPr="00040C06">
        <w:t>Súťažných podkladov</w:t>
      </w:r>
      <w:r w:rsidR="00CE1989" w:rsidRPr="00040C06">
        <w:t>)</w:t>
      </w:r>
      <w:r w:rsidR="00D76639" w:rsidRPr="00040C06">
        <w:t xml:space="preserve">. </w:t>
      </w:r>
    </w:p>
    <w:p w14:paraId="458B30AC" w14:textId="72A9ED60" w:rsidR="00753CA0" w:rsidRPr="00040C06" w:rsidRDefault="008B18DB" w:rsidP="00BC5D46">
      <w:r w:rsidRPr="00040C06">
        <w:tab/>
      </w:r>
      <w:r w:rsidR="00753CA0" w:rsidRPr="00040C06">
        <w:t>Preberacím</w:t>
      </w:r>
      <w:r w:rsidR="003266FA" w:rsidRPr="00040C06">
        <w:t xml:space="preserve"> </w:t>
      </w:r>
      <w:r w:rsidR="00753CA0" w:rsidRPr="00040C06">
        <w:t xml:space="preserve">protokolom Objednávateľ odovzdá zástupcovi </w:t>
      </w:r>
      <w:r w:rsidR="00EC0ED5" w:rsidRPr="00040C06">
        <w:t>Zhotoviteľ</w:t>
      </w:r>
      <w:r w:rsidR="00753CA0" w:rsidRPr="00040C06">
        <w:t>a majetko</w:t>
      </w:r>
      <w:r w:rsidR="00030225" w:rsidRPr="00040C06">
        <w:t>vo</w:t>
      </w:r>
      <w:r w:rsidR="00753CA0" w:rsidRPr="00040C06">
        <w:t>právnu dokumentáciu (geometrické plány). </w:t>
      </w:r>
    </w:p>
    <w:p w14:paraId="07D71D71" w14:textId="03356FEC" w:rsidR="00E2479D" w:rsidRPr="00040C06" w:rsidRDefault="00F31CE0" w:rsidP="00BC5D46">
      <w:r w:rsidRPr="00040C06">
        <w:tab/>
      </w:r>
      <w:r w:rsidR="00753CA0" w:rsidRPr="00040C06">
        <w:t xml:space="preserve">Právo prístupu a dočasného užívania častí Staveniska na pozemkoch tretích osôb pre účely meračské, pre účely prieskumov, zabezpečenie monitoringov a činností vyplývajúcich z inžinierskych činností </w:t>
      </w:r>
      <w:r w:rsidR="00EC0ED5" w:rsidRPr="00040C06">
        <w:t>Zhotoviteľ</w:t>
      </w:r>
      <w:r w:rsidR="00753CA0" w:rsidRPr="00040C06">
        <w:t xml:space="preserve">a si zaistí </w:t>
      </w:r>
      <w:r w:rsidR="00EC0ED5" w:rsidRPr="00040C06">
        <w:t>Zhotoviteľ</w:t>
      </w:r>
      <w:r w:rsidR="00753CA0" w:rsidRPr="00040C06">
        <w:t>.</w:t>
      </w:r>
    </w:p>
    <w:p w14:paraId="62911B31" w14:textId="583D5813" w:rsidR="00E2479D" w:rsidRPr="00040C06" w:rsidRDefault="00E2479D" w:rsidP="00C950D3">
      <w:pPr>
        <w:pStyle w:val="Nadpis2"/>
      </w:pPr>
      <w:bookmarkStart w:id="1204" w:name="_Toc182263122"/>
      <w:bookmarkStart w:id="1205" w:name="_Toc182264026"/>
      <w:bookmarkStart w:id="1206" w:name="_Toc184105516"/>
      <w:bookmarkStart w:id="1207" w:name="_Toc187221282"/>
      <w:bookmarkStart w:id="1208" w:name="_Toc187233475"/>
      <w:bookmarkStart w:id="1209" w:name="_Toc187233807"/>
      <w:bookmarkStart w:id="1210" w:name="_Toc187234095"/>
      <w:bookmarkStart w:id="1211" w:name="_Toc187234383"/>
      <w:bookmarkStart w:id="1212" w:name="_Toc187241828"/>
      <w:bookmarkStart w:id="1213" w:name="_Toc187245993"/>
      <w:bookmarkStart w:id="1214" w:name="_Toc187246586"/>
      <w:bookmarkStart w:id="1215" w:name="_Toc187247115"/>
      <w:bookmarkStart w:id="1216" w:name="_Toc187411833"/>
      <w:bookmarkEnd w:id="1204"/>
      <w:bookmarkEnd w:id="1205"/>
      <w:bookmarkEnd w:id="1206"/>
      <w:bookmarkEnd w:id="1207"/>
      <w:bookmarkEnd w:id="1208"/>
      <w:bookmarkEnd w:id="1209"/>
      <w:bookmarkEnd w:id="1210"/>
      <w:bookmarkEnd w:id="1211"/>
      <w:bookmarkEnd w:id="1212"/>
      <w:bookmarkEnd w:id="1213"/>
      <w:bookmarkEnd w:id="1214"/>
      <w:bookmarkEnd w:id="1215"/>
      <w:r w:rsidRPr="00040C06">
        <w:t>Ostatné požiadavky objednávateľa</w:t>
      </w:r>
      <w:bookmarkEnd w:id="1216"/>
    </w:p>
    <w:p w14:paraId="25ED243A" w14:textId="7B2DCA0F" w:rsidR="004D1FB4" w:rsidRPr="00C34D88" w:rsidRDefault="004D1FB4" w:rsidP="004D1FB4">
      <w:pPr>
        <w:pStyle w:val="Odsekzoznamu"/>
        <w:numPr>
          <w:ilvl w:val="0"/>
          <w:numId w:val="125"/>
        </w:numPr>
        <w:rPr>
          <w:bCs/>
        </w:rPr>
      </w:pPr>
      <w:r w:rsidRPr="00C34D88">
        <w:rPr>
          <w:bCs/>
        </w:rPr>
        <w:t xml:space="preserve">V období zimnej údržby od 1.11. do 31.3. musia byť práce realizované tak, aby nedošlo k obmedzeniu premávky na </w:t>
      </w:r>
      <w:r w:rsidR="00B353E7" w:rsidRPr="00C34D88">
        <w:rPr>
          <w:bCs/>
        </w:rPr>
        <w:t>mestských komunikáci</w:t>
      </w:r>
      <w:r w:rsidR="009D02CF" w:rsidRPr="00C34D88">
        <w:rPr>
          <w:bCs/>
        </w:rPr>
        <w:t>á</w:t>
      </w:r>
      <w:r w:rsidR="00B353E7" w:rsidRPr="00C34D88">
        <w:rPr>
          <w:bCs/>
        </w:rPr>
        <w:t>ch v správe Hlavného</w:t>
      </w:r>
      <w:r w:rsidR="009D02CF" w:rsidRPr="00C34D88">
        <w:rPr>
          <w:bCs/>
        </w:rPr>
        <w:t xml:space="preserve"> mesta Bratislava</w:t>
      </w:r>
      <w:r w:rsidRPr="00C34D88">
        <w:rPr>
          <w:bCs/>
        </w:rPr>
        <w:t xml:space="preserve">. Všetky stavebné práce </w:t>
      </w:r>
      <w:r w:rsidR="003920F5" w:rsidRPr="00C34D88">
        <w:rPr>
          <w:bCs/>
        </w:rPr>
        <w:t xml:space="preserve">musia byť </w:t>
      </w:r>
      <w:r w:rsidRPr="00C34D88">
        <w:rPr>
          <w:bCs/>
        </w:rPr>
        <w:t>realizované vykon</w:t>
      </w:r>
      <w:r w:rsidR="003920F5" w:rsidRPr="00C34D88">
        <w:rPr>
          <w:bCs/>
        </w:rPr>
        <w:t>ávan</w:t>
      </w:r>
      <w:r w:rsidRPr="00C34D88">
        <w:rPr>
          <w:bCs/>
        </w:rPr>
        <w:t>é po ukončení zimnej údržby, resp. po dohode s</w:t>
      </w:r>
      <w:r w:rsidR="00AF6DB7" w:rsidRPr="00C34D88">
        <w:rPr>
          <w:bCs/>
        </w:rPr>
        <w:t>o správcom</w:t>
      </w:r>
      <w:r w:rsidRPr="00C34D88">
        <w:rPr>
          <w:bCs/>
        </w:rPr>
        <w:t>.</w:t>
      </w:r>
    </w:p>
    <w:p w14:paraId="159393AC" w14:textId="77777777" w:rsidR="004D1FB4" w:rsidRPr="00C34D88" w:rsidRDefault="004D1FB4" w:rsidP="004D1FB4">
      <w:pPr>
        <w:pStyle w:val="Odsekzoznamu"/>
        <w:numPr>
          <w:ilvl w:val="0"/>
          <w:numId w:val="125"/>
        </w:numPr>
        <w:rPr>
          <w:bCs/>
        </w:rPr>
      </w:pPr>
      <w:r w:rsidRPr="00C34D88">
        <w:rPr>
          <w:bCs/>
        </w:rPr>
        <w:t>Zhotoviteľ je povinný pred začatím realizácie prác vytýčiť dotknuté siete za účasti správcov a odsúhlasiť poskytnutú dokumentáciu so správcom.</w:t>
      </w:r>
    </w:p>
    <w:p w14:paraId="433A744B" w14:textId="75746689" w:rsidR="004D1FB4" w:rsidRPr="00C34D88" w:rsidRDefault="004D1FB4" w:rsidP="004D1FB4">
      <w:pPr>
        <w:pStyle w:val="Odsekzoznamu"/>
        <w:numPr>
          <w:ilvl w:val="0"/>
          <w:numId w:val="125"/>
        </w:numPr>
        <w:rPr>
          <w:bCs/>
        </w:rPr>
      </w:pPr>
      <w:r w:rsidRPr="00C34D88">
        <w:rPr>
          <w:bCs/>
        </w:rPr>
        <w:lastRenderedPageBreak/>
        <w:t>Objednávateľ požaduje, aby Zhotoviteľ v súvislosti s odovzdaním a prevzatím objektov ostatných správcov/vlastníkov zabezpečil</w:t>
      </w:r>
      <w:r w:rsidR="00BA6198" w:rsidRPr="00040C06">
        <w:rPr>
          <w:bCs/>
        </w:rPr>
        <w:t>,</w:t>
      </w:r>
      <w:r w:rsidRPr="00C34D88">
        <w:rPr>
          <w:bCs/>
        </w:rPr>
        <w:t xml:space="preserve">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 </w:t>
      </w:r>
    </w:p>
    <w:p w14:paraId="626A01F7" w14:textId="560336EA" w:rsidR="000968FC" w:rsidRPr="00C34D88" w:rsidRDefault="000968FC" w:rsidP="000968FC">
      <w:pPr>
        <w:pStyle w:val="Odsekzoznamu"/>
        <w:numPr>
          <w:ilvl w:val="0"/>
          <w:numId w:val="125"/>
        </w:numPr>
        <w:rPr>
          <w:bCs/>
        </w:rPr>
      </w:pPr>
      <w:r w:rsidRPr="00C34D88">
        <w:t>Zhotoviteľ musí rešpektovať požiadavky nadriadených orgánov PZ</w:t>
      </w:r>
      <w:r w:rsidR="00BA6198" w:rsidRPr="00040C06">
        <w:t xml:space="preserve"> </w:t>
      </w:r>
      <w:r w:rsidRPr="00C34D88">
        <w:t xml:space="preserve">SR, ktoré vzniknú počas výstavby a z týchto požiadaviek vyplývajúce </w:t>
      </w:r>
      <w:r w:rsidR="00827DA9" w:rsidRPr="00C34D88">
        <w:t>umiestnenie</w:t>
      </w:r>
      <w:r w:rsidRPr="00C34D88">
        <w:t xml:space="preserve"> </w:t>
      </w:r>
      <w:r w:rsidR="00827DA9" w:rsidRPr="00C34D88">
        <w:t xml:space="preserve">dočasného dopravného značenia </w:t>
      </w:r>
      <w:r w:rsidRPr="00C34D88">
        <w:t xml:space="preserve">a vodorovného </w:t>
      </w:r>
      <w:r w:rsidR="00827DA9" w:rsidRPr="00C34D88">
        <w:t>dopravného značenia</w:t>
      </w:r>
      <w:r w:rsidRPr="00C34D88">
        <w:t>. Zhotoviteľ bude tieto požiadavky rešpektovať v rámci ceny dotknutých stavebných objektov</w:t>
      </w:r>
      <w:r w:rsidR="00EA52D9" w:rsidRPr="00C34D88">
        <w:t>,</w:t>
      </w:r>
      <w:r w:rsidRPr="00C34D88">
        <w:t xml:space="preserve"> do ktorej si zahrnie všetky náklady spojené s obstaraním, postavením DZ a jeho presunmi so zohľadnením vlastného POV, s jeho údržbou ako i s odstránením DZ. </w:t>
      </w:r>
      <w:r w:rsidRPr="00C34D88">
        <w:rPr>
          <w:bCs/>
        </w:rPr>
        <w:t>Do ceny dopravného značenia si Zhotoviteľ zahrnie aj zabezpečenie všetkých potrebných projektov dopravného značenia vrátane získania potrebných povolení.</w:t>
      </w:r>
    </w:p>
    <w:p w14:paraId="02FE71E7" w14:textId="7D1B6976" w:rsidR="00C43618" w:rsidRPr="00C34D88" w:rsidRDefault="00C43618" w:rsidP="00C43618">
      <w:pPr>
        <w:pStyle w:val="Odsekzoznamu"/>
        <w:numPr>
          <w:ilvl w:val="0"/>
          <w:numId w:val="125"/>
        </w:numPr>
        <w:rPr>
          <w:bCs/>
        </w:rPr>
      </w:pPr>
      <w:r w:rsidRPr="00C34D88">
        <w:rPr>
          <w:bCs/>
        </w:rPr>
        <w:t>Objednávateľ požaduje, aby Zhotoviteľ rešpektoval všetky podmienky vyplývajúce z Rozhodnutia Okresného úradu Bratislava, odbor starostlivosti o životné prostredie, oddelenie štátnej správy vôd a vybraných zložiek životného prostredia. Predmetné rozhodnutie je uvedené vo Zväzku 5</w:t>
      </w:r>
      <w:r w:rsidR="00D92F6A" w:rsidRPr="00C34D88">
        <w:rPr>
          <w:bCs/>
        </w:rPr>
        <w:t xml:space="preserve"> Súťažných podkladov</w:t>
      </w:r>
      <w:r w:rsidRPr="00C34D88">
        <w:rPr>
          <w:bCs/>
        </w:rPr>
        <w:t>.</w:t>
      </w:r>
    </w:p>
    <w:p w14:paraId="59DBB264" w14:textId="77777777" w:rsidR="0046150F" w:rsidRPr="00435629" w:rsidRDefault="0046150F" w:rsidP="0046150F">
      <w:pPr>
        <w:pStyle w:val="Odsekzoznamu"/>
        <w:numPr>
          <w:ilvl w:val="0"/>
          <w:numId w:val="125"/>
        </w:numPr>
        <w:rPr>
          <w:bCs/>
        </w:rPr>
      </w:pPr>
      <w:r w:rsidRPr="00435629">
        <w:rPr>
          <w:bCs/>
        </w:rPr>
        <w:t>Počas výstavby je potrebné zabezpečiť ochranu všetkých stromov nachádzajúcich sa v tesnej blízkosti stavby, ktoré nie sú určené na výrub. Okolo kmeňa sa vyhotoví drevené debnenie, výkopy pri koreňoch sa budú kopať ručne a šetrne voči stromu, okolo koruny stromu je potrebné jazdiť vozidlami stavby tak, aby nedochádzalo k jej poškodeniu.</w:t>
      </w:r>
    </w:p>
    <w:p w14:paraId="2629685D" w14:textId="77777777" w:rsidR="0046150F" w:rsidRPr="00ED13B6" w:rsidRDefault="0046150F" w:rsidP="0046150F">
      <w:pPr>
        <w:pStyle w:val="Odsekzoznamu"/>
        <w:numPr>
          <w:ilvl w:val="0"/>
          <w:numId w:val="125"/>
        </w:numPr>
        <w:rPr>
          <w:bCs/>
        </w:rPr>
      </w:pPr>
      <w:r w:rsidRPr="00944F4A">
        <w:rPr>
          <w:bCs/>
        </w:rPr>
        <w:t xml:space="preserve">Pred výstavbou bude potrebné zlikvidovať stromy a kry rastúce špecifikované v inventarizácii a spoločenskom ohodnotení drevín aby sa vykonal najmä v období vegetačného pokoja predovšetkým od 1. októbra do konca februára v zmysle § 22 </w:t>
      </w:r>
      <w:proofErr w:type="spellStart"/>
      <w:r w:rsidRPr="00944F4A">
        <w:rPr>
          <w:bCs/>
        </w:rPr>
        <w:t>odst</w:t>
      </w:r>
      <w:proofErr w:type="spellEnd"/>
      <w:r w:rsidRPr="00944F4A">
        <w:rPr>
          <w:bCs/>
        </w:rPr>
        <w:t>. 11,  Vyhlášky MŽP SR č. 170/2021 Z. z. o ochrane prírody a krajiny v znení neskorších predpisov. Likvidácia porastov bude vykonaná podľa postupu a potrieb stavby na uvoľňovanie staveniska. Rozsah výrubov je uvedený v</w:t>
      </w:r>
      <w:r>
        <w:rPr>
          <w:bCs/>
        </w:rPr>
        <w:t>o </w:t>
      </w:r>
      <w:r w:rsidRPr="00ED13B6">
        <w:t>Zväzk</w:t>
      </w:r>
      <w:r>
        <w:t>u</w:t>
      </w:r>
      <w:r w:rsidRPr="00ED13B6">
        <w:t xml:space="preserve"> 5</w:t>
      </w:r>
      <w:r>
        <w:t xml:space="preserve"> </w:t>
      </w:r>
      <w:r w:rsidRPr="00040C06">
        <w:t>Súťažných podkladov</w:t>
      </w:r>
      <w:r>
        <w:t>.</w:t>
      </w:r>
    </w:p>
    <w:p w14:paraId="4069DFC1" w14:textId="4657288A" w:rsidR="00BF6DC3" w:rsidRPr="00C34D88" w:rsidRDefault="00C43618" w:rsidP="00BF6DC3">
      <w:pPr>
        <w:pStyle w:val="Odsekzoznamu"/>
        <w:numPr>
          <w:ilvl w:val="0"/>
          <w:numId w:val="125"/>
        </w:numPr>
        <w:rPr>
          <w:bCs/>
        </w:rPr>
      </w:pPr>
      <w:r w:rsidRPr="00C34D88">
        <w:rPr>
          <w:bCs/>
          <w:szCs w:val="19"/>
        </w:rPr>
        <w:t>Zhotoviteľ si zahrnie do svojej ponuky náklady na manipuláciu ako aj výrub drevnej hmoty</w:t>
      </w:r>
      <w:r w:rsidRPr="00C34D88">
        <w:rPr>
          <w:b/>
          <w:szCs w:val="19"/>
        </w:rPr>
        <w:t xml:space="preserve">. </w:t>
      </w:r>
      <w:r w:rsidRPr="00C34D88">
        <w:rPr>
          <w:color w:val="000000"/>
        </w:rPr>
        <w:t>Zhotoviteľ si do svojej ceny zahrnie manipuláciu s vyrúbanou drevinou a všetky náklady s tým súvisiace</w:t>
      </w:r>
      <w:r w:rsidR="00655040" w:rsidRPr="00040C06">
        <w:rPr>
          <w:color w:val="000000"/>
        </w:rPr>
        <w:t xml:space="preserve"> </w:t>
      </w:r>
      <w:r w:rsidRPr="00C34D88">
        <w:rPr>
          <w:color w:val="000000"/>
        </w:rPr>
        <w:t>(stráženie, premiestnenie, skládkovanie a pod.)</w:t>
      </w:r>
      <w:r w:rsidR="00777180">
        <w:rPr>
          <w:color w:val="000000"/>
        </w:rPr>
        <w:t>.</w:t>
      </w:r>
    </w:p>
    <w:p w14:paraId="05F5DE4E" w14:textId="346D9450" w:rsidR="00C43618" w:rsidRPr="00C34D88" w:rsidRDefault="00C43618" w:rsidP="00C43618">
      <w:pPr>
        <w:pStyle w:val="Odsekzoznamu"/>
        <w:numPr>
          <w:ilvl w:val="0"/>
          <w:numId w:val="125"/>
        </w:numPr>
        <w:rPr>
          <w:szCs w:val="19"/>
        </w:rPr>
      </w:pPr>
      <w:r w:rsidRPr="00C34D88">
        <w:rPr>
          <w:rFonts w:eastAsia="Arial"/>
        </w:rPr>
        <w:t>Drevnú hmotu</w:t>
      </w:r>
      <w:r w:rsidR="00D335EA" w:rsidRPr="00C34D88">
        <w:rPr>
          <w:rFonts w:eastAsia="Arial"/>
        </w:rPr>
        <w:t xml:space="preserve"> </w:t>
      </w:r>
      <w:r w:rsidRPr="00C34D88">
        <w:rPr>
          <w:rFonts w:eastAsia="Arial"/>
        </w:rPr>
        <w:t xml:space="preserve">(konáre, pne, kroviny) </w:t>
      </w:r>
      <w:proofErr w:type="spellStart"/>
      <w:r w:rsidRPr="00C34D88">
        <w:rPr>
          <w:rFonts w:eastAsia="Arial"/>
        </w:rPr>
        <w:t>zoštiepkuje</w:t>
      </w:r>
      <w:proofErr w:type="spellEnd"/>
      <w:r w:rsidRPr="00C34D88">
        <w:rPr>
          <w:rFonts w:eastAsia="Arial"/>
        </w:rPr>
        <w:t xml:space="preserve"> a môže použiť v rámci objektov vegetačných a sadových úprav. S časťami stromov napr. korene, ktoré nebude možné využiť bude Zhotoviteľ postupovať v zmysle zákona o odpadoch.</w:t>
      </w:r>
    </w:p>
    <w:p w14:paraId="747427EB" w14:textId="63B93DBA" w:rsidR="00827428" w:rsidRPr="00C34D88" w:rsidRDefault="00827428" w:rsidP="00827428">
      <w:pPr>
        <w:pStyle w:val="Odsekzoznamu"/>
        <w:numPr>
          <w:ilvl w:val="0"/>
          <w:numId w:val="125"/>
        </w:numPr>
      </w:pPr>
      <w:r w:rsidRPr="00C34D88">
        <w:rPr>
          <w:lang w:eastAsia="sk-SK"/>
        </w:rPr>
        <w:t xml:space="preserve">Odpady z demolácii zahrnúť do cenovej ponuky </w:t>
      </w:r>
      <w:r w:rsidR="002241E7" w:rsidRPr="00C76FC9">
        <w:rPr>
          <w:lang w:eastAsia="sk-SK"/>
        </w:rPr>
        <w:t>(</w:t>
      </w:r>
      <w:r w:rsidRPr="00C34D88">
        <w:rPr>
          <w:lang w:eastAsia="sk-SK"/>
        </w:rPr>
        <w:t>ak také budú</w:t>
      </w:r>
      <w:r w:rsidR="002241E7" w:rsidRPr="00C34D88">
        <w:rPr>
          <w:lang w:eastAsia="sk-SK"/>
        </w:rPr>
        <w:t xml:space="preserve">) a </w:t>
      </w:r>
      <w:proofErr w:type="spellStart"/>
      <w:r w:rsidRPr="00C34D88">
        <w:rPr>
          <w:lang w:eastAsia="sk-SK"/>
        </w:rPr>
        <w:t>naceniť</w:t>
      </w:r>
      <w:proofErr w:type="spellEnd"/>
      <w:r w:rsidRPr="00C34D88">
        <w:rPr>
          <w:lang w:eastAsia="sk-SK"/>
        </w:rPr>
        <w:t xml:space="preserve"> v</w:t>
      </w:r>
      <w:r w:rsidR="00E97B7F" w:rsidRPr="00040C06">
        <w:rPr>
          <w:lang w:eastAsia="sk-SK"/>
        </w:rPr>
        <w:t> </w:t>
      </w:r>
      <w:r w:rsidRPr="00C34D88">
        <w:rPr>
          <w:lang w:eastAsia="sk-SK"/>
        </w:rPr>
        <w:t>položk</w:t>
      </w:r>
      <w:r w:rsidR="00EC7997" w:rsidRPr="00C34D88">
        <w:rPr>
          <w:lang w:eastAsia="sk-SK"/>
        </w:rPr>
        <w:t>ách</w:t>
      </w:r>
      <w:r w:rsidR="00E97B7F" w:rsidRPr="00040C06">
        <w:rPr>
          <w:lang w:eastAsia="sk-SK"/>
        </w:rPr>
        <w:t xml:space="preserve"> predmetného</w:t>
      </w:r>
      <w:r w:rsidR="00EC7997" w:rsidRPr="00C34D88">
        <w:rPr>
          <w:lang w:eastAsia="sk-SK"/>
        </w:rPr>
        <w:t xml:space="preserve"> SO</w:t>
      </w:r>
      <w:r w:rsidRPr="00C34D88">
        <w:rPr>
          <w:lang w:eastAsia="sk-SK"/>
        </w:rPr>
        <w:t>. Zhotoviteľ si do svojej cenovej ponuky zhrnie náklady na likvidáciu odpadov z demolovaných objektov. V prípade, že pri demolácií objektov budú zistené nové skutočnosti, alebo identifikované rozdiely napr. väčší rozsah (skryté konštrukcie, nebezpečný odpad, žumpy...), oproti podkladom uvedených DSP a SP, platba bude podľa skutočne preukázaných nákladov (na základe vážnych lístkov skládky).</w:t>
      </w:r>
    </w:p>
    <w:p w14:paraId="5B1D8C8E" w14:textId="03F0DF7D" w:rsidR="005B2843" w:rsidRPr="00C34D88" w:rsidRDefault="00827428" w:rsidP="005B2843">
      <w:pPr>
        <w:pStyle w:val="Odsekzoznamu"/>
        <w:numPr>
          <w:ilvl w:val="0"/>
          <w:numId w:val="125"/>
        </w:numPr>
        <w:rPr>
          <w:b/>
        </w:rPr>
      </w:pPr>
      <w:r w:rsidRPr="00C34D88">
        <w:t xml:space="preserve">Zhotoviteľ zabezpečí </w:t>
      </w:r>
      <w:r w:rsidRPr="00C34D88">
        <w:rPr>
          <w:lang w:eastAsia="sk-SK"/>
        </w:rPr>
        <w:t>inventarizáciu</w:t>
      </w:r>
      <w:r w:rsidRPr="00C34D88">
        <w:t xml:space="preserve"> a odstránenie reklamných zariadení v trvalom a dočasnom zábere stavby vrátane zabezpečenia inžinierskej činnosti v súvislosti so zabezpečením povolení na ich odstránenie. Uvedené zohľadní vo svojej cenovej ponuke. </w:t>
      </w:r>
    </w:p>
    <w:p w14:paraId="09755842" w14:textId="77777777" w:rsidR="0046150F" w:rsidRDefault="00BF6DC3">
      <w:pPr>
        <w:pStyle w:val="Odsekzoznamu"/>
        <w:numPr>
          <w:ilvl w:val="0"/>
          <w:numId w:val="125"/>
        </w:numPr>
        <w:rPr>
          <w:bCs/>
        </w:rPr>
      </w:pPr>
      <w:r w:rsidRPr="00C34D88">
        <w:rPr>
          <w:bCs/>
        </w:rPr>
        <w:t xml:space="preserve">V priestore staveniska sú evidované ochranné pásma inžinierskych sietí a železničnej trate ŽSR, ochranné pásma vodných zdrojov. Podmienky dodržiavania uvedených ochranných pásiem sú zrejmé z príslušných zákonných predpisov a noriem. </w:t>
      </w:r>
    </w:p>
    <w:p w14:paraId="610B107E" w14:textId="77777777" w:rsidR="00787C49" w:rsidRPr="00040C06" w:rsidRDefault="00787C49" w:rsidP="00787C49">
      <w:pPr>
        <w:pStyle w:val="Nadpis1"/>
      </w:pPr>
      <w:bookmarkStart w:id="1217" w:name="_Toc187221284"/>
      <w:bookmarkStart w:id="1218" w:name="_Toc187233477"/>
      <w:bookmarkStart w:id="1219" w:name="_Toc187233809"/>
      <w:bookmarkStart w:id="1220" w:name="_Toc187234097"/>
      <w:bookmarkStart w:id="1221" w:name="_Toc187234385"/>
      <w:bookmarkStart w:id="1222" w:name="_Toc187241830"/>
      <w:bookmarkStart w:id="1223" w:name="_Toc187245995"/>
      <w:bookmarkStart w:id="1224" w:name="_Toc187246588"/>
      <w:bookmarkStart w:id="1225" w:name="_Toc187247117"/>
      <w:bookmarkStart w:id="1226" w:name="_Toc179884614"/>
      <w:bookmarkStart w:id="1227" w:name="_Toc180132872"/>
      <w:bookmarkStart w:id="1228" w:name="_Toc180486742"/>
      <w:bookmarkStart w:id="1229" w:name="_Toc181706873"/>
      <w:bookmarkStart w:id="1230" w:name="_Toc181782301"/>
      <w:bookmarkStart w:id="1231" w:name="_Toc181784055"/>
      <w:bookmarkStart w:id="1232" w:name="_Toc181784325"/>
      <w:bookmarkStart w:id="1233" w:name="_Toc181864677"/>
      <w:bookmarkStart w:id="1234" w:name="_Toc182263124"/>
      <w:bookmarkStart w:id="1235" w:name="_Toc182264028"/>
      <w:bookmarkStart w:id="1236" w:name="_Toc184105518"/>
      <w:bookmarkStart w:id="1237" w:name="_Toc187221285"/>
      <w:bookmarkStart w:id="1238" w:name="_Toc187233478"/>
      <w:bookmarkStart w:id="1239" w:name="_Toc187233810"/>
      <w:bookmarkStart w:id="1240" w:name="_Toc187234098"/>
      <w:bookmarkStart w:id="1241" w:name="_Toc187234386"/>
      <w:bookmarkStart w:id="1242" w:name="_Toc187241831"/>
      <w:bookmarkStart w:id="1243" w:name="_Toc187245996"/>
      <w:bookmarkStart w:id="1244" w:name="_Toc187246589"/>
      <w:bookmarkStart w:id="1245" w:name="_Toc187247118"/>
      <w:bookmarkStart w:id="1246" w:name="_Toc187411834"/>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r w:rsidRPr="00040C06">
        <w:lastRenderedPageBreak/>
        <w:t>TECHNICKÁ DOKUMENTÁCIA DIELA</w:t>
      </w:r>
      <w:bookmarkEnd w:id="1246"/>
      <w:r w:rsidRPr="00040C06">
        <w:tab/>
      </w:r>
    </w:p>
    <w:p w14:paraId="1666C434" w14:textId="7972A991" w:rsidR="007F64A3" w:rsidRPr="00040C06" w:rsidRDefault="00FA1F16">
      <w:r w:rsidRPr="00C34D88">
        <w:tab/>
      </w:r>
      <w:r w:rsidR="00EC0ED5" w:rsidRPr="00040C06">
        <w:t>Zhotoviteľ</w:t>
      </w:r>
      <w:r w:rsidR="00753CA0" w:rsidRPr="00040C06">
        <w:t xml:space="preserve"> je povinný </w:t>
      </w:r>
      <w:r w:rsidR="005E64DB" w:rsidRPr="00C34D88">
        <w:t>vydať všetky oznámenia</w:t>
      </w:r>
      <w:r w:rsidR="005E64DB" w:rsidRPr="00040C06">
        <w:t xml:space="preserve">, </w:t>
      </w:r>
      <w:r w:rsidR="005E64DB" w:rsidRPr="00C34D88">
        <w:t>zaobstarať všetky povolenia, licencie a súhlasy požadované Právnymi predpismi týkajúcimi sa vyhotovenia a dokončenia Diela</w:t>
      </w:r>
      <w:r w:rsidR="005E64DB" w:rsidRPr="00040C06">
        <w:t>,</w:t>
      </w:r>
      <w:r w:rsidR="00753CA0" w:rsidRPr="00040C06">
        <w:t xml:space="preserve"> dodať všetky dokumenty a dokumentácie vyplývajúce alebo požadované počas spracovávania Dokumentácie </w:t>
      </w:r>
      <w:r w:rsidR="00EC0ED5" w:rsidRPr="00040C06">
        <w:t>Zhotoviteľ</w:t>
      </w:r>
      <w:r w:rsidR="00753CA0" w:rsidRPr="00040C06">
        <w:t>a</w:t>
      </w:r>
      <w:r w:rsidR="00842EDB" w:rsidRPr="00040C06">
        <w:t xml:space="preserve"> (</w:t>
      </w:r>
      <w:r w:rsidR="00753CA0" w:rsidRPr="00040C06">
        <w:t>z</w:t>
      </w:r>
      <w:r w:rsidR="00CC26C0" w:rsidRPr="00040C06">
        <w:t xml:space="preserve"> vydaných</w:t>
      </w:r>
      <w:r w:rsidR="00753CA0" w:rsidRPr="00040C06">
        <w:t xml:space="preserve"> stanovísk/rozhodnutí a úradných schválení k predmetu Diela </w:t>
      </w:r>
      <w:r w:rsidR="00F37A8D" w:rsidRPr="00040C06">
        <w:t>)</w:t>
      </w:r>
      <w:r w:rsidR="00753CA0" w:rsidRPr="00040C06">
        <w:t>, ktoré nie sú uvedené v Zmluve, ale</w:t>
      </w:r>
      <w:r w:rsidR="003266FA" w:rsidRPr="00040C06">
        <w:t xml:space="preserve"> </w:t>
      </w:r>
      <w:r w:rsidR="00753CA0" w:rsidRPr="00040C06">
        <w:t xml:space="preserve">vyplývajú zo Zmluvy </w:t>
      </w:r>
      <w:r w:rsidR="006224AA" w:rsidRPr="00040C06">
        <w:t xml:space="preserve">a </w:t>
      </w:r>
      <w:r w:rsidR="00753CA0" w:rsidRPr="00040C06">
        <w:t>sú nevyhnutné pre vyhotovenie, dokončenie Diela</w:t>
      </w:r>
      <w:r w:rsidR="008A0D6C" w:rsidRPr="00040C06">
        <w:t xml:space="preserve">, </w:t>
      </w:r>
      <w:r w:rsidR="00753CA0" w:rsidRPr="00040C06">
        <w:t xml:space="preserve">odstránenie vád ako aj pre </w:t>
      </w:r>
      <w:r w:rsidR="00DA69B8" w:rsidRPr="00C34D88">
        <w:t xml:space="preserve">zabezpečenie bezpečnej prevádzky Diela v súlade so Zmluvou </w:t>
      </w:r>
      <w:r w:rsidR="00DA69B8" w:rsidRPr="00040C06">
        <w:t>.</w:t>
      </w:r>
    </w:p>
    <w:p w14:paraId="07C36019" w14:textId="3EE01DDB" w:rsidR="009D41C4" w:rsidRPr="00040C06" w:rsidRDefault="00D9328F" w:rsidP="009D41C4">
      <w:r w:rsidRPr="00040C06">
        <w:tab/>
      </w:r>
      <w:r w:rsidR="009D41C4" w:rsidRPr="00040C06">
        <w:t>Zhotoviteľ dodá Objednávateľovi Dokumentáciu Zhotoviteľa, ktorá bude pozostávať z dokumentácie skutočného stavu (</w:t>
      </w:r>
      <w:proofErr w:type="spellStart"/>
      <w:r w:rsidR="009D41C4" w:rsidRPr="00040C06">
        <w:t>pasport</w:t>
      </w:r>
      <w:proofErr w:type="spellEnd"/>
      <w:r w:rsidR="009D41C4" w:rsidRPr="00040C06">
        <w:t xml:space="preserve">), dokumentácie na realizáciu stavby (DRS) v podrobnosti dokumentácie na vykonanie prác (DVP), výrobno-technickej dokumentácie (VTD), </w:t>
      </w:r>
      <w:r w:rsidR="00D22A99" w:rsidRPr="00040C06">
        <w:t>dokum</w:t>
      </w:r>
      <w:r w:rsidR="00912ABB" w:rsidRPr="00040C06">
        <w:t>entácie</w:t>
      </w:r>
      <w:r w:rsidR="009D41C4" w:rsidRPr="00040C06">
        <w:t xml:space="preserve"> pre zmenu stavby pred dokončením (</w:t>
      </w:r>
      <w:r w:rsidR="00D22A99" w:rsidRPr="00040C06">
        <w:t>D</w:t>
      </w:r>
      <w:r w:rsidR="009D41C4" w:rsidRPr="00040C06">
        <w:t>ZS</w:t>
      </w:r>
      <w:r w:rsidRPr="00040C06">
        <w:t>P</w:t>
      </w:r>
      <w:r w:rsidR="009D41C4" w:rsidRPr="00040C06">
        <w:t>D) a z </w:t>
      </w:r>
      <w:r w:rsidR="00912ABB" w:rsidRPr="00040C06">
        <w:t>d</w:t>
      </w:r>
      <w:r w:rsidR="009D41C4" w:rsidRPr="00040C06">
        <w:t xml:space="preserve">okumentácie skutočného vyhotovenia (DSV – </w:t>
      </w:r>
      <w:proofErr w:type="spellStart"/>
      <w:r w:rsidR="009D41C4" w:rsidRPr="00040C06">
        <w:t>podčl</w:t>
      </w:r>
      <w:proofErr w:type="spellEnd"/>
      <w:r w:rsidR="009D41C4" w:rsidRPr="00040C06">
        <w:t>. 5.6 FIDIC VZP</w:t>
      </w:r>
      <w:r w:rsidR="00747416" w:rsidRPr="00040C06">
        <w:t>)</w:t>
      </w:r>
      <w:r w:rsidR="009D41C4" w:rsidRPr="00040C06">
        <w:t xml:space="preserve">, Príručiek pre prevádzku a údržbu </w:t>
      </w:r>
      <w:r w:rsidR="00747416" w:rsidRPr="00040C06">
        <w:t>(</w:t>
      </w:r>
      <w:proofErr w:type="spellStart"/>
      <w:r w:rsidR="009D41C4" w:rsidRPr="00040C06">
        <w:t>podčl</w:t>
      </w:r>
      <w:proofErr w:type="spellEnd"/>
      <w:r w:rsidR="009D41C4" w:rsidRPr="00040C06">
        <w:t>. 5.7 FIDIC VZP</w:t>
      </w:r>
      <w:r w:rsidR="00747416" w:rsidRPr="00040C06">
        <w:t>)</w:t>
      </w:r>
      <w:r w:rsidR="009D41C4" w:rsidRPr="00040C06">
        <w:t xml:space="preserve">, z dokumentov potrebných na splnenie všetkých úradných schválení, resp. na zabezpečenie súladu s nimi, napr.: Havarijný plán; Povodňový plán, Plán požiarnej ochrany, Plán odpadového hospodárstva, Plán bezpečnosti a ochrany zdravia pri práci, Plán kvality, Environmentálny plán výstavby a pod., </w:t>
      </w:r>
    </w:p>
    <w:p w14:paraId="6D4A5328" w14:textId="255453EC" w:rsidR="009D41C4" w:rsidRPr="00040C06" w:rsidRDefault="00D435B5" w:rsidP="009D41C4">
      <w:r w:rsidRPr="00040C06">
        <w:tab/>
      </w:r>
      <w:r w:rsidR="009D41C4" w:rsidRPr="00040C06">
        <w:t>Za dodržanie majetkovej hranice v zmysle Zväzku 5,</w:t>
      </w:r>
      <w:r w:rsidR="009B1B24" w:rsidRPr="00040C06">
        <w:t xml:space="preserve"> Časť F Súťažných podkladov</w:t>
      </w:r>
      <w:r w:rsidR="009D41C4" w:rsidRPr="00040C06">
        <w:t xml:space="preserve"> je zodpovedný Zhotoviteľ. </w:t>
      </w:r>
    </w:p>
    <w:p w14:paraId="2C07421C" w14:textId="77777777" w:rsidR="000426BD" w:rsidRPr="000275C5" w:rsidRDefault="000426BD" w:rsidP="00C34D88">
      <w:pPr>
        <w:ind w:firstLine="709"/>
      </w:pPr>
      <w:r w:rsidRPr="000275C5">
        <w:t>Technické riešenie musí zohľadňovať požiadavky uvedené v stanoviskách k DSP, ostatných rozhodnutí a stanovísk, ktoré sú súčasťou Zväzku 5, Vyjadrenie orgánov a organizácií. V prípade, že rozhodnutia, vyjadrenia a stanoviská stratili platnosť, je Zhotoviteľ povinný zabezpečiť ich aktualizáciu.</w:t>
      </w:r>
    </w:p>
    <w:p w14:paraId="57650896" w14:textId="71392394" w:rsidR="009D41C4" w:rsidRPr="00040C06" w:rsidRDefault="00523922" w:rsidP="00EE797D">
      <w:r w:rsidRPr="00040C06">
        <w:tab/>
      </w:r>
      <w:r w:rsidR="009D41C4" w:rsidRPr="00040C06">
        <w:t xml:space="preserve">Pokiaľ Predbežné technické riešenie a následné projektové riešenie Zhotoviteľa bude odlišné od projektového riešenia Objednávateľa predloženého vo Zväzku 5 </w:t>
      </w:r>
      <w:r w:rsidR="00585081" w:rsidRPr="00040C06">
        <w:t xml:space="preserve">Súťažných podkladov </w:t>
      </w:r>
      <w:r w:rsidR="009D41C4" w:rsidRPr="00040C06">
        <w:t>(</w:t>
      </w:r>
      <w:r w:rsidR="00A85199">
        <w:t>okrem</w:t>
      </w:r>
      <w:r w:rsidR="000569D3" w:rsidRPr="00040C06">
        <w:t xml:space="preserve"> </w:t>
      </w:r>
      <w:r w:rsidR="009D41C4" w:rsidRPr="00C76FC9">
        <w:t>zmien</w:t>
      </w:r>
      <w:r w:rsidR="00CA6DD1">
        <w:t xml:space="preserve"> požadovaných</w:t>
      </w:r>
      <w:r w:rsidR="009D41C4" w:rsidRPr="00C76FC9">
        <w:t xml:space="preserve"> v zmysle Zväzku 3</w:t>
      </w:r>
      <w:r w:rsidR="009D37BF" w:rsidRPr="00C34D88">
        <w:t>,</w:t>
      </w:r>
      <w:r w:rsidR="009D41C4" w:rsidRPr="00C76FC9">
        <w:t xml:space="preserve"> </w:t>
      </w:r>
      <w:r w:rsidR="009D37BF" w:rsidRPr="00C34D88">
        <w:t>Č</w:t>
      </w:r>
      <w:r w:rsidR="009D41C4" w:rsidRPr="00C76FC9">
        <w:t>asť 4</w:t>
      </w:r>
      <w:r w:rsidR="00585081" w:rsidRPr="00C76FC9">
        <w:t xml:space="preserve"> Súťažných podkladov</w:t>
      </w:r>
      <w:r w:rsidR="009D41C4" w:rsidRPr="00C76FC9">
        <w:t>), bude znášať všetky riziká vrátane všetkých nák</w:t>
      </w:r>
      <w:r w:rsidR="009D41C4" w:rsidRPr="00040C06">
        <w:t>ladov vyplývajúcich z prípadnej zmeny majetkovoprávneho vysporiadania.</w:t>
      </w:r>
    </w:p>
    <w:p w14:paraId="5A07416D" w14:textId="4EFA1481" w:rsidR="009D41C4" w:rsidRPr="00040C06" w:rsidRDefault="00523922" w:rsidP="009D41C4">
      <w:r w:rsidRPr="00040C06">
        <w:tab/>
      </w:r>
      <w:r w:rsidR="009D41C4" w:rsidRPr="00040C06">
        <w:t>Zhotoviteľ zabezpečí splnenie podmienok uvedených v predmetných dokladoch a ostatných doplňujúcich dokladoch vydaných v priebehu vypracovania DRS, podmienok vyplývajúcich zo stavebného povolenia a dokladoch počas výstavby vydaných dotknutými organizáciami, stavebnými úradmi či orgánmi štátnej správy.</w:t>
      </w:r>
    </w:p>
    <w:p w14:paraId="79C324E3" w14:textId="73CB256C" w:rsidR="00753CA0" w:rsidRPr="00040C06" w:rsidRDefault="00753CA0" w:rsidP="004D33A3">
      <w:pPr>
        <w:pStyle w:val="Nadpis2"/>
      </w:pPr>
      <w:bookmarkStart w:id="1247" w:name="_Toc180486744"/>
      <w:bookmarkStart w:id="1248" w:name="_Toc181706875"/>
      <w:bookmarkStart w:id="1249" w:name="_Toc181782303"/>
      <w:bookmarkStart w:id="1250" w:name="_Toc181784057"/>
      <w:bookmarkStart w:id="1251" w:name="_Toc181784327"/>
      <w:bookmarkStart w:id="1252" w:name="_Toc181864679"/>
      <w:bookmarkStart w:id="1253" w:name="_Toc182263126"/>
      <w:bookmarkStart w:id="1254" w:name="_Toc182264030"/>
      <w:bookmarkStart w:id="1255" w:name="_Toc184105520"/>
      <w:bookmarkStart w:id="1256" w:name="_Toc187221287"/>
      <w:bookmarkStart w:id="1257" w:name="_Toc187233480"/>
      <w:bookmarkStart w:id="1258" w:name="_Toc187233812"/>
      <w:bookmarkStart w:id="1259" w:name="_Toc187234100"/>
      <w:bookmarkStart w:id="1260" w:name="_Toc187234388"/>
      <w:bookmarkStart w:id="1261" w:name="_Toc187241833"/>
      <w:bookmarkStart w:id="1262" w:name="_Toc187245998"/>
      <w:bookmarkStart w:id="1263" w:name="_Toc187246591"/>
      <w:bookmarkStart w:id="1264" w:name="_Toc187247120"/>
      <w:bookmarkStart w:id="1265" w:name="_Toc286861545"/>
      <w:bookmarkStart w:id="1266" w:name="_Toc289265953"/>
      <w:bookmarkStart w:id="1267" w:name="_Toc289329934"/>
      <w:bookmarkStart w:id="1268" w:name="_Toc292038715"/>
      <w:bookmarkStart w:id="1269" w:name="_Toc292042005"/>
      <w:bookmarkStart w:id="1270" w:name="_Toc292803104"/>
      <w:bookmarkStart w:id="1271" w:name="_Toc332367347"/>
      <w:bookmarkStart w:id="1272" w:name="_Toc345289305"/>
      <w:bookmarkStart w:id="1273" w:name="_Toc187411835"/>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r w:rsidRPr="00040C06">
        <w:t xml:space="preserve">Projektová </w:t>
      </w:r>
      <w:r w:rsidR="0010177F" w:rsidRPr="00040C06">
        <w:t>D</w:t>
      </w:r>
      <w:r w:rsidRPr="00040C06">
        <w:t>okumentácia</w:t>
      </w:r>
      <w:bookmarkEnd w:id="1265"/>
      <w:r w:rsidRPr="00040C06">
        <w:t xml:space="preserve"> </w:t>
      </w:r>
      <w:bookmarkEnd w:id="1266"/>
      <w:bookmarkEnd w:id="1267"/>
      <w:bookmarkEnd w:id="1268"/>
      <w:bookmarkEnd w:id="1269"/>
      <w:bookmarkEnd w:id="1270"/>
      <w:bookmarkEnd w:id="1271"/>
      <w:bookmarkEnd w:id="1272"/>
      <w:r w:rsidR="00B0285E" w:rsidRPr="00040C06">
        <w:t>Objednávateľa</w:t>
      </w:r>
      <w:bookmarkEnd w:id="1273"/>
    </w:p>
    <w:p w14:paraId="5D20DA8F" w14:textId="0DA16554" w:rsidR="00F32DFD" w:rsidRPr="00040C06" w:rsidRDefault="0057366F" w:rsidP="00BC5D46">
      <w:r w:rsidRPr="00040C06">
        <w:tab/>
      </w:r>
      <w:r w:rsidR="00753CA0" w:rsidRPr="00040C06">
        <w:t xml:space="preserve">Dokumentácia </w:t>
      </w:r>
      <w:r w:rsidR="007D2ACB" w:rsidRPr="00040C06">
        <w:t>pre Stavebné povolenie (DSP)</w:t>
      </w:r>
      <w:r w:rsidR="00753CA0" w:rsidRPr="00040C06">
        <w:t xml:space="preserve"> je</w:t>
      </w:r>
      <w:r w:rsidR="009E31E5" w:rsidRPr="00040C06">
        <w:t xml:space="preserve"> súčasťou Zväzku 5</w:t>
      </w:r>
      <w:r w:rsidR="00815D70" w:rsidRPr="00040C06">
        <w:t xml:space="preserve"> Súťažných podkladov</w:t>
      </w:r>
      <w:r w:rsidR="009E31E5" w:rsidRPr="00040C06">
        <w:t xml:space="preserve"> v nasledovnej skladbe</w:t>
      </w:r>
      <w:r w:rsidR="00F32DFD" w:rsidRPr="00040C06">
        <w:t>:</w:t>
      </w:r>
    </w:p>
    <w:p w14:paraId="35EC150C" w14:textId="57D45012" w:rsidR="00E707B7" w:rsidRPr="00040C06" w:rsidRDefault="00E707B7" w:rsidP="00C34D88">
      <w:pPr>
        <w:pStyle w:val="Odsekzoznamu"/>
        <w:numPr>
          <w:ilvl w:val="0"/>
          <w:numId w:val="160"/>
        </w:numPr>
        <w:spacing w:after="0"/>
        <w:ind w:left="714" w:hanging="357"/>
      </w:pPr>
      <w:r w:rsidRPr="00040C06">
        <w:t>A</w:t>
      </w:r>
      <w:r w:rsidRPr="00040C06">
        <w:tab/>
        <w:t>Sprievodná správa</w:t>
      </w:r>
    </w:p>
    <w:p w14:paraId="3CF04494" w14:textId="25C74A55" w:rsidR="00E707B7" w:rsidRPr="00040C06" w:rsidRDefault="00E707B7" w:rsidP="00C34D88">
      <w:pPr>
        <w:pStyle w:val="Odsekzoznamu"/>
        <w:numPr>
          <w:ilvl w:val="0"/>
          <w:numId w:val="160"/>
        </w:numPr>
        <w:spacing w:after="0"/>
        <w:ind w:left="714" w:hanging="357"/>
      </w:pPr>
      <w:r w:rsidRPr="00040C06">
        <w:t>B01</w:t>
      </w:r>
      <w:r w:rsidRPr="00040C06">
        <w:tab/>
        <w:t>Prehľadná situácia M 1:25 000</w:t>
      </w:r>
    </w:p>
    <w:p w14:paraId="6883A5B9" w14:textId="3C804E4E" w:rsidR="00E707B7" w:rsidRPr="00040C06" w:rsidRDefault="00E707B7" w:rsidP="00C34D88">
      <w:pPr>
        <w:pStyle w:val="Odsekzoznamu"/>
        <w:numPr>
          <w:ilvl w:val="0"/>
          <w:numId w:val="160"/>
        </w:numPr>
        <w:spacing w:after="0"/>
        <w:ind w:left="714" w:hanging="357"/>
      </w:pPr>
      <w:r w:rsidRPr="00040C06">
        <w:t>B02</w:t>
      </w:r>
      <w:r w:rsidRPr="00040C06">
        <w:tab/>
        <w:t>Celková situácia M 1:10 000</w:t>
      </w:r>
    </w:p>
    <w:p w14:paraId="1D79A0BF" w14:textId="05C9B922" w:rsidR="00E707B7" w:rsidRPr="00040C06" w:rsidRDefault="00E707B7" w:rsidP="00C34D88">
      <w:pPr>
        <w:pStyle w:val="Odsekzoznamu"/>
        <w:numPr>
          <w:ilvl w:val="0"/>
          <w:numId w:val="160"/>
        </w:numPr>
        <w:spacing w:after="0"/>
        <w:ind w:left="714" w:hanging="357"/>
      </w:pPr>
      <w:r w:rsidRPr="00040C06">
        <w:t>B03</w:t>
      </w:r>
      <w:r w:rsidRPr="00040C06">
        <w:tab/>
        <w:t>Pozdĺžny rez M 1:10 000/1000</w:t>
      </w:r>
    </w:p>
    <w:p w14:paraId="5E18807F" w14:textId="1497385F" w:rsidR="00E707B7" w:rsidRPr="00040C06" w:rsidRDefault="00E707B7" w:rsidP="00C34D88">
      <w:pPr>
        <w:pStyle w:val="Odsekzoznamu"/>
        <w:numPr>
          <w:ilvl w:val="0"/>
          <w:numId w:val="160"/>
        </w:numPr>
        <w:spacing w:after="0"/>
        <w:ind w:left="714" w:hanging="357"/>
      </w:pPr>
      <w:r w:rsidRPr="00040C06">
        <w:t>B04</w:t>
      </w:r>
      <w:r w:rsidRPr="00040C06">
        <w:tab/>
      </w:r>
      <w:proofErr w:type="spellStart"/>
      <w:r w:rsidRPr="00040C06">
        <w:t>Ortofotomapa</w:t>
      </w:r>
      <w:proofErr w:type="spellEnd"/>
    </w:p>
    <w:p w14:paraId="6D06826B" w14:textId="0CBECD1C" w:rsidR="00E707B7" w:rsidRPr="00040C06" w:rsidRDefault="00E707B7" w:rsidP="00C34D88">
      <w:pPr>
        <w:pStyle w:val="Odsekzoznamu"/>
        <w:numPr>
          <w:ilvl w:val="0"/>
          <w:numId w:val="160"/>
        </w:numPr>
        <w:spacing w:after="0"/>
        <w:ind w:left="714" w:hanging="357"/>
      </w:pPr>
      <w:r w:rsidRPr="00040C06">
        <w:t>B05</w:t>
      </w:r>
      <w:r w:rsidRPr="00040C06">
        <w:tab/>
        <w:t>Energetické výpočty</w:t>
      </w:r>
    </w:p>
    <w:p w14:paraId="2DC62D7F" w14:textId="436F037D" w:rsidR="00E707B7" w:rsidRPr="00040C06" w:rsidRDefault="00E707B7" w:rsidP="00C34D88">
      <w:pPr>
        <w:pStyle w:val="Odsekzoznamu"/>
        <w:numPr>
          <w:ilvl w:val="0"/>
          <w:numId w:val="160"/>
        </w:numPr>
        <w:spacing w:after="0"/>
        <w:ind w:left="714" w:hanging="357"/>
      </w:pPr>
      <w:r w:rsidRPr="00040C06">
        <w:t>B06</w:t>
      </w:r>
      <w:r w:rsidRPr="00040C06">
        <w:tab/>
        <w:t>Protipožiarne zabezpečenie stavby</w:t>
      </w:r>
    </w:p>
    <w:p w14:paraId="26CC26E6" w14:textId="4775E2CC" w:rsidR="00E707B7" w:rsidRPr="00040C06" w:rsidRDefault="00E707B7" w:rsidP="00C34D88">
      <w:pPr>
        <w:pStyle w:val="Odsekzoznamu"/>
        <w:numPr>
          <w:ilvl w:val="0"/>
          <w:numId w:val="160"/>
        </w:numPr>
        <w:spacing w:after="0"/>
        <w:ind w:left="714" w:hanging="357"/>
      </w:pPr>
      <w:r w:rsidRPr="00040C06">
        <w:t>C01</w:t>
      </w:r>
      <w:r w:rsidRPr="00040C06">
        <w:tab/>
        <w:t xml:space="preserve">Koordinačné výkresy </w:t>
      </w:r>
    </w:p>
    <w:p w14:paraId="00FCFD28" w14:textId="2C1F3A03" w:rsidR="00E707B7" w:rsidRPr="00040C06" w:rsidRDefault="00E707B7" w:rsidP="00C34D88">
      <w:pPr>
        <w:pStyle w:val="Odsekzoznamu"/>
        <w:numPr>
          <w:ilvl w:val="0"/>
          <w:numId w:val="160"/>
        </w:numPr>
        <w:spacing w:after="0"/>
        <w:ind w:left="714" w:hanging="357"/>
      </w:pPr>
      <w:r w:rsidRPr="00040C06">
        <w:t>C02</w:t>
      </w:r>
      <w:r w:rsidRPr="00040C06">
        <w:tab/>
        <w:t>Dopravné značenie celej stavby</w:t>
      </w:r>
    </w:p>
    <w:p w14:paraId="04889278" w14:textId="5FB50CDD" w:rsidR="00E707B7" w:rsidRPr="00040C06" w:rsidRDefault="00E707B7" w:rsidP="00C34D88">
      <w:pPr>
        <w:pStyle w:val="Odsekzoznamu"/>
        <w:numPr>
          <w:ilvl w:val="0"/>
          <w:numId w:val="160"/>
        </w:numPr>
        <w:spacing w:after="0"/>
        <w:ind w:left="714" w:hanging="357"/>
      </w:pPr>
      <w:r w:rsidRPr="00040C06">
        <w:t>D</w:t>
      </w:r>
      <w:r w:rsidRPr="00040C06">
        <w:tab/>
        <w:t>Písomnosti a výkresy objektov</w:t>
      </w:r>
    </w:p>
    <w:p w14:paraId="0667BC26" w14:textId="15CA056C" w:rsidR="00E707B7" w:rsidRPr="00040C06" w:rsidRDefault="00E707B7" w:rsidP="00C34D88">
      <w:pPr>
        <w:pStyle w:val="Odsekzoznamu"/>
        <w:numPr>
          <w:ilvl w:val="0"/>
          <w:numId w:val="160"/>
        </w:numPr>
        <w:spacing w:after="0"/>
        <w:ind w:left="714" w:hanging="357"/>
      </w:pPr>
      <w:r w:rsidRPr="00040C06">
        <w:t>E</w:t>
      </w:r>
      <w:r w:rsidRPr="00040C06">
        <w:tab/>
        <w:t>Doklady</w:t>
      </w:r>
    </w:p>
    <w:p w14:paraId="54A99F68" w14:textId="3BF3EE1B" w:rsidR="00E707B7" w:rsidRPr="00040C06" w:rsidRDefault="00E707B7" w:rsidP="00C34D88">
      <w:pPr>
        <w:pStyle w:val="Odsekzoznamu"/>
        <w:numPr>
          <w:ilvl w:val="0"/>
          <w:numId w:val="160"/>
        </w:numPr>
        <w:spacing w:after="0"/>
        <w:ind w:left="714" w:hanging="357"/>
      </w:pPr>
      <w:r w:rsidRPr="00040C06">
        <w:t>F</w:t>
      </w:r>
      <w:r w:rsidRPr="00040C06">
        <w:tab/>
        <w:t>Dokumentácia pre majetkovoprávne vysporiadanie</w:t>
      </w:r>
    </w:p>
    <w:p w14:paraId="0A5529AF" w14:textId="2E436F51" w:rsidR="00E707B7" w:rsidRPr="00040C06" w:rsidRDefault="00E707B7" w:rsidP="00C34D88">
      <w:pPr>
        <w:pStyle w:val="Odsekzoznamu"/>
        <w:numPr>
          <w:ilvl w:val="0"/>
          <w:numId w:val="160"/>
        </w:numPr>
        <w:spacing w:after="0"/>
        <w:ind w:left="714" w:hanging="357"/>
      </w:pPr>
      <w:r w:rsidRPr="00040C06">
        <w:t>G</w:t>
      </w:r>
      <w:r w:rsidRPr="00040C06">
        <w:tab/>
        <w:t>Plán bezpečnosti a ochrany zdravia pri práci</w:t>
      </w:r>
    </w:p>
    <w:p w14:paraId="002CD8DF" w14:textId="130EAFDD" w:rsidR="00E707B7" w:rsidRPr="00040C06" w:rsidRDefault="00E707B7" w:rsidP="00C34D88">
      <w:pPr>
        <w:pStyle w:val="Odsekzoznamu"/>
        <w:numPr>
          <w:ilvl w:val="0"/>
          <w:numId w:val="160"/>
        </w:numPr>
        <w:spacing w:after="0"/>
        <w:ind w:left="714" w:hanging="357"/>
      </w:pPr>
      <w:r w:rsidRPr="00040C06">
        <w:t>H</w:t>
      </w:r>
      <w:r w:rsidRPr="00040C06">
        <w:tab/>
        <w:t>Projekt monitoringu vplyvu stavby na vybrané zložky ŽP</w:t>
      </w:r>
    </w:p>
    <w:p w14:paraId="5388A2A0" w14:textId="29583E71" w:rsidR="00E707B7" w:rsidRPr="00040C06" w:rsidRDefault="00E707B7" w:rsidP="00C34D88">
      <w:pPr>
        <w:pStyle w:val="Odsekzoznamu"/>
        <w:numPr>
          <w:ilvl w:val="0"/>
          <w:numId w:val="160"/>
        </w:numPr>
        <w:spacing w:after="0"/>
        <w:ind w:left="714" w:hanging="357"/>
      </w:pPr>
      <w:r w:rsidRPr="00040C06">
        <w:t>I</w:t>
      </w:r>
      <w:r w:rsidRPr="00040C06">
        <w:tab/>
        <w:t>Vplyv stavby na životné prostredie</w:t>
      </w:r>
    </w:p>
    <w:p w14:paraId="2AE37C10" w14:textId="73A9EB5D" w:rsidR="00E707B7" w:rsidRPr="00040C06" w:rsidRDefault="00E707B7" w:rsidP="00C34D88">
      <w:pPr>
        <w:pStyle w:val="Odsekzoznamu"/>
        <w:numPr>
          <w:ilvl w:val="0"/>
          <w:numId w:val="160"/>
        </w:numPr>
        <w:spacing w:after="0"/>
        <w:ind w:left="714" w:hanging="357"/>
      </w:pPr>
      <w:r w:rsidRPr="00040C06">
        <w:t>J</w:t>
      </w:r>
      <w:r w:rsidRPr="00040C06">
        <w:tab/>
        <w:t>Návrh projektu organizácie výstavby</w:t>
      </w:r>
    </w:p>
    <w:p w14:paraId="22895E91" w14:textId="3836B96F" w:rsidR="00635B18" w:rsidRPr="00040C06" w:rsidRDefault="0057227B" w:rsidP="00D25443">
      <w:pPr>
        <w:autoSpaceDE/>
        <w:autoSpaceDN/>
        <w:adjustRightInd/>
        <w:spacing w:before="120" w:after="0"/>
        <w:contextualSpacing/>
      </w:pPr>
      <w:r w:rsidRPr="00040C06">
        <w:tab/>
      </w:r>
      <w:bookmarkStart w:id="1274" w:name="_Hlk18676718"/>
      <w:r w:rsidR="00E707B7" w:rsidRPr="00040C06">
        <w:t xml:space="preserve">Podrobný zoznam výkresov, ktoré sú súčasťou časti </w:t>
      </w:r>
      <w:r w:rsidR="00E531AA" w:rsidRPr="00040C06">
        <w:t>„</w:t>
      </w:r>
      <w:r w:rsidR="00E707B7" w:rsidRPr="00040C06">
        <w:t xml:space="preserve">D </w:t>
      </w:r>
      <w:r w:rsidR="00E531AA" w:rsidRPr="00040C06">
        <w:t>-</w:t>
      </w:r>
      <w:r w:rsidR="00E707B7" w:rsidRPr="00040C06">
        <w:t>Písomnosti a výkresy objektov</w:t>
      </w:r>
      <w:r w:rsidR="00E531AA" w:rsidRPr="00040C06">
        <w:t>“</w:t>
      </w:r>
      <w:r w:rsidR="00E707B7" w:rsidRPr="00040C06">
        <w:t xml:space="preserve">, je </w:t>
      </w:r>
      <w:r w:rsidR="00D25443" w:rsidRPr="00C34D88">
        <w:t>uvedený vo Zväzku 3, Príloha 2 Súťažných podkladov.</w:t>
      </w:r>
      <w:bookmarkEnd w:id="1274"/>
    </w:p>
    <w:p w14:paraId="4E6B0928" w14:textId="4A3E959C" w:rsidR="002E4C85" w:rsidRPr="00040C06" w:rsidRDefault="00E531AA" w:rsidP="00BC5D46">
      <w:r w:rsidRPr="00040C06">
        <w:tab/>
      </w:r>
      <w:r w:rsidR="00753CA0" w:rsidRPr="00040C06">
        <w:t>Objednávateľ vo svojich požiadavkách v</w:t>
      </w:r>
      <w:r w:rsidR="008A730F" w:rsidRPr="00040C06">
        <w:t>o</w:t>
      </w:r>
      <w:r w:rsidR="00753CA0" w:rsidRPr="00040C06">
        <w:t xml:space="preserve"> Zväzku 3</w:t>
      </w:r>
      <w:r w:rsidR="008A730F" w:rsidRPr="00040C06">
        <w:t xml:space="preserve">, </w:t>
      </w:r>
      <w:r w:rsidR="00BC5725" w:rsidRPr="00040C06">
        <w:t>Č</w:t>
      </w:r>
      <w:r w:rsidR="008A730F" w:rsidRPr="00040C06">
        <w:t>asť 1 a</w:t>
      </w:r>
      <w:r w:rsidR="00964109" w:rsidRPr="00040C06">
        <w:t>ž</w:t>
      </w:r>
      <w:r w:rsidR="008A730F" w:rsidRPr="00040C06">
        <w:t xml:space="preserve"> 4</w:t>
      </w:r>
      <w:r w:rsidR="00753CA0" w:rsidRPr="00040C06">
        <w:t xml:space="preserve"> </w:t>
      </w:r>
      <w:r w:rsidR="00241933" w:rsidRPr="00040C06">
        <w:t xml:space="preserve">Súťažných podkladov </w:t>
      </w:r>
      <w:r w:rsidR="00964109" w:rsidRPr="00040C06">
        <w:t>špecifikuje</w:t>
      </w:r>
      <w:r w:rsidR="00753CA0" w:rsidRPr="00040C06">
        <w:t xml:space="preserve">, ktoré časti alebo údaje z DPO sú záväzné a ktoré sú iba informatívne. </w:t>
      </w:r>
    </w:p>
    <w:p w14:paraId="6DFBA160" w14:textId="414DCA58" w:rsidR="00753CA0" w:rsidRPr="00040C06" w:rsidRDefault="00753CA0" w:rsidP="00BC5D46"/>
    <w:p w14:paraId="696AD416" w14:textId="60586A89" w:rsidR="00753CA0" w:rsidRPr="00040C06" w:rsidRDefault="00753CA0" w:rsidP="00C950D3">
      <w:pPr>
        <w:pStyle w:val="Nadpis2"/>
      </w:pPr>
      <w:bookmarkStart w:id="1275" w:name="_Toc286861546"/>
      <w:bookmarkStart w:id="1276" w:name="_Toc289265954"/>
      <w:bookmarkStart w:id="1277" w:name="_Toc289329935"/>
      <w:bookmarkStart w:id="1278" w:name="_Toc292038716"/>
      <w:bookmarkStart w:id="1279" w:name="_Toc292042006"/>
      <w:bookmarkStart w:id="1280" w:name="_Toc292803105"/>
      <w:bookmarkStart w:id="1281" w:name="_Toc332367348"/>
      <w:bookmarkStart w:id="1282" w:name="_Toc345289306"/>
      <w:bookmarkStart w:id="1283" w:name="_Ref170739592"/>
      <w:bookmarkStart w:id="1284" w:name="_Toc187411836"/>
      <w:r w:rsidRPr="00040C06">
        <w:lastRenderedPageBreak/>
        <w:t>Normy a </w:t>
      </w:r>
      <w:r w:rsidR="0010177F" w:rsidRPr="00040C06">
        <w:t xml:space="preserve">Technické </w:t>
      </w:r>
      <w:bookmarkEnd w:id="1275"/>
      <w:bookmarkEnd w:id="1276"/>
      <w:bookmarkEnd w:id="1277"/>
      <w:bookmarkEnd w:id="1278"/>
      <w:bookmarkEnd w:id="1279"/>
      <w:r w:rsidR="006E3C24" w:rsidRPr="00040C06">
        <w:t>Predpisy</w:t>
      </w:r>
      <w:bookmarkEnd w:id="1280"/>
      <w:bookmarkEnd w:id="1281"/>
      <w:bookmarkEnd w:id="1282"/>
      <w:bookmarkEnd w:id="1283"/>
      <w:bookmarkEnd w:id="1284"/>
    </w:p>
    <w:p w14:paraId="425745B4" w14:textId="3D667A98" w:rsidR="00753CA0" w:rsidRPr="00040C06" w:rsidRDefault="00245E02" w:rsidP="00BC5D46">
      <w:r w:rsidRPr="00040C06">
        <w:tab/>
      </w:r>
      <w:r w:rsidR="00EC0ED5" w:rsidRPr="00040C06">
        <w:t>Zhotoviteľ</w:t>
      </w:r>
      <w:r w:rsidR="00753CA0" w:rsidRPr="00040C06">
        <w:t xml:space="preserve"> je zodpovedný za to, že Dielo a jeho všetky Materiály a Technologické zariadenia (stavebné výrobky) a práce súvisiace s Dielom budú v súlade so špecifikáciami posledných vydaní slovenských technických noriem (STN), európskych noriem (EN), ISO noriem, TKP (pokiaľ nie sú v rozpore s poslednými vydaniami STN alebo s Požiadavkami Objednávateľa), </w:t>
      </w:r>
      <w:r w:rsidR="00AC3C54" w:rsidRPr="00040C06">
        <w:t>všeobecných technických požiadaviek kvality stavieb ŽSR v primeranom rozsahu prevažne pre objekty súvisiace so zriadením koľaj</w:t>
      </w:r>
      <w:r w:rsidR="00013103" w:rsidRPr="00040C06">
        <w:t>í</w:t>
      </w:r>
      <w:r w:rsidR="00AC3C54" w:rsidRPr="00040C06">
        <w:t xml:space="preserve">, </w:t>
      </w:r>
      <w:r w:rsidR="007C37D9" w:rsidRPr="00040C06">
        <w:t>Technick</w:t>
      </w:r>
      <w:r w:rsidR="00BC06DF" w:rsidRPr="00040C06">
        <w:t>ých</w:t>
      </w:r>
      <w:r w:rsidR="007C37D9" w:rsidRPr="00040C06">
        <w:t xml:space="preserve"> list</w:t>
      </w:r>
      <w:r w:rsidR="00BC06DF" w:rsidRPr="00040C06">
        <w:t>ov</w:t>
      </w:r>
      <w:r w:rsidR="007C37D9" w:rsidRPr="00040C06">
        <w:t xml:space="preserve"> </w:t>
      </w:r>
      <w:r w:rsidR="00980608" w:rsidRPr="00040C06">
        <w:t>mesta Bratislava</w:t>
      </w:r>
      <w:r w:rsidR="007C37D9" w:rsidRPr="00040C06">
        <w:t xml:space="preserve"> , </w:t>
      </w:r>
      <w:r w:rsidR="00753CA0" w:rsidRPr="00040C06">
        <w:t>ZTKP-0, katalógových listov, TP, VL,</w:t>
      </w:r>
      <w:r w:rsidR="00753CA0" w:rsidRPr="00040C06" w:rsidDel="00980608">
        <w:t xml:space="preserve"> </w:t>
      </w:r>
      <w:r w:rsidR="00A016E6" w:rsidRPr="00040C06">
        <w:t xml:space="preserve">nariadení </w:t>
      </w:r>
      <w:r w:rsidR="00753CA0" w:rsidRPr="00040C06">
        <w:t xml:space="preserve">alebo iných všeobecne záväzných predpisov a v súlade s Požiadavkami Objednávateľa. </w:t>
      </w:r>
    </w:p>
    <w:p w14:paraId="3C43F917" w14:textId="4B597A07" w:rsidR="007805DC" w:rsidRPr="00040C06" w:rsidRDefault="00980608" w:rsidP="007805DC">
      <w:r w:rsidRPr="00040C06">
        <w:tab/>
      </w:r>
      <w:r w:rsidR="007805DC" w:rsidRPr="00040C06">
        <w:t>Pri projektovaní jednotlivých objektov je odvolávka na príslušné platné STN, podľa ktorých sa Dielo projektovalo</w:t>
      </w:r>
      <w:r w:rsidR="001E0DD6" w:rsidRPr="00040C06">
        <w:t>.</w:t>
      </w:r>
    </w:p>
    <w:p w14:paraId="04EADE96" w14:textId="77777777" w:rsidR="00A906EB" w:rsidRPr="00040C06" w:rsidRDefault="00980608" w:rsidP="005F3B23">
      <w:r w:rsidRPr="00040C06">
        <w:tab/>
      </w:r>
      <w:r w:rsidR="00753CA0" w:rsidRPr="00040C06">
        <w:t xml:space="preserve">Ak je v Požiadavkách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w:t>
      </w:r>
      <w:r w:rsidR="00EC0ED5" w:rsidRPr="00040C06">
        <w:t>Zhotoviteľ</w:t>
      </w:r>
      <w:r w:rsidR="00753CA0" w:rsidRPr="00040C06">
        <w:t xml:space="preserve"> je povinný upozorniť </w:t>
      </w:r>
      <w:r w:rsidR="00EC0ED5" w:rsidRPr="00040C06">
        <w:t>Stavebný dozor</w:t>
      </w:r>
      <w:r w:rsidR="00753CA0" w:rsidRPr="00040C06">
        <w:t xml:space="preserve"> a Objednávateľa na túto skutočnosť a čakať na pokyn Objednávateľa ohľadne ďalšieho postupu. </w:t>
      </w:r>
    </w:p>
    <w:p w14:paraId="2919F1F1" w14:textId="70D403D7" w:rsidR="00753CA0" w:rsidRPr="00040C06" w:rsidRDefault="00A906EB" w:rsidP="005F3B23">
      <w:r w:rsidRPr="00040C06">
        <w:tab/>
      </w:r>
      <w:r w:rsidR="00EC0ED5" w:rsidRPr="00040C06">
        <w:t>Zhotoviteľ</w:t>
      </w:r>
      <w:r w:rsidR="00753CA0" w:rsidRPr="00040C06">
        <w:t xml:space="preserve"> je povinný zaobstarať si všetky potrebné normy a predpisy. </w:t>
      </w:r>
    </w:p>
    <w:p w14:paraId="727F1F60" w14:textId="31944637" w:rsidR="00F96221" w:rsidRPr="00040C06" w:rsidRDefault="00A906EB" w:rsidP="00F96221">
      <w:r w:rsidRPr="00040C06">
        <w:tab/>
      </w:r>
      <w:r w:rsidR="005F3B23" w:rsidRPr="00C34D88">
        <w:rPr>
          <w:bCs/>
        </w:rPr>
        <w:t>V prípade potreby môže Objednávateľ alebo Stavebný dozor požiadať Zhotoviteľa aby uviedol označenie príslušnej normy alebo predpisu, ktorý použil.</w:t>
      </w:r>
      <w:bookmarkStart w:id="1285" w:name="_Toc292803108"/>
    </w:p>
    <w:p w14:paraId="660537F9" w14:textId="6263353B" w:rsidR="00753CA0" w:rsidRPr="00040C06" w:rsidRDefault="00753CA0" w:rsidP="00C950D3">
      <w:pPr>
        <w:pStyle w:val="Nadpis2"/>
      </w:pPr>
      <w:bookmarkStart w:id="1286" w:name="_Toc170895039"/>
      <w:bookmarkStart w:id="1287" w:name="_Toc170895222"/>
      <w:bookmarkStart w:id="1288" w:name="_Toc179884618"/>
      <w:bookmarkStart w:id="1289" w:name="_Toc180132876"/>
      <w:bookmarkStart w:id="1290" w:name="_Toc180486747"/>
      <w:bookmarkStart w:id="1291" w:name="_Toc181706878"/>
      <w:bookmarkStart w:id="1292" w:name="_Toc181782306"/>
      <w:bookmarkStart w:id="1293" w:name="_Toc181784060"/>
      <w:bookmarkStart w:id="1294" w:name="_Toc181784330"/>
      <w:bookmarkStart w:id="1295" w:name="_Toc181864682"/>
      <w:bookmarkStart w:id="1296" w:name="_Toc182263129"/>
      <w:bookmarkStart w:id="1297" w:name="_Toc182264033"/>
      <w:bookmarkStart w:id="1298" w:name="_Toc184105523"/>
      <w:bookmarkStart w:id="1299" w:name="_Toc187221290"/>
      <w:bookmarkStart w:id="1300" w:name="_Toc187233483"/>
      <w:bookmarkStart w:id="1301" w:name="_Toc187233815"/>
      <w:bookmarkStart w:id="1302" w:name="_Toc187234103"/>
      <w:bookmarkStart w:id="1303" w:name="_Toc187234391"/>
      <w:bookmarkStart w:id="1304" w:name="_Toc187241836"/>
      <w:bookmarkStart w:id="1305" w:name="_Toc187246001"/>
      <w:bookmarkStart w:id="1306" w:name="_Toc187246594"/>
      <w:bookmarkStart w:id="1307" w:name="_Toc187247123"/>
      <w:bookmarkStart w:id="1308" w:name="_Toc286861547"/>
      <w:bookmarkStart w:id="1309" w:name="_Toc289265955"/>
      <w:bookmarkStart w:id="1310" w:name="_Toc289329936"/>
      <w:bookmarkStart w:id="1311" w:name="_Toc292038717"/>
      <w:bookmarkStart w:id="1312" w:name="_Toc292042007"/>
      <w:bookmarkStart w:id="1313" w:name="_Toc292803109"/>
      <w:bookmarkStart w:id="1314" w:name="_Toc332367353"/>
      <w:bookmarkStart w:id="1315" w:name="_Toc345289311"/>
      <w:bookmarkStart w:id="1316" w:name="_Ref182220039"/>
      <w:bookmarkStart w:id="1317" w:name="_Toc187411837"/>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r w:rsidRPr="00040C06">
        <w:t xml:space="preserve">Dokumentácia </w:t>
      </w:r>
      <w:r w:rsidR="00EC0ED5" w:rsidRPr="00040C06">
        <w:t>Zhotoviteľ</w:t>
      </w:r>
      <w:r w:rsidRPr="00040C06">
        <w:t>a</w:t>
      </w:r>
      <w:bookmarkEnd w:id="1308"/>
      <w:bookmarkEnd w:id="1309"/>
      <w:bookmarkEnd w:id="1310"/>
      <w:bookmarkEnd w:id="1311"/>
      <w:bookmarkEnd w:id="1312"/>
      <w:bookmarkEnd w:id="1313"/>
      <w:bookmarkEnd w:id="1314"/>
      <w:bookmarkEnd w:id="1315"/>
      <w:bookmarkEnd w:id="1316"/>
      <w:bookmarkEnd w:id="1317"/>
      <w:r w:rsidRPr="00040C06">
        <w:t xml:space="preserve"> </w:t>
      </w:r>
    </w:p>
    <w:p w14:paraId="7141364D" w14:textId="6C7A357F" w:rsidR="00753CA0" w:rsidRPr="00040C06" w:rsidRDefault="00A906EB" w:rsidP="00BC5D46">
      <w:r w:rsidRPr="00040C06">
        <w:tab/>
      </w:r>
      <w:r w:rsidR="00EC0ED5" w:rsidRPr="00040C06">
        <w:t>Zhotoviteľ</w:t>
      </w:r>
      <w:r w:rsidR="00753CA0" w:rsidRPr="00040C06">
        <w:t xml:space="preserve"> bude zodpovedný za vypracovanie Dokumentácie </w:t>
      </w:r>
      <w:r w:rsidR="00EC0ED5" w:rsidRPr="00040C06">
        <w:t>Zhotoviteľ</w:t>
      </w:r>
      <w:r w:rsidR="00753CA0" w:rsidRPr="00040C06">
        <w:t>a</w:t>
      </w:r>
      <w:r w:rsidR="00CE1C8D" w:rsidRPr="00040C06">
        <w:t xml:space="preserve"> v nadväznosti</w:t>
      </w:r>
      <w:r w:rsidR="00216B86" w:rsidRPr="00040C06">
        <w:t xml:space="preserve"> na technické riešenie</w:t>
      </w:r>
      <w:r w:rsidR="00315384" w:rsidRPr="00040C06">
        <w:t xml:space="preserve"> v</w:t>
      </w:r>
      <w:r w:rsidR="00295478" w:rsidRPr="00040C06">
        <w:t> </w:t>
      </w:r>
      <w:r w:rsidR="00315384" w:rsidRPr="00040C06">
        <w:t>DSP</w:t>
      </w:r>
      <w:r w:rsidR="009B261E" w:rsidRPr="00040C06">
        <w:t xml:space="preserve"> upravené/doplnené Technickými špecifikáciami </w:t>
      </w:r>
      <w:r w:rsidR="009349AA" w:rsidRPr="00040C06">
        <w:t xml:space="preserve">uvedené v </w:t>
      </w:r>
      <w:r w:rsidR="009B261E" w:rsidRPr="00040C06">
        <w:t>Zväzk</w:t>
      </w:r>
      <w:r w:rsidR="00985A6A" w:rsidRPr="00040C06">
        <w:t>u</w:t>
      </w:r>
      <w:r w:rsidR="009B261E" w:rsidRPr="00040C06">
        <w:t xml:space="preserve"> 3, </w:t>
      </w:r>
      <w:r w:rsidR="009B261E" w:rsidRPr="00CA0F73">
        <w:t>Časť 4.</w:t>
      </w:r>
      <w:r w:rsidR="00295478" w:rsidRPr="00CA0F73">
        <w:t xml:space="preserve"> </w:t>
      </w:r>
      <w:r w:rsidR="00EF606F" w:rsidRPr="00CA0F73">
        <w:t>a</w:t>
      </w:r>
      <w:r w:rsidR="00985A6A" w:rsidRPr="00CA0F73">
        <w:t> </w:t>
      </w:r>
      <w:r w:rsidR="003271F9" w:rsidRPr="00CA0F73">
        <w:t>Zväz</w:t>
      </w:r>
      <w:r w:rsidR="00985A6A" w:rsidRPr="00CA0F73">
        <w:t xml:space="preserve">ku </w:t>
      </w:r>
      <w:r w:rsidR="00900EDE" w:rsidRPr="00CA0F73">
        <w:t>1 Súťažných</w:t>
      </w:r>
      <w:r w:rsidR="00900EDE" w:rsidRPr="00040C06">
        <w:t xml:space="preserve"> podkladov</w:t>
      </w:r>
      <w:r w:rsidR="00753CA0" w:rsidRPr="00040C06">
        <w:t>.</w:t>
      </w:r>
    </w:p>
    <w:p w14:paraId="642164BC" w14:textId="27633616" w:rsidR="00484BA6" w:rsidRPr="00040C06" w:rsidRDefault="003F2081" w:rsidP="00484BA6">
      <w:r w:rsidRPr="00040C06">
        <w:tab/>
      </w:r>
      <w:r w:rsidR="00484BA6" w:rsidRPr="00040C06">
        <w:t>Zhotoviteľ je povinný vypracovať na svoje náklady a poskytnúť Projektovú dokumentáciu</w:t>
      </w:r>
      <w:r w:rsidR="0006662B" w:rsidRPr="00040C06">
        <w:t xml:space="preserve"> minimálne</w:t>
      </w:r>
      <w:r w:rsidR="00484BA6" w:rsidRPr="00040C06">
        <w:t xml:space="preserve"> v nižšie uvedenom rozsahu:</w:t>
      </w:r>
    </w:p>
    <w:p w14:paraId="70225EDB" w14:textId="002B4F91" w:rsidR="00484BA6" w:rsidRPr="00040C06" w:rsidRDefault="00484BA6" w:rsidP="003F2081">
      <w:pPr>
        <w:pStyle w:val="Odsekzoznamu"/>
        <w:numPr>
          <w:ilvl w:val="0"/>
          <w:numId w:val="160"/>
        </w:numPr>
      </w:pPr>
      <w:r w:rsidRPr="00040C06">
        <w:t>Projektová dokumentácia pre realizáciu stavby</w:t>
      </w:r>
      <w:r w:rsidR="00244A52" w:rsidRPr="00040C06">
        <w:t>,</w:t>
      </w:r>
    </w:p>
    <w:p w14:paraId="24307B0C" w14:textId="4830702A" w:rsidR="001434CB" w:rsidRPr="00040C06" w:rsidRDefault="009D07AE" w:rsidP="00C34D88">
      <w:pPr>
        <w:pStyle w:val="Odsekzoznamu"/>
        <w:numPr>
          <w:ilvl w:val="0"/>
          <w:numId w:val="160"/>
        </w:numPr>
      </w:pPr>
      <w:r w:rsidRPr="00040C06">
        <w:t>Projektovú dokumentáciu zm</w:t>
      </w:r>
      <w:r w:rsidR="00FD4D58" w:rsidRPr="00040C06">
        <w:t>eny stavby pre</w:t>
      </w:r>
      <w:r w:rsidR="00F8025D" w:rsidRPr="00040C06">
        <w:t>d dokončením</w:t>
      </w:r>
      <w:r w:rsidR="00244A52" w:rsidRPr="00040C06">
        <w:t>,</w:t>
      </w:r>
    </w:p>
    <w:p w14:paraId="719DDA3D" w14:textId="63743F53" w:rsidR="00484BA6" w:rsidRPr="00EE797D" w:rsidRDefault="00484BA6" w:rsidP="00C34D88">
      <w:pPr>
        <w:pStyle w:val="Odsekzoznamu"/>
        <w:numPr>
          <w:ilvl w:val="0"/>
          <w:numId w:val="160"/>
        </w:numPr>
      </w:pPr>
      <w:r w:rsidRPr="00EE797D">
        <w:t>Projektová dokumentácia vnútorného vybavenia</w:t>
      </w:r>
      <w:r w:rsidR="00244A52" w:rsidRPr="00C34D88">
        <w:t>,</w:t>
      </w:r>
      <w:r w:rsidRPr="00EE797D">
        <w:t xml:space="preserve"> </w:t>
      </w:r>
    </w:p>
    <w:p w14:paraId="50E24C9B" w14:textId="54BA8EE2" w:rsidR="00484BA6" w:rsidRPr="00040C06" w:rsidRDefault="00484BA6" w:rsidP="00C34D88">
      <w:pPr>
        <w:pStyle w:val="Odsekzoznamu"/>
        <w:numPr>
          <w:ilvl w:val="0"/>
          <w:numId w:val="160"/>
        </w:numPr>
      </w:pPr>
      <w:r w:rsidRPr="00040C06">
        <w:t>Projektová dokumentácia skutočného vyhotovenia stavby</w:t>
      </w:r>
      <w:r w:rsidR="00244A52" w:rsidRPr="00040C06">
        <w:t>,</w:t>
      </w:r>
    </w:p>
    <w:p w14:paraId="1AF507B6" w14:textId="0699CA70" w:rsidR="00484BA6" w:rsidRPr="00040C06" w:rsidRDefault="00886058" w:rsidP="00C34D88">
      <w:pPr>
        <w:pStyle w:val="Odsekzoznamu"/>
        <w:numPr>
          <w:ilvl w:val="0"/>
          <w:numId w:val="160"/>
        </w:numPr>
      </w:pPr>
      <w:r w:rsidRPr="00040C06">
        <w:t>Iná</w:t>
      </w:r>
      <w:r w:rsidR="00A72A83" w:rsidRPr="00040C06">
        <w:t xml:space="preserve"> projektová</w:t>
      </w:r>
      <w:r w:rsidR="00484BA6" w:rsidRPr="00040C06">
        <w:t xml:space="preserve"> dokumentácia</w:t>
      </w:r>
      <w:r w:rsidR="000D25EE" w:rsidRPr="00040C06">
        <w:t xml:space="preserve"> Zhotoviteľa</w:t>
      </w:r>
      <w:r w:rsidR="00484BA6" w:rsidRPr="00040C06">
        <w:t xml:space="preserve">, ktorú zabezpečujú </w:t>
      </w:r>
      <w:proofErr w:type="spellStart"/>
      <w:r w:rsidR="005F7541" w:rsidRPr="00040C06">
        <w:t>podz</w:t>
      </w:r>
      <w:r w:rsidR="00484BA6" w:rsidRPr="00040C06">
        <w:t>hotovitelia</w:t>
      </w:r>
      <w:proofErr w:type="spellEnd"/>
      <w:r w:rsidR="00484BA6" w:rsidRPr="00040C06">
        <w:t xml:space="preserve"> v rámci svojej výrobnej prípravy </w:t>
      </w:r>
      <w:r w:rsidR="00481724" w:rsidRPr="00040C06">
        <w:t>(</w:t>
      </w:r>
      <w:r w:rsidR="00484BA6" w:rsidRPr="00040C06">
        <w:t>betónových konštrukcií, oceľových konštrukcií, vypracovanie znaleckých posudkov, vypracovanie prieskumov, vypracovanie iných odborných posudkov, ktoré vyplynú zo Stanovísk DOSS</w:t>
      </w:r>
      <w:r w:rsidR="007F5367" w:rsidRPr="00040C06">
        <w:t>)</w:t>
      </w:r>
      <w:r w:rsidR="00244A52" w:rsidRPr="00040C06">
        <w:t>,</w:t>
      </w:r>
    </w:p>
    <w:p w14:paraId="336A4CE9" w14:textId="0FF39A5D" w:rsidR="00244A52" w:rsidRPr="00040C06" w:rsidRDefault="00484BA6" w:rsidP="00244A52">
      <w:pPr>
        <w:pStyle w:val="Odsekzoznamu"/>
        <w:numPr>
          <w:ilvl w:val="0"/>
          <w:numId w:val="160"/>
        </w:numPr>
      </w:pPr>
      <w:r w:rsidRPr="00040C06">
        <w:t xml:space="preserve"> </w:t>
      </w:r>
      <w:r w:rsidR="00244A52" w:rsidRPr="00040C06">
        <w:t>Správa o záverečnom technicko-ekonomickom vyhodnotení.</w:t>
      </w:r>
    </w:p>
    <w:p w14:paraId="3265DECC" w14:textId="18D2327B" w:rsidR="00484BA6" w:rsidRPr="00040C06" w:rsidRDefault="00652CB3" w:rsidP="00484BA6">
      <w:r w:rsidRPr="00040C06">
        <w:tab/>
      </w:r>
      <w:r w:rsidR="00484BA6" w:rsidRPr="00040C06">
        <w:t xml:space="preserve">Zhotoviteľ je povinný spracovať </w:t>
      </w:r>
      <w:r w:rsidR="00553B42">
        <w:t xml:space="preserve">Projektovú </w:t>
      </w:r>
      <w:r w:rsidR="00484BA6" w:rsidRPr="00040C06">
        <w:t xml:space="preserve">dokumentáciu Zhotoviteľa v súlade s požiadavkami </w:t>
      </w:r>
      <w:r w:rsidRPr="00040C06">
        <w:t>O</w:t>
      </w:r>
      <w:r w:rsidR="00484BA6" w:rsidRPr="00040C06">
        <w:t xml:space="preserve">bjednávateľa, Zmluvou a s odbornou starostlivosťou dodržovanou v odbore projektových činností u stavieb podobného charakteru a rozsahu ako je navrhovaná Stavba. Zhotoviteľ v režime </w:t>
      </w:r>
      <w:r w:rsidR="002C3117" w:rsidRPr="00040C06">
        <w:t>„</w:t>
      </w:r>
      <w:r w:rsidR="00621C0F" w:rsidRPr="00040C06">
        <w:t xml:space="preserve"> </w:t>
      </w:r>
      <w:proofErr w:type="spellStart"/>
      <w:r w:rsidR="00484BA6" w:rsidRPr="00040C06">
        <w:t>Design&amp;Build</w:t>
      </w:r>
      <w:proofErr w:type="spellEnd"/>
      <w:r w:rsidR="006E3504" w:rsidRPr="00040C06">
        <w:t xml:space="preserve"> (naprojektuj a realizuj)</w:t>
      </w:r>
      <w:r w:rsidR="00621C0F" w:rsidRPr="00040C06">
        <w:t>“</w:t>
      </w:r>
      <w:r w:rsidR="00484BA6" w:rsidRPr="00040C06">
        <w:t xml:space="preserve"> vypracuje Projektovú dokumentácia Zhotoviteľa tak, aby bol </w:t>
      </w:r>
      <w:r w:rsidR="007914A0" w:rsidRPr="00040C06">
        <w:t xml:space="preserve">schopný </w:t>
      </w:r>
      <w:r w:rsidR="00484BA6" w:rsidRPr="00040C06">
        <w:t>na základe</w:t>
      </w:r>
      <w:r w:rsidR="005676EF" w:rsidRPr="00040C06">
        <w:t xml:space="preserve"> </w:t>
      </w:r>
      <w:r w:rsidR="00506A91" w:rsidRPr="00040C06">
        <w:t>takejto dokumentácie</w:t>
      </w:r>
      <w:r w:rsidR="007A606A" w:rsidRPr="00040C06">
        <w:t>,</w:t>
      </w:r>
      <w:r w:rsidR="00506A91" w:rsidRPr="00040C06">
        <w:t xml:space="preserve"> </w:t>
      </w:r>
      <w:r w:rsidR="008C0A57" w:rsidRPr="00040C06">
        <w:t xml:space="preserve">Dielo </w:t>
      </w:r>
      <w:r w:rsidR="00484BA6" w:rsidRPr="00040C06">
        <w:t>riadne a načas postaviť a skolaudovať.</w:t>
      </w:r>
    </w:p>
    <w:p w14:paraId="5095B8AB" w14:textId="241EA1AA" w:rsidR="00484BA6" w:rsidRPr="00040C06" w:rsidRDefault="00484BA6" w:rsidP="00484BA6">
      <w:r w:rsidRPr="00040C06">
        <w:t xml:space="preserve"> </w:t>
      </w:r>
      <w:r w:rsidR="00FE565C" w:rsidRPr="00040C06">
        <w:tab/>
      </w:r>
      <w:r w:rsidRPr="00040C06">
        <w:t xml:space="preserve">Projektová dokumentácia Zhotoviteľa musí byť spracovaná odborne spôsobilými osobami pre výkon tejto činnosti kvalifikovanými podľa Zákona č. 138/1992 Zb. SNR o autorizovaných architektoch a autorizovaných stavebných inžinieroch v znení zákona č. 236/2000 Z. z. § 7 zákona Národnej rady Slovenskej republiky č. 215/1995 </w:t>
      </w:r>
      <w:proofErr w:type="spellStart"/>
      <w:r w:rsidRPr="00040C06">
        <w:t>Z.z</w:t>
      </w:r>
      <w:proofErr w:type="spellEnd"/>
      <w:r w:rsidRPr="00040C06">
        <w:t>. s príslušnou autorizáciou SKSI alebo SKA.</w:t>
      </w:r>
    </w:p>
    <w:p w14:paraId="1ADA6A04" w14:textId="462CCF06" w:rsidR="00484BA6" w:rsidRPr="00040C06" w:rsidRDefault="00EE1E13" w:rsidP="00484BA6">
      <w:r w:rsidRPr="00040C06">
        <w:tab/>
      </w:r>
      <w:r w:rsidR="00484BA6" w:rsidRPr="00040C06">
        <w:t xml:space="preserve">Projektová dokumentácia Zhotoviteľa musí byť spracovaná v digitálnej podobe v otvorenom formáte  (napr.  </w:t>
      </w:r>
      <w:r w:rsidR="007E4C13">
        <w:t>.</w:t>
      </w:r>
      <w:r w:rsidR="00484BA6" w:rsidRPr="00040C06">
        <w:t>DWG, .DGN, .PDF, .DOCX, .XLS, . RVT, .PLN, . IFC v modeli BIM za použitia nástrojov informačného modelovania stavieb</w:t>
      </w:r>
      <w:r w:rsidR="00C74F43" w:rsidRPr="00040C06">
        <w:t>,..</w:t>
      </w:r>
      <w:r w:rsidR="0071156E" w:rsidRPr="00040C06">
        <w:t>)</w:t>
      </w:r>
      <w:r w:rsidR="00484BA6" w:rsidRPr="00040C06">
        <w:t xml:space="preserve"> a taktiež aj v tlačenej podobe originálneho vyhotovenia. </w:t>
      </w:r>
    </w:p>
    <w:p w14:paraId="54964BED" w14:textId="4C0B9DDC" w:rsidR="00484BA6" w:rsidRPr="00040C06" w:rsidRDefault="00E33BBC" w:rsidP="00484BA6">
      <w:r w:rsidRPr="00040C06">
        <w:tab/>
      </w:r>
      <w:r w:rsidR="00484BA6" w:rsidRPr="00040C06">
        <w:t>K</w:t>
      </w:r>
      <w:r w:rsidR="000A27B7" w:rsidRPr="00040C06">
        <w:t> preskúmaniu</w:t>
      </w:r>
      <w:r w:rsidR="00484BA6" w:rsidRPr="00040C06">
        <w:t xml:space="preserve"> a</w:t>
      </w:r>
      <w:r w:rsidR="000A27B7" w:rsidRPr="00040C06">
        <w:t xml:space="preserve"> potrebnému </w:t>
      </w:r>
      <w:r w:rsidR="00484BA6" w:rsidRPr="00040C06">
        <w:t>schváleniu</w:t>
      </w:r>
      <w:r w:rsidR="00B831EF" w:rsidRPr="00040C06">
        <w:t>,</w:t>
      </w:r>
      <w:r w:rsidR="00484BA6" w:rsidRPr="00040C06">
        <w:t xml:space="preserve"> odovzdá Zhotoviteľ Projektovú dokumentáciu Zhotoviteľa Objednávateľovi</w:t>
      </w:r>
      <w:r w:rsidR="000A27B7" w:rsidRPr="00040C06">
        <w:t>/Stavebnému dozoru</w:t>
      </w:r>
      <w:r w:rsidR="00484BA6" w:rsidRPr="00040C06">
        <w:t xml:space="preserve"> tak, aby jej finálne znenie Zhotoviteľ odovzdal Objednávateľovi</w:t>
      </w:r>
      <w:r w:rsidR="00AC7FF4" w:rsidRPr="00040C06">
        <w:t>/Stavebnému dozoru</w:t>
      </w:r>
      <w:r w:rsidR="00484BA6" w:rsidRPr="00040C06">
        <w:t xml:space="preserve"> v termínoch uvedených v Harmonograme a pri dodržaní Míľnikov.</w:t>
      </w:r>
    </w:p>
    <w:p w14:paraId="7CF93FFA" w14:textId="2FDB9220" w:rsidR="00484BA6" w:rsidRPr="00040C06" w:rsidRDefault="00484BA6" w:rsidP="00484BA6">
      <w:r w:rsidRPr="00040C06">
        <w:lastRenderedPageBreak/>
        <w:t xml:space="preserve"> </w:t>
      </w:r>
      <w:r w:rsidR="00E023B6" w:rsidRPr="00040C06">
        <w:tab/>
      </w:r>
      <w:r w:rsidRPr="00040C06">
        <w:t xml:space="preserve">Projektová dokumentácia Zhotoviteľa spracovaná pre jednotlivé stavebné objekty v rámci stavby bude obsahovať jednoznačné stanovenie technického a materiálového riešenia, z ktorého bude zrejmé predovšetkým u neobvyklých konštrukcií a detailov rozmerové a tvarové riešenie navrhovaných konštrukcií a zariadení, tak aby na základe tejto Projektovej dokumentácie Zhotoviteľa mohol Zhotoviteľ v rámci prípravy realizácie Stavby zabezpečiť prípadné spracovanie výrobnej, alebo technickej dokumentácie a následne tak už začať realizáciu Stavby. </w:t>
      </w:r>
    </w:p>
    <w:p w14:paraId="1F8FDAED" w14:textId="23F79BB7" w:rsidR="00484BA6" w:rsidRPr="00040C06" w:rsidRDefault="00484BA6" w:rsidP="00484BA6">
      <w:r w:rsidRPr="00040C06">
        <w:t xml:space="preserve"> </w:t>
      </w:r>
      <w:r w:rsidR="00B73D74" w:rsidRPr="00040C06">
        <w:tab/>
      </w:r>
      <w:r w:rsidRPr="00040C06">
        <w:t xml:space="preserve">Súčasťou Projektovej dokumentácie Zhotoviteľa budú zoznamy všetkých častí a príloh dokumentácie (dielčie zoznamy dokumentácie, technické správy, výkresy) s uvedeným názvom dokumentácie a archívnych čísel, dokumentujúce jednoznačne všetky časti tejto dokumentácie: Každá časť dokumentácie bude označená svojím archívnym číslom, číslom </w:t>
      </w:r>
      <w:proofErr w:type="spellStart"/>
      <w:r w:rsidRPr="00040C06">
        <w:t>paré</w:t>
      </w:r>
      <w:proofErr w:type="spellEnd"/>
      <w:r w:rsidRPr="00040C06">
        <w:t>, číslom revízie, dátumom expedície, a ďalej bude označená oprávnenou osobou</w:t>
      </w:r>
      <w:r w:rsidR="0071156E" w:rsidRPr="00040C06">
        <w:t xml:space="preserve">. </w:t>
      </w:r>
      <w:r w:rsidRPr="00040C06">
        <w:t>Jednotlivé strany technických správ a príloh dokumentácie budú číslované. Akákoľvek výkresová dokumentácia expedovaná v elektronickej verzii bude použiteľná pre ďalšie práce v príslušnom programovom vybavení pre spracovanie DSV, a pri príprave, realizácii a prevádzkovaní stavby.</w:t>
      </w:r>
    </w:p>
    <w:p w14:paraId="49C87AA1" w14:textId="189A5578" w:rsidR="00484BA6" w:rsidRPr="00040C06" w:rsidRDefault="000D25EE" w:rsidP="00484BA6">
      <w:r w:rsidRPr="00040C06">
        <w:tab/>
      </w:r>
      <w:r w:rsidR="00484BA6" w:rsidRPr="00040C06">
        <w:t>Projektová dokumentácia Zhotoviteľa bude spracovaná v zmysle platných právnych predpisov Slovenskej republiky, noriem a v zmysle autorského zákona, pozostávajúca z technickej dokumentácie a z dokumentov potrebných na splnenie všetkých úradných schvaľovaní, resp. na zabezpečenie súladu s nim.</w:t>
      </w:r>
    </w:p>
    <w:p w14:paraId="6D4BAB19" w14:textId="400EF1F8" w:rsidR="00484BA6" w:rsidRPr="00040C06" w:rsidRDefault="00484BA6" w:rsidP="00484BA6">
      <w:r w:rsidRPr="00040C06">
        <w:t xml:space="preserve"> </w:t>
      </w:r>
      <w:r w:rsidR="000D25EE" w:rsidRPr="00040C06">
        <w:tab/>
      </w:r>
      <w:r w:rsidRPr="00040C06">
        <w:t xml:space="preserve">Projektová dokumentácia Zhotoviteľa a ostatná dokumentácia Zhotoviteľa musí byť spracovaná v súlade s technickými normami platnými v Slovenskej republike a ustanovením vyhlášky č. 532/2002 </w:t>
      </w:r>
      <w:proofErr w:type="spellStart"/>
      <w:r w:rsidRPr="00040C06">
        <w:t>Z.z</w:t>
      </w:r>
      <w:proofErr w:type="spellEnd"/>
      <w:r w:rsidRPr="00040C06">
        <w:t xml:space="preserve">., ktorou sa ustanovujú podrobnosti o všeobecných technických požiadavkách na výstavbu a o všeobecných technických požiadavkách na stavby užívané osobami s obmedzenou schopnosťou pohybu a orientácie a ostatným legislatívnym rámcom platným v čase spracovania Diela a vzťahujúcim sa na Dielo. </w:t>
      </w:r>
    </w:p>
    <w:p w14:paraId="038E6084" w14:textId="18659A4D" w:rsidR="008B7ABA" w:rsidRPr="00040C06" w:rsidRDefault="00A72A83" w:rsidP="008B7ABA">
      <w:pPr>
        <w:ind w:firstLine="60"/>
      </w:pPr>
      <w:r w:rsidRPr="00040C06">
        <w:tab/>
      </w:r>
      <w:r w:rsidR="008B7ABA" w:rsidRPr="00040C06">
        <w:t>Súčasťou Dokumentácie Zhotoviteľa musí byť aj:</w:t>
      </w:r>
    </w:p>
    <w:p w14:paraId="08194A59" w14:textId="0CDD4255" w:rsidR="008B7ABA" w:rsidRPr="00040C06" w:rsidRDefault="008B7ABA" w:rsidP="008B7ABA">
      <w:pPr>
        <w:pStyle w:val="Odsekzoznamu"/>
        <w:numPr>
          <w:ilvl w:val="0"/>
          <w:numId w:val="151"/>
        </w:numPr>
      </w:pPr>
      <w:r w:rsidRPr="00040C06">
        <w:t>návrh koordinácie výstavby s prevádzkou existujúcich stavebných objektov a prevádzkových súborov</w:t>
      </w:r>
      <w:r w:rsidR="00A72A83" w:rsidRPr="00040C06">
        <w:t>,</w:t>
      </w:r>
    </w:p>
    <w:p w14:paraId="4D45FA1E" w14:textId="1F467FDD" w:rsidR="008B7ABA" w:rsidRPr="00040C06" w:rsidRDefault="008B7ABA" w:rsidP="008B7ABA">
      <w:pPr>
        <w:pStyle w:val="Odsekzoznamu"/>
        <w:numPr>
          <w:ilvl w:val="0"/>
          <w:numId w:val="151"/>
        </w:numPr>
      </w:pPr>
      <w:r w:rsidRPr="00040C06">
        <w:t>návrh zmierňujúcich opatrení eliminujúcich vplyv stavebných činností na samotnú prevádzku (s dôrazom hlavne a nielen na hluk, prašnosť, koordináciu a</w:t>
      </w:r>
      <w:r w:rsidR="00261775" w:rsidRPr="00040C06">
        <w:t> </w:t>
      </w:r>
      <w:r w:rsidRPr="00040C06">
        <w:t>pohyb</w:t>
      </w:r>
      <w:r w:rsidR="00261775" w:rsidRPr="00040C06">
        <w:t xml:space="preserve"> chodcova</w:t>
      </w:r>
      <w:r w:rsidRPr="00040C06">
        <w:t>, zásobovania stavby atď. )</w:t>
      </w:r>
      <w:r w:rsidR="00A72A83" w:rsidRPr="00040C06">
        <w:t>,</w:t>
      </w:r>
    </w:p>
    <w:p w14:paraId="10993D2C" w14:textId="66F74075" w:rsidR="008B7ABA" w:rsidRPr="00040C06" w:rsidRDefault="008B7ABA" w:rsidP="008B7ABA">
      <w:pPr>
        <w:pStyle w:val="Odsekzoznamu"/>
        <w:numPr>
          <w:ilvl w:val="0"/>
          <w:numId w:val="151"/>
        </w:numPr>
      </w:pPr>
      <w:r w:rsidRPr="00040C06">
        <w:t>návrh koordinačných opatrení v prípade súbežnej realizácie inej výstavby v</w:t>
      </w:r>
      <w:r w:rsidR="00F8193A" w:rsidRPr="00040C06">
        <w:t xml:space="preserve"> bezprostrednom </w:t>
      </w:r>
      <w:r w:rsidR="004C0C74" w:rsidRPr="00040C06">
        <w:t>dotyku so staveniskom</w:t>
      </w:r>
      <w:r w:rsidRPr="00040C06">
        <w:t>.</w:t>
      </w:r>
    </w:p>
    <w:p w14:paraId="6DCD28EC" w14:textId="15335193" w:rsidR="00753CA0" w:rsidRPr="00040C06" w:rsidRDefault="009371D5" w:rsidP="00BC5D46">
      <w:r w:rsidRPr="00040C06">
        <w:tab/>
      </w:r>
      <w:r w:rsidR="00EC0ED5" w:rsidRPr="00040C06">
        <w:t>Zhotoviteľ</w:t>
      </w:r>
      <w:r w:rsidR="00753CA0" w:rsidRPr="00040C06">
        <w:t xml:space="preserve"> bude zodpovedný za vypracovanie Dokumentácie </w:t>
      </w:r>
      <w:r w:rsidR="0062725C" w:rsidRPr="00040C06">
        <w:t xml:space="preserve">na </w:t>
      </w:r>
      <w:r w:rsidR="00753CA0" w:rsidRPr="00040C06">
        <w:t xml:space="preserve">realizáciu stavby </w:t>
      </w:r>
      <w:r w:rsidR="00034D76" w:rsidRPr="00040C06">
        <w:t>(</w:t>
      </w:r>
      <w:r w:rsidR="00753CA0" w:rsidRPr="00040C06">
        <w:t>DRS) pre všetky súčasti Trvalého Diela a pre objekty Dočasného Diela, súvisiacich s Trvalým Dielom, vrátane predloženia TKP a</w:t>
      </w:r>
      <w:r w:rsidR="003266FA" w:rsidRPr="00040C06">
        <w:t xml:space="preserve"> </w:t>
      </w:r>
      <w:r w:rsidR="00753CA0" w:rsidRPr="00040C06">
        <w:t xml:space="preserve">dopracovania potrebných ZTKP. </w:t>
      </w:r>
    </w:p>
    <w:p w14:paraId="51DF735B" w14:textId="59171AB1" w:rsidR="001A7FB4" w:rsidRPr="00040C06" w:rsidRDefault="00A63A89" w:rsidP="001A7FB4">
      <w:r w:rsidRPr="00C34D88">
        <w:tab/>
      </w:r>
      <w:r w:rsidR="001A7FB4" w:rsidRPr="00C34D88">
        <w:t>Lehota na odsúhlasenie projektovej dokume</w:t>
      </w:r>
      <w:r w:rsidR="0075651C" w:rsidRPr="00C34D88">
        <w:t>n</w:t>
      </w:r>
      <w:r w:rsidR="001A7FB4" w:rsidRPr="00C34D88">
        <w:t>tácie Zhotoviteľa Stavebným dozorom/Objednávateľom je 14 dní.</w:t>
      </w:r>
    </w:p>
    <w:p w14:paraId="1E033CF9" w14:textId="34C706CE" w:rsidR="00A63A89" w:rsidRPr="00040C06" w:rsidRDefault="000D2A53" w:rsidP="00BC5D46">
      <w:r w:rsidRPr="00040C06">
        <w:tab/>
      </w:r>
      <w:r w:rsidR="00753CA0" w:rsidRPr="00040C06" w:rsidDel="00A63A89">
        <w:t xml:space="preserve">V prípade potreby zmien územného rozhodnutia, zmien stavby pred dokončením a služieb/činností z toho vyplývajúcich je </w:t>
      </w:r>
      <w:r w:rsidR="00EC0ED5" w:rsidRPr="00040C06" w:rsidDel="00A63A89">
        <w:t>Zhotoviteľ</w:t>
      </w:r>
      <w:r w:rsidR="00753CA0" w:rsidRPr="00040C06" w:rsidDel="00A63A89">
        <w:t xml:space="preserve"> zodpovedný aj za vybavenie týchto nových rozhodnutí</w:t>
      </w:r>
      <w:r w:rsidR="00D850C6" w:rsidRPr="00040C06" w:rsidDel="00A63A89">
        <w:t>,</w:t>
      </w:r>
      <w:r w:rsidR="00753CA0" w:rsidRPr="00040C06" w:rsidDel="00A63A89">
        <w:t xml:space="preserve"> ako aj za vyprojektovanie súvisiacej projektovej dokumentácie, tak, aby Dielo bolo dokončené pre účely a v kvalite, ako je to definované v</w:t>
      </w:r>
      <w:r w:rsidR="006F4CEC" w:rsidRPr="00040C06" w:rsidDel="00A63A89">
        <w:t> </w:t>
      </w:r>
      <w:r w:rsidR="00753CA0" w:rsidRPr="00040C06" w:rsidDel="00A63A89">
        <w:t>Zmluve. Podrobnejšie požiadavky sú uvedené v ostatných častiach Požiadaviek</w:t>
      </w:r>
      <w:r w:rsidR="003266FA" w:rsidRPr="00040C06" w:rsidDel="00A63A89">
        <w:t xml:space="preserve"> </w:t>
      </w:r>
      <w:proofErr w:type="spellStart"/>
      <w:r w:rsidR="00753CA0" w:rsidRPr="00040C06" w:rsidDel="00A63A89">
        <w:t>Objednávateľa.</w:t>
      </w:r>
      <w:r w:rsidR="00A63A89" w:rsidRPr="00040C06">
        <w:t>Odsúhlasená</w:t>
      </w:r>
      <w:proofErr w:type="spellEnd"/>
      <w:r w:rsidR="00A63A89" w:rsidRPr="00040C06">
        <w:t xml:space="preserve"> DRS, DZSPD bude pre Objednávateľa/Stavebný dozor dodaná v šiestich vyhotoveniach v tlačenej aj digitálnej forme na CD/DVD/USB nosiči vo formáte *.</w:t>
      </w:r>
      <w:proofErr w:type="spellStart"/>
      <w:r w:rsidR="00A63A89" w:rsidRPr="00040C06">
        <w:t>pdf</w:t>
      </w:r>
      <w:proofErr w:type="spellEnd"/>
      <w:r w:rsidR="00A63A89" w:rsidRPr="00040C06">
        <w:t>. a aj v editovateľnej forme </w:t>
      </w:r>
      <w:proofErr w:type="spellStart"/>
      <w:r w:rsidR="00A63A89" w:rsidRPr="00040C06">
        <w:t>dwg</w:t>
      </w:r>
      <w:proofErr w:type="spellEnd"/>
      <w:r w:rsidR="00A63A89" w:rsidRPr="00040C06">
        <w:t xml:space="preserve"> </w:t>
      </w:r>
      <w:proofErr w:type="spellStart"/>
      <w:r w:rsidR="00A63A89" w:rsidRPr="00040C06">
        <w:t>resp.dgn</w:t>
      </w:r>
      <w:proofErr w:type="spellEnd"/>
      <w:r w:rsidR="00A63A89" w:rsidRPr="00040C06">
        <w:t xml:space="preserve">, </w:t>
      </w:r>
      <w:proofErr w:type="spellStart"/>
      <w:r w:rsidR="00A63A89" w:rsidRPr="00040C06">
        <w:t>xlsx</w:t>
      </w:r>
      <w:proofErr w:type="spellEnd"/>
      <w:r w:rsidR="00A63A89" w:rsidRPr="00040C06">
        <w:t xml:space="preserve">, </w:t>
      </w:r>
      <w:proofErr w:type="spellStart"/>
      <w:r w:rsidR="00A63A89" w:rsidRPr="00040C06">
        <w:t>docx</w:t>
      </w:r>
      <w:proofErr w:type="spellEnd"/>
      <w:r w:rsidR="00A63A89" w:rsidRPr="00040C06">
        <w:t>,.... </w:t>
      </w:r>
    </w:p>
    <w:p w14:paraId="20F6F5B9" w14:textId="48B25966" w:rsidR="00C21157" w:rsidRPr="00040C06" w:rsidRDefault="00A63A89" w:rsidP="00BC5D46">
      <w:r w:rsidRPr="00040C06">
        <w:tab/>
      </w:r>
      <w:r w:rsidR="00C7264D" w:rsidRPr="00040C06">
        <w:t>V prípade potreby zväčšenia trvalého alebo dočasného záberu nad rámec záberov definovaných v majetko</w:t>
      </w:r>
      <w:r w:rsidR="006F4CEC" w:rsidRPr="00040C06">
        <w:t>vo</w:t>
      </w:r>
      <w:r w:rsidR="00C7264D" w:rsidRPr="00040C06">
        <w:t xml:space="preserve">právnej dokumentácii Objednávateľa </w:t>
      </w:r>
      <w:r w:rsidR="005D0FC2" w:rsidRPr="00040C06">
        <w:t xml:space="preserve">podľa </w:t>
      </w:r>
      <w:r w:rsidR="00C5710C" w:rsidRPr="00040C06">
        <w:t xml:space="preserve">Zväzku </w:t>
      </w:r>
      <w:r w:rsidR="005D0FC2" w:rsidRPr="00040C06">
        <w:t xml:space="preserve">5 </w:t>
      </w:r>
      <w:r w:rsidR="00063406" w:rsidRPr="00040C06">
        <w:t xml:space="preserve">Súťažných podkladov </w:t>
      </w:r>
      <w:r w:rsidR="00C7264D" w:rsidRPr="00040C06">
        <w:t xml:space="preserve">z titulu technického riešenia Zhotoviteľa na základe spracovanej a odsúhlasenej </w:t>
      </w:r>
      <w:r w:rsidR="00542348" w:rsidRPr="00040C06">
        <w:t>DRS</w:t>
      </w:r>
      <w:r w:rsidR="004F2315" w:rsidRPr="00040C06">
        <w:t xml:space="preserve"> </w:t>
      </w:r>
      <w:r w:rsidR="00C7264D" w:rsidRPr="00040C06">
        <w:t>je Zhotoviteľ povinný zabezpečiť majetko</w:t>
      </w:r>
      <w:r w:rsidR="006F4CEC" w:rsidRPr="00040C06">
        <w:t>vo</w:t>
      </w:r>
      <w:r w:rsidR="00C7264D" w:rsidRPr="00040C06">
        <w:t xml:space="preserve">právne vysporiadanie v mene Objednávateľa na náklady Zhotoviteľa, a to v prípade trvalých záberov zabezpečiť zápis vlastníckeho práva </w:t>
      </w:r>
      <w:r w:rsidR="005577C1" w:rsidRPr="00040C06">
        <w:t xml:space="preserve">Objednávateľa </w:t>
      </w:r>
      <w:r w:rsidR="00C7264D" w:rsidRPr="00040C06">
        <w:t>na listy vlastníctva a v prípade dočasných záberov uzavrieť nájomné zmluvy, ďalej je Zhotoviteľ povinný</w:t>
      </w:r>
      <w:r w:rsidR="003266FA" w:rsidRPr="00040C06">
        <w:t xml:space="preserve"> </w:t>
      </w:r>
      <w:r w:rsidR="00C7264D" w:rsidRPr="00040C06">
        <w:t>zabezpečiť všetky potrebné súhlasy a povolenia v zmysle platných predpisov. Zhotoviteľ odovzdá Objednávateľovi majetko</w:t>
      </w:r>
      <w:r w:rsidR="006F4CEC" w:rsidRPr="00040C06">
        <w:t>vo</w:t>
      </w:r>
      <w:r w:rsidR="00C7264D" w:rsidRPr="00040C06">
        <w:t xml:space="preserve">právny elaborát v zmysle Zväzku </w:t>
      </w:r>
      <w:r w:rsidR="00F3109A">
        <w:t>5</w:t>
      </w:r>
      <w:r w:rsidR="005B4209" w:rsidRPr="00040C06">
        <w:t xml:space="preserve"> Súťažných podkladov</w:t>
      </w:r>
      <w:r w:rsidR="00C7264D" w:rsidRPr="00040C06">
        <w:t xml:space="preserve">. Ak Zhotoviteľovi vznikne oneskorenie a/alebo Náklady ako dôsledok toho, že nezaistil včas vstupy na pozemky tretích osôb z titulu technického riešenia Zhotoviteľa, Zhotoviteľovi nevzniká Nárok na Predĺženie Lehoty výstavby alebo na uhradenie týchto Nákladov a primeraného zisku. </w:t>
      </w:r>
    </w:p>
    <w:p w14:paraId="0AED9859" w14:textId="7D324ABA" w:rsidR="00753CA0" w:rsidRPr="00040C06" w:rsidRDefault="00E47029" w:rsidP="00BC5D46">
      <w:r w:rsidRPr="00040C06">
        <w:tab/>
      </w:r>
      <w:r w:rsidR="00C7264D" w:rsidRPr="00040C06">
        <w:t>Pre zaistenie potrebných povolení</w:t>
      </w:r>
      <w:r w:rsidR="00DE0B03" w:rsidRPr="00040C06">
        <w:t>,</w:t>
      </w:r>
      <w:r w:rsidR="00C7264D" w:rsidRPr="00040C06">
        <w:t xml:space="preserve"> Objednávateľ v prípade potreby splnomocní Zhotoviteľa.</w:t>
      </w:r>
    </w:p>
    <w:p w14:paraId="17E0C4D8" w14:textId="20E9120C" w:rsidR="00FC3FE7" w:rsidRPr="00040C06" w:rsidRDefault="00E47029" w:rsidP="007E5A68">
      <w:r w:rsidRPr="00040C06">
        <w:tab/>
      </w:r>
      <w:r w:rsidR="00753CA0" w:rsidRPr="00040C06">
        <w:t xml:space="preserve">Základné požiadavky na </w:t>
      </w:r>
      <w:r w:rsidR="00A67088" w:rsidRPr="00040C06">
        <w:t xml:space="preserve">spracovanie </w:t>
      </w:r>
      <w:r w:rsidR="00753CA0" w:rsidRPr="00040C06">
        <w:t xml:space="preserve">Dokumentácie </w:t>
      </w:r>
      <w:r w:rsidR="00EC0ED5" w:rsidRPr="00040C06">
        <w:t>Zhotoviteľ</w:t>
      </w:r>
      <w:r w:rsidR="00753CA0" w:rsidRPr="00040C06">
        <w:t>a sú uvedené v</w:t>
      </w:r>
      <w:r w:rsidR="005C7F11" w:rsidRPr="00040C06">
        <w:t>o</w:t>
      </w:r>
      <w:r w:rsidR="00753CA0" w:rsidRPr="00040C06">
        <w:t> Zväzku 3</w:t>
      </w:r>
      <w:r w:rsidR="001D7B12" w:rsidRPr="00040C06">
        <w:t xml:space="preserve"> Súťažných podkladov.</w:t>
      </w:r>
      <w:r w:rsidR="007E5A68" w:rsidRPr="00040C06">
        <w:t xml:space="preserve"> </w:t>
      </w:r>
    </w:p>
    <w:p w14:paraId="063285C0" w14:textId="39D19D66" w:rsidR="007E5A68" w:rsidRPr="00040C06" w:rsidRDefault="00FC3FE7" w:rsidP="007E5A68">
      <w:r w:rsidRPr="00040C06">
        <w:lastRenderedPageBreak/>
        <w:tab/>
      </w:r>
      <w:r w:rsidR="00C16308" w:rsidRPr="00040C06">
        <w:t>Po</w:t>
      </w:r>
      <w:r w:rsidR="007E5A68" w:rsidRPr="00040C06">
        <w:t>ž</w:t>
      </w:r>
      <w:r w:rsidR="00C16308" w:rsidRPr="00040C06">
        <w:t xml:space="preserve">iadavka na minimálnu projektovanú </w:t>
      </w:r>
      <w:r w:rsidR="007E5A68" w:rsidRPr="00040C06">
        <w:t>životnosť Diela je 30 rokov.</w:t>
      </w:r>
    </w:p>
    <w:p w14:paraId="720470A9" w14:textId="46C22F5D" w:rsidR="00753CA0" w:rsidRPr="00040C06" w:rsidRDefault="00753CA0" w:rsidP="005C3CB9">
      <w:pPr>
        <w:pStyle w:val="Nadpis3"/>
      </w:pPr>
      <w:bookmarkStart w:id="1318" w:name="_Toc182263131"/>
      <w:bookmarkStart w:id="1319" w:name="_Toc182264035"/>
      <w:bookmarkStart w:id="1320" w:name="_Toc184105525"/>
      <w:bookmarkStart w:id="1321" w:name="_Toc187221292"/>
      <w:bookmarkStart w:id="1322" w:name="_Toc187233485"/>
      <w:bookmarkStart w:id="1323" w:name="_Toc187233817"/>
      <w:bookmarkStart w:id="1324" w:name="_Toc187234105"/>
      <w:bookmarkStart w:id="1325" w:name="_Toc187234393"/>
      <w:bookmarkStart w:id="1326" w:name="_Toc187241838"/>
      <w:bookmarkStart w:id="1327" w:name="_Toc187246003"/>
      <w:bookmarkStart w:id="1328" w:name="_Toc187246596"/>
      <w:bookmarkStart w:id="1329" w:name="_Toc187247125"/>
      <w:bookmarkStart w:id="1330" w:name="_Toc292803110"/>
      <w:bookmarkStart w:id="1331" w:name="_Toc332367354"/>
      <w:bookmarkStart w:id="1332" w:name="_Toc345289312"/>
      <w:bookmarkStart w:id="1333" w:name="_Ref170652906"/>
      <w:bookmarkStart w:id="1334" w:name="_Toc187411838"/>
      <w:bookmarkEnd w:id="1318"/>
      <w:bookmarkEnd w:id="1319"/>
      <w:bookmarkEnd w:id="1320"/>
      <w:bookmarkEnd w:id="1321"/>
      <w:bookmarkEnd w:id="1322"/>
      <w:bookmarkEnd w:id="1323"/>
      <w:bookmarkEnd w:id="1324"/>
      <w:bookmarkEnd w:id="1325"/>
      <w:bookmarkEnd w:id="1326"/>
      <w:bookmarkEnd w:id="1327"/>
      <w:bookmarkEnd w:id="1328"/>
      <w:bookmarkEnd w:id="1329"/>
      <w:r w:rsidRPr="00040C06">
        <w:t>Organizačná schéma</w:t>
      </w:r>
      <w:bookmarkEnd w:id="1330"/>
      <w:bookmarkEnd w:id="1331"/>
      <w:bookmarkEnd w:id="1332"/>
      <w:bookmarkEnd w:id="1333"/>
      <w:bookmarkEnd w:id="1334"/>
    </w:p>
    <w:p w14:paraId="1777BAC5" w14:textId="0AFD74F2" w:rsidR="00B4075E" w:rsidRPr="00040C06" w:rsidRDefault="00C16308" w:rsidP="00355C81">
      <w:r w:rsidRPr="00040C06">
        <w:tab/>
      </w:r>
      <w:r w:rsidR="00CC7376" w:rsidRPr="00040C06">
        <w:t xml:space="preserve">Do 14 dní od Dátumu začatia prác Zhotoviteľ predloží Objednávateľovi a Stavebnému dozoru </w:t>
      </w:r>
      <w:r w:rsidR="0016618B" w:rsidRPr="00040C06">
        <w:t xml:space="preserve">aktualizovanú </w:t>
      </w:r>
      <w:r w:rsidR="00CC7376" w:rsidRPr="00040C06">
        <w:t>kompletnú organizačnú schému Personálu Zhotoviteľa personálne obsadenú v zmysle ponuky uchádzača, ktorý plánuje použiť pri realizácii Zmluvy</w:t>
      </w:r>
      <w:r w:rsidR="00355C81" w:rsidRPr="00040C06">
        <w:t>,</w:t>
      </w:r>
      <w:r w:rsidR="00CC7376" w:rsidRPr="00040C06">
        <w:t xml:space="preserve"> </w:t>
      </w:r>
      <w:r w:rsidR="00355C81" w:rsidRPr="00040C06">
        <w:t>spolu s podrobnosťami a</w:t>
      </w:r>
      <w:r w:rsidR="00B4075E" w:rsidRPr="00040C06">
        <w:t> </w:t>
      </w:r>
      <w:r w:rsidR="00355C81" w:rsidRPr="00040C06">
        <w:t>kontaktmi</w:t>
      </w:r>
      <w:r w:rsidR="00B4075E" w:rsidRPr="00040C06">
        <w:t>.</w:t>
      </w:r>
    </w:p>
    <w:p w14:paraId="4389F080" w14:textId="72EC47A8" w:rsidR="00847B35" w:rsidRPr="00040C06" w:rsidRDefault="00847B35" w:rsidP="00C34D88">
      <w:pPr>
        <w:pStyle w:val="Odsekzoznamu"/>
        <w:numPr>
          <w:ilvl w:val="0"/>
          <w:numId w:val="161"/>
        </w:numPr>
        <w:spacing w:after="0"/>
        <w:contextualSpacing/>
        <w:rPr>
          <w:bCs/>
        </w:rPr>
      </w:pPr>
      <w:r w:rsidRPr="00040C06">
        <w:rPr>
          <w:bCs/>
        </w:rPr>
        <w:t xml:space="preserve">Za </w:t>
      </w:r>
      <w:r w:rsidRPr="00C34D88">
        <w:rPr>
          <w:b/>
        </w:rPr>
        <w:t xml:space="preserve">kľúčových odborníkov </w:t>
      </w:r>
      <w:r w:rsidRPr="00040C06">
        <w:rPr>
          <w:bCs/>
        </w:rPr>
        <w:t xml:space="preserve">sa na účely tejto </w:t>
      </w:r>
      <w:r w:rsidR="00CF6EE1" w:rsidRPr="00040C06">
        <w:rPr>
          <w:bCs/>
        </w:rPr>
        <w:t>zmluvy</w:t>
      </w:r>
      <w:r w:rsidRPr="00040C06">
        <w:rPr>
          <w:bCs/>
        </w:rPr>
        <w:t xml:space="preserve"> považujú</w:t>
      </w:r>
      <w:r w:rsidR="00583C46" w:rsidRPr="00C34D88">
        <w:rPr>
          <w:bCs/>
        </w:rPr>
        <w:t>:</w:t>
      </w:r>
      <w:r w:rsidRPr="00040C06">
        <w:rPr>
          <w:bCs/>
        </w:rPr>
        <w:t xml:space="preserve"> </w:t>
      </w:r>
    </w:p>
    <w:p w14:paraId="1A62D540" w14:textId="77777777" w:rsidR="001763E3" w:rsidRPr="00040C06" w:rsidRDefault="001763E3" w:rsidP="001763E3">
      <w:pPr>
        <w:spacing w:after="0"/>
        <w:contextualSpacing/>
        <w:rPr>
          <w:b/>
        </w:rPr>
      </w:pPr>
    </w:p>
    <w:p w14:paraId="7993C986" w14:textId="4768A95B" w:rsidR="00847B35" w:rsidRPr="00500A9C" w:rsidRDefault="00A46A83" w:rsidP="00C34D88">
      <w:pPr>
        <w:pStyle w:val="Odsekzoznamu"/>
        <w:numPr>
          <w:ilvl w:val="0"/>
          <w:numId w:val="126"/>
        </w:numPr>
        <w:ind w:left="851" w:hanging="425"/>
        <w:rPr>
          <w:szCs w:val="21"/>
        </w:rPr>
      </w:pPr>
      <w:r>
        <w:rPr>
          <w:szCs w:val="21"/>
        </w:rPr>
        <w:t xml:space="preserve">KO 1 </w:t>
      </w:r>
      <w:r w:rsidR="00355C81" w:rsidRPr="00500A9C">
        <w:rPr>
          <w:szCs w:val="21"/>
        </w:rPr>
        <w:t>Riaditeľa stavby</w:t>
      </w:r>
      <w:r w:rsidR="004B71E0" w:rsidRPr="00500A9C">
        <w:rPr>
          <w:szCs w:val="21"/>
        </w:rPr>
        <w:t>/</w:t>
      </w:r>
      <w:r w:rsidR="00355C81" w:rsidRPr="00500A9C">
        <w:rPr>
          <w:szCs w:val="21"/>
        </w:rPr>
        <w:t xml:space="preserve"> </w:t>
      </w:r>
      <w:r w:rsidR="0008705C" w:rsidRPr="00500A9C">
        <w:rPr>
          <w:szCs w:val="21"/>
        </w:rPr>
        <w:t xml:space="preserve">Zástupca </w:t>
      </w:r>
      <w:r w:rsidR="00355C81" w:rsidRPr="00500A9C">
        <w:rPr>
          <w:szCs w:val="21"/>
        </w:rPr>
        <w:t>Zhotoviteľa,</w:t>
      </w:r>
    </w:p>
    <w:p w14:paraId="22CEA02D" w14:textId="76C5CA5D" w:rsidR="00500A9C" w:rsidRPr="00C34D88" w:rsidRDefault="00A46A83" w:rsidP="00C34D88">
      <w:pPr>
        <w:pStyle w:val="Odsekzoznamu"/>
        <w:numPr>
          <w:ilvl w:val="0"/>
          <w:numId w:val="126"/>
        </w:numPr>
        <w:ind w:left="851" w:hanging="431"/>
        <w:rPr>
          <w:rFonts w:cs="Times New Roman"/>
          <w:szCs w:val="21"/>
          <w:lang w:eastAsia="sk-SK"/>
        </w:rPr>
      </w:pPr>
      <w:r w:rsidRPr="00C34D88">
        <w:rPr>
          <w:rFonts w:cs="Times New Roman"/>
          <w:szCs w:val="21"/>
          <w:lang w:eastAsia="sk-SK"/>
        </w:rPr>
        <w:t>KO 2</w:t>
      </w:r>
      <w:r w:rsidR="002200FA" w:rsidRPr="00C34D88">
        <w:rPr>
          <w:rFonts w:cs="Times New Roman"/>
          <w:szCs w:val="21"/>
          <w:lang w:eastAsia="sk-SK"/>
        </w:rPr>
        <w:t xml:space="preserve"> </w:t>
      </w:r>
      <w:r w:rsidR="00500A9C" w:rsidRPr="00C34D88">
        <w:rPr>
          <w:rFonts w:cs="Times New Roman"/>
          <w:szCs w:val="21"/>
          <w:lang w:eastAsia="sk-SK"/>
        </w:rPr>
        <w:t xml:space="preserve">Hlavný stavbyvedúci </w:t>
      </w:r>
      <w:r w:rsidR="00500A9C" w:rsidRPr="00C34D88">
        <w:rPr>
          <w:szCs w:val="21"/>
        </w:rPr>
        <w:t>(Odborník pre koľajový spodok a zvršok) / zástupca riaditeľa stavby</w:t>
      </w:r>
    </w:p>
    <w:p w14:paraId="6BE3A839" w14:textId="4A7CDA02" w:rsidR="00500A9C" w:rsidRPr="00C34D88"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3 Stavbyvedúci (Odborník pre Inžinierske stavby - dopravné stavby)</w:t>
      </w:r>
    </w:p>
    <w:p w14:paraId="17B996A9" w14:textId="44C4F9AD" w:rsidR="00500A9C" w:rsidRPr="00311D0C"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4 Stavbyvedúci (Odborník pre prevádzkové súbory, elektro (trakčné vedenia, rozvody VN, NN a slaboprúd)</w:t>
      </w:r>
    </w:p>
    <w:p w14:paraId="46066484" w14:textId="77777777" w:rsidR="00FD1538" w:rsidRPr="00311D0C" w:rsidRDefault="00FD1538" w:rsidP="00FD1538">
      <w:pPr>
        <w:pStyle w:val="Odsekzoznamu"/>
        <w:spacing w:after="0"/>
        <w:ind w:left="420" w:firstLine="0"/>
        <w:contextualSpacing/>
        <w:rPr>
          <w:b/>
        </w:rPr>
      </w:pPr>
    </w:p>
    <w:p w14:paraId="1F8D89D5" w14:textId="6EEADD1D" w:rsidR="00FD1538" w:rsidRPr="00040C06" w:rsidRDefault="00FD1538" w:rsidP="00C34D88">
      <w:pPr>
        <w:pStyle w:val="Odsekzoznamu"/>
        <w:numPr>
          <w:ilvl w:val="0"/>
          <w:numId w:val="161"/>
        </w:numPr>
        <w:spacing w:after="0"/>
        <w:contextualSpacing/>
        <w:rPr>
          <w:b/>
        </w:rPr>
      </w:pPr>
      <w:r w:rsidRPr="00C34D88">
        <w:rPr>
          <w:bCs/>
        </w:rPr>
        <w:t>Za</w:t>
      </w:r>
      <w:r w:rsidRPr="00040C06">
        <w:rPr>
          <w:b/>
        </w:rPr>
        <w:t xml:space="preserve"> nekľúčových odborníkov </w:t>
      </w:r>
      <w:r w:rsidRPr="00C34D88">
        <w:rPr>
          <w:bCs/>
        </w:rPr>
        <w:t xml:space="preserve">sa na účely tejto </w:t>
      </w:r>
      <w:r w:rsidR="00CF6EE1" w:rsidRPr="00C34D88">
        <w:rPr>
          <w:bCs/>
        </w:rPr>
        <w:t>zmluvy</w:t>
      </w:r>
      <w:r w:rsidRPr="00C34D88">
        <w:rPr>
          <w:bCs/>
        </w:rPr>
        <w:t xml:space="preserve"> považujú</w:t>
      </w:r>
      <w:r w:rsidR="00583C46" w:rsidRPr="00C34D88">
        <w:rPr>
          <w:bCs/>
        </w:rPr>
        <w:t>:</w:t>
      </w:r>
      <w:r w:rsidRPr="00C34D88">
        <w:rPr>
          <w:bCs/>
        </w:rPr>
        <w:t xml:space="preserve"> </w:t>
      </w:r>
    </w:p>
    <w:p w14:paraId="7D1F2716" w14:textId="77777777" w:rsidR="00FD1538" w:rsidRPr="00040C06" w:rsidRDefault="00FD1538" w:rsidP="00FD1538">
      <w:pPr>
        <w:pStyle w:val="Odsekzoznamu"/>
        <w:ind w:left="420" w:firstLine="0"/>
      </w:pPr>
    </w:p>
    <w:p w14:paraId="3282C848" w14:textId="15E99F71" w:rsidR="009928DE" w:rsidRPr="00040C06" w:rsidRDefault="009928DE" w:rsidP="00C34D88">
      <w:pPr>
        <w:pStyle w:val="Odsekzoznamu"/>
        <w:numPr>
          <w:ilvl w:val="0"/>
          <w:numId w:val="127"/>
        </w:numPr>
        <w:ind w:left="851" w:hanging="426"/>
      </w:pPr>
      <w:r w:rsidRPr="00C34D88">
        <w:t xml:space="preserve">Stavbyvedúci </w:t>
      </w:r>
      <w:r w:rsidR="00943E36" w:rsidRPr="00040C06">
        <w:t xml:space="preserve">s odbornou spôsobilosťou v kategórii </w:t>
      </w:r>
      <w:r w:rsidRPr="00C34D88">
        <w:rPr>
          <w:szCs w:val="21"/>
        </w:rPr>
        <w:t xml:space="preserve">pre </w:t>
      </w:r>
      <w:r w:rsidRPr="00040C06">
        <w:t xml:space="preserve">Technické, technologické a energetické vybavenie stavieb - elektrotechnické </w:t>
      </w:r>
      <w:r w:rsidR="00BD3A76" w:rsidRPr="00040C06">
        <w:rPr>
          <w:szCs w:val="21"/>
        </w:rPr>
        <w:t>zariadenia</w:t>
      </w:r>
      <w:r w:rsidR="00FB3856" w:rsidRPr="00C34D88">
        <w:rPr>
          <w:szCs w:val="21"/>
        </w:rPr>
        <w:t>,</w:t>
      </w:r>
    </w:p>
    <w:p w14:paraId="7E4F9B2D" w14:textId="2CC166B2" w:rsidR="00E21947" w:rsidRPr="00311D0C" w:rsidRDefault="0026559A" w:rsidP="00C34D88">
      <w:pPr>
        <w:pStyle w:val="Odsekzoznamu"/>
        <w:numPr>
          <w:ilvl w:val="0"/>
          <w:numId w:val="127"/>
        </w:numPr>
        <w:ind w:left="851" w:hanging="426"/>
      </w:pPr>
      <w:r w:rsidRPr="00C34D88">
        <w:t xml:space="preserve">Stavbyvedúci s odbornou spôsobilosťou v kategórii </w:t>
      </w:r>
      <w:r w:rsidRPr="00C34D88">
        <w:rPr>
          <w:szCs w:val="21"/>
        </w:rPr>
        <w:t>pre inžinierske stavby-dopravné stavby</w:t>
      </w:r>
      <w:r w:rsidR="00FB3856" w:rsidRPr="00C34D88">
        <w:rPr>
          <w:szCs w:val="21"/>
        </w:rPr>
        <w:t>,</w:t>
      </w:r>
    </w:p>
    <w:p w14:paraId="7E603622" w14:textId="5BC37354" w:rsidR="0026559A" w:rsidRPr="00311D0C" w:rsidRDefault="0026559A" w:rsidP="00C34D88">
      <w:pPr>
        <w:pStyle w:val="Odsekzoznamu"/>
        <w:numPr>
          <w:ilvl w:val="0"/>
          <w:numId w:val="127"/>
        </w:numPr>
        <w:ind w:left="851" w:hanging="426"/>
      </w:pPr>
      <w:r w:rsidRPr="00C34D88">
        <w:t xml:space="preserve">Stavbyvedúci </w:t>
      </w:r>
      <w:r w:rsidRPr="00C34D88">
        <w:rPr>
          <w:szCs w:val="21"/>
        </w:rPr>
        <w:t xml:space="preserve">pre </w:t>
      </w:r>
      <w:r w:rsidRPr="00C34D88">
        <w:t>Inžinierske stavby potrubné, energetické a iné líniové stavby</w:t>
      </w:r>
      <w:r w:rsidR="00FB3856" w:rsidRPr="00C34D88">
        <w:t>,</w:t>
      </w:r>
    </w:p>
    <w:p w14:paraId="715FFB82" w14:textId="77777777" w:rsidR="003B578B" w:rsidRPr="00040C06" w:rsidRDefault="003B578B" w:rsidP="00C34D88">
      <w:pPr>
        <w:pStyle w:val="Odsekzoznamu"/>
        <w:numPr>
          <w:ilvl w:val="0"/>
          <w:numId w:val="127"/>
        </w:numPr>
        <w:ind w:left="851" w:hanging="426"/>
      </w:pPr>
      <w:r w:rsidRPr="00040C06">
        <w:t xml:space="preserve">Autorizovaný geodet a kartograf, </w:t>
      </w:r>
    </w:p>
    <w:p w14:paraId="22AEF2D3" w14:textId="0A408E8F" w:rsidR="003B578B" w:rsidRPr="00040C06" w:rsidRDefault="003B578B" w:rsidP="00C34D88">
      <w:pPr>
        <w:pStyle w:val="Odsekzoznamu"/>
        <w:numPr>
          <w:ilvl w:val="0"/>
          <w:numId w:val="127"/>
        </w:numPr>
        <w:ind w:left="851" w:hanging="426"/>
      </w:pPr>
      <w:r w:rsidRPr="00040C06">
        <w:t>O</w:t>
      </w:r>
      <w:r w:rsidRPr="00040C06">
        <w:rPr>
          <w:szCs w:val="21"/>
        </w:rPr>
        <w:t>dborník pre zabezpečenie kontroly kvality</w:t>
      </w:r>
      <w:r w:rsidRPr="00040C06">
        <w:t>,</w:t>
      </w:r>
    </w:p>
    <w:p w14:paraId="3A613A62" w14:textId="6F8A5699" w:rsidR="00C61447" w:rsidRPr="00040C06" w:rsidRDefault="00C61447" w:rsidP="00C34D88">
      <w:pPr>
        <w:pStyle w:val="Odsekzoznamu"/>
        <w:numPr>
          <w:ilvl w:val="0"/>
          <w:numId w:val="127"/>
        </w:numPr>
        <w:ind w:left="851" w:hanging="426"/>
      </w:pPr>
      <w:r w:rsidRPr="00040C06">
        <w:t>Odborník pre životné prostredie a riadenie odpadového hospodárstva</w:t>
      </w:r>
      <w:r w:rsidR="00FB3856" w:rsidRPr="00C34D88">
        <w:t>,</w:t>
      </w:r>
    </w:p>
    <w:p w14:paraId="3F098975" w14:textId="18794E72" w:rsidR="00C61447" w:rsidRPr="00040C06" w:rsidRDefault="00C61447" w:rsidP="00C34D88">
      <w:pPr>
        <w:pStyle w:val="Odsekzoznamu"/>
        <w:numPr>
          <w:ilvl w:val="0"/>
          <w:numId w:val="127"/>
        </w:numPr>
        <w:ind w:left="851" w:hanging="426"/>
      </w:pPr>
      <w:r w:rsidRPr="00040C06">
        <w:t>Odborník na hluk a</w:t>
      </w:r>
      <w:r w:rsidR="00FB3856" w:rsidRPr="00C34D88">
        <w:t> </w:t>
      </w:r>
      <w:r w:rsidRPr="00040C06">
        <w:t>vibrácie</w:t>
      </w:r>
      <w:r w:rsidR="00FB3856" w:rsidRPr="00C34D88">
        <w:t>,</w:t>
      </w:r>
    </w:p>
    <w:p w14:paraId="6BEB2EC2" w14:textId="77777777" w:rsidR="00C61447" w:rsidRPr="00040C06" w:rsidRDefault="00C61447" w:rsidP="00C34D88">
      <w:pPr>
        <w:pStyle w:val="Odsekzoznamu"/>
        <w:numPr>
          <w:ilvl w:val="0"/>
          <w:numId w:val="127"/>
        </w:numPr>
        <w:ind w:left="851" w:hanging="426"/>
      </w:pPr>
      <w:r w:rsidRPr="00040C06">
        <w:t>Koordinátor dokumentácie</w:t>
      </w:r>
      <w:r w:rsidRPr="00C34D88">
        <w:t>.</w:t>
      </w:r>
      <w:r w:rsidRPr="00040C06">
        <w:t xml:space="preserve">  </w:t>
      </w:r>
    </w:p>
    <w:p w14:paraId="51ADF11F" w14:textId="77777777" w:rsidR="0026559A" w:rsidRPr="00040C06" w:rsidRDefault="0026559A" w:rsidP="00C34D88">
      <w:pPr>
        <w:pStyle w:val="Odsekzoznamu"/>
        <w:ind w:left="426" w:firstLine="0"/>
      </w:pPr>
    </w:p>
    <w:p w14:paraId="4ADD2A28" w14:textId="364172B5" w:rsidR="005579D2" w:rsidRPr="00040C06" w:rsidRDefault="009A71E3" w:rsidP="00C34D88">
      <w:pPr>
        <w:pStyle w:val="Odsekzoznamu"/>
        <w:numPr>
          <w:ilvl w:val="0"/>
          <w:numId w:val="161"/>
        </w:numPr>
        <w:rPr>
          <w:b/>
        </w:rPr>
      </w:pPr>
      <w:r w:rsidRPr="00040C06">
        <w:rPr>
          <w:b/>
        </w:rPr>
        <w:t>Z</w:t>
      </w:r>
      <w:r w:rsidR="00505A38" w:rsidRPr="00040C06">
        <w:rPr>
          <w:b/>
        </w:rPr>
        <w:t>odpovedn</w:t>
      </w:r>
      <w:r w:rsidR="000D4310" w:rsidRPr="00040C06">
        <w:rPr>
          <w:b/>
        </w:rPr>
        <w:t xml:space="preserve">é osoby </w:t>
      </w:r>
      <w:r w:rsidR="00505A38" w:rsidRPr="00040C06">
        <w:rPr>
          <w:b/>
        </w:rPr>
        <w:t>za</w:t>
      </w:r>
      <w:r w:rsidR="00A35A09" w:rsidRPr="00040C06">
        <w:rPr>
          <w:b/>
        </w:rPr>
        <w:t xml:space="preserve"> vypracovanie</w:t>
      </w:r>
      <w:r w:rsidR="00505A38" w:rsidRPr="00040C06">
        <w:rPr>
          <w:b/>
        </w:rPr>
        <w:t xml:space="preserve"> </w:t>
      </w:r>
      <w:r w:rsidR="00B046D5" w:rsidRPr="00040C06">
        <w:rPr>
          <w:b/>
        </w:rPr>
        <w:t xml:space="preserve">dokumentácie </w:t>
      </w:r>
      <w:r w:rsidR="00EC55B9" w:rsidRPr="00040C06">
        <w:rPr>
          <w:b/>
        </w:rPr>
        <w:t>Z</w:t>
      </w:r>
      <w:r w:rsidR="00B046D5" w:rsidRPr="00040C06">
        <w:rPr>
          <w:b/>
        </w:rPr>
        <w:t>hotovite</w:t>
      </w:r>
      <w:r w:rsidR="007D4883" w:rsidRPr="00040C06">
        <w:rPr>
          <w:b/>
        </w:rPr>
        <w:t>ľ</w:t>
      </w:r>
      <w:r w:rsidR="00B046D5" w:rsidRPr="00040C06">
        <w:rPr>
          <w:b/>
        </w:rPr>
        <w:t>a</w:t>
      </w:r>
      <w:r w:rsidR="007D4883" w:rsidRPr="00040C06">
        <w:rPr>
          <w:b/>
        </w:rPr>
        <w:t xml:space="preserve"> </w:t>
      </w:r>
      <w:r w:rsidR="00891086" w:rsidRPr="00C34D88">
        <w:rPr>
          <w:bCs/>
        </w:rPr>
        <w:t xml:space="preserve">sa na účely tejto </w:t>
      </w:r>
      <w:r w:rsidR="00CF6EE1" w:rsidRPr="00C34D88">
        <w:rPr>
          <w:bCs/>
        </w:rPr>
        <w:t>z</w:t>
      </w:r>
      <w:r w:rsidR="00F8124E" w:rsidRPr="00C34D88">
        <w:rPr>
          <w:bCs/>
        </w:rPr>
        <w:t>m</w:t>
      </w:r>
      <w:r w:rsidR="00CF6EE1" w:rsidRPr="00C34D88">
        <w:rPr>
          <w:bCs/>
        </w:rPr>
        <w:t>luvy</w:t>
      </w:r>
      <w:r w:rsidR="00891086" w:rsidRPr="00C34D88">
        <w:rPr>
          <w:bCs/>
        </w:rPr>
        <w:t xml:space="preserve"> považujú osoby uvedené vo </w:t>
      </w:r>
      <w:r w:rsidR="00F445F0" w:rsidRPr="00C34D88">
        <w:rPr>
          <w:bCs/>
        </w:rPr>
        <w:t>Z</w:t>
      </w:r>
      <w:r w:rsidR="00891086" w:rsidRPr="00C34D88">
        <w:rPr>
          <w:bCs/>
        </w:rPr>
        <w:t xml:space="preserve">väzku </w:t>
      </w:r>
      <w:r w:rsidR="00F51325" w:rsidRPr="00C34D88">
        <w:rPr>
          <w:bCs/>
        </w:rPr>
        <w:t>3, P</w:t>
      </w:r>
      <w:r w:rsidR="00891086" w:rsidRPr="00C34D88">
        <w:rPr>
          <w:bCs/>
        </w:rPr>
        <w:t>ríloha 13 Súťažných podkladov</w:t>
      </w:r>
      <w:r w:rsidR="003F479B" w:rsidRPr="00C34D88">
        <w:rPr>
          <w:bCs/>
        </w:rPr>
        <w:t xml:space="preserve"> </w:t>
      </w:r>
    </w:p>
    <w:p w14:paraId="0A95FB37" w14:textId="2776EA65" w:rsidR="00F51325" w:rsidRPr="00C34D88" w:rsidRDefault="003C7F00" w:rsidP="00C34D88">
      <w:pPr>
        <w:pStyle w:val="Odsekzoznamu"/>
        <w:numPr>
          <w:ilvl w:val="0"/>
          <w:numId w:val="149"/>
        </w:numPr>
        <w:ind w:left="851"/>
      </w:pPr>
      <w:r w:rsidRPr="00C34D88">
        <w:t xml:space="preserve">Hlavný inžinier projektu </w:t>
      </w:r>
    </w:p>
    <w:p w14:paraId="79D5F37A" w14:textId="4C89A876" w:rsidR="00F51325" w:rsidRPr="00040C06" w:rsidRDefault="003C7F00" w:rsidP="00C34D88">
      <w:pPr>
        <w:pStyle w:val="Odsekzoznamu"/>
        <w:numPr>
          <w:ilvl w:val="0"/>
          <w:numId w:val="149"/>
        </w:numPr>
        <w:ind w:left="851"/>
      </w:pPr>
      <w:r w:rsidRPr="00040C06">
        <w:t xml:space="preserve">Autorizovaný projektant pre konštrukcie inžinierskych stavieb v podkategórii Železnice a dráhy, </w:t>
      </w:r>
    </w:p>
    <w:p w14:paraId="50DA3BF7" w14:textId="77777777" w:rsidR="003C7F00" w:rsidRPr="00040C06" w:rsidRDefault="003C7F00" w:rsidP="00C34D88">
      <w:pPr>
        <w:pStyle w:val="Odsekzoznamu"/>
        <w:numPr>
          <w:ilvl w:val="0"/>
          <w:numId w:val="149"/>
        </w:numPr>
        <w:ind w:left="851"/>
      </w:pPr>
      <w:r w:rsidRPr="00040C06">
        <w:t xml:space="preserve">Autorizovaný projektant pre konštrukcie inžinierskych stavieb v podkategórii Cesty a letiská, </w:t>
      </w:r>
    </w:p>
    <w:p w14:paraId="3E881585" w14:textId="77777777" w:rsidR="00C81760" w:rsidRPr="00C34D88" w:rsidRDefault="00225AE0" w:rsidP="00C34D88">
      <w:pPr>
        <w:pStyle w:val="Odsekzoznamu"/>
        <w:numPr>
          <w:ilvl w:val="0"/>
          <w:numId w:val="149"/>
        </w:numPr>
        <w:ind w:left="851"/>
      </w:pPr>
      <w:r w:rsidRPr="00040C06">
        <w:t>Autorizovaný projektant pre Pozemné stavby</w:t>
      </w:r>
    </w:p>
    <w:p w14:paraId="06B3C3C9" w14:textId="0476EEE6" w:rsidR="009A71E3" w:rsidRPr="00040C06" w:rsidRDefault="003C7F00" w:rsidP="00C34D88">
      <w:pPr>
        <w:pStyle w:val="Odsekzoznamu"/>
        <w:numPr>
          <w:ilvl w:val="0"/>
          <w:numId w:val="149"/>
        </w:numPr>
        <w:ind w:left="851"/>
      </w:pPr>
      <w:r w:rsidRPr="00C34D88">
        <w:t xml:space="preserve">Autorizovaný projektant pre konštrukcie inžinierskych stavieb v podkategórii Líniové vedenia a rozvody (potrubné a iné líniové stavby), </w:t>
      </w:r>
    </w:p>
    <w:p w14:paraId="360EF5E2" w14:textId="32FB75A3" w:rsidR="009A71E3" w:rsidRPr="00040C06" w:rsidRDefault="003C7F00" w:rsidP="00C34D88">
      <w:pPr>
        <w:pStyle w:val="Odsekzoznamu"/>
        <w:numPr>
          <w:ilvl w:val="0"/>
          <w:numId w:val="149"/>
        </w:numPr>
        <w:ind w:left="851"/>
      </w:pPr>
      <w:r w:rsidRPr="00C34D88">
        <w:t>Autorizovaný projektant pre technické, technologické a energetické vybavenie stavieb</w:t>
      </w:r>
    </w:p>
    <w:p w14:paraId="762E79FE" w14:textId="32A7686D" w:rsidR="00653D11" w:rsidRPr="00040C06" w:rsidRDefault="00F8124E" w:rsidP="00355C81">
      <w:r w:rsidRPr="00040C06">
        <w:rPr>
          <w:bCs/>
        </w:rPr>
        <w:tab/>
      </w:r>
      <w:r w:rsidR="005D0FC2" w:rsidRPr="00040C06">
        <w:t>V</w:t>
      </w:r>
      <w:r w:rsidR="00355C81" w:rsidRPr="00040C06">
        <w:t xml:space="preserve"> organizačnej schéme je Zhotoviteľ povinný uviesť</w:t>
      </w:r>
      <w:r w:rsidR="00C31E7B" w:rsidRPr="00040C06">
        <w:t>,</w:t>
      </w:r>
      <w:r w:rsidR="00355C81" w:rsidRPr="00040C06">
        <w:t xml:space="preserve"> v akom právnom vzťahu k Zhotoviteľovi sú jednotliví kľúčoví </w:t>
      </w:r>
      <w:r w:rsidR="00CF161D" w:rsidRPr="00040C06">
        <w:t xml:space="preserve">odborníci </w:t>
      </w:r>
      <w:r w:rsidR="00355C81" w:rsidRPr="00040C06">
        <w:t>na stavbe</w:t>
      </w:r>
      <w:r w:rsidR="00EE1256" w:rsidRPr="00040C06">
        <w:t xml:space="preserve"> s dokladovaním ich odbornej spôsobilosti podľa SKSI alebo ekvivalentu vydanom v inom štáte</w:t>
      </w:r>
      <w:r w:rsidR="00355C81" w:rsidRPr="00040C06">
        <w:t xml:space="preserve">. </w:t>
      </w:r>
    </w:p>
    <w:p w14:paraId="7B15059F" w14:textId="125E03E4" w:rsidR="00653D11" w:rsidRPr="00040C06" w:rsidRDefault="00653D11" w:rsidP="00355C81">
      <w:r w:rsidRPr="00040C06">
        <w:tab/>
      </w:r>
      <w:r w:rsidR="00355C81" w:rsidRPr="00040C06">
        <w:t>Kľúčoví odborníci Zhotoviteľa</w:t>
      </w:r>
      <w:r w:rsidR="00B12CB8" w:rsidRPr="00040C06">
        <w:t>,</w:t>
      </w:r>
      <w:r w:rsidR="00355C81" w:rsidRPr="00040C06">
        <w:t xml:space="preserve"> sú odborníci uvedení v ponuke Zhotoviteľa, ktorými Zhotoviteľ preukazoval splnenie podmienok účasti týkajúce sa technickej spôsobilosti kľúčových odborníkov Zhotoviteľa</w:t>
      </w:r>
      <w:r w:rsidR="00B12CB8" w:rsidRPr="00040C06">
        <w:t>,</w:t>
      </w:r>
      <w:r w:rsidR="00355C81" w:rsidRPr="00040C06">
        <w:t xml:space="preserve"> pre účely riadenia, koordinácie a kontroly činnosti ostatného personálu Zhotoviteľa počas projektových prác a realizácie stavebných prác. </w:t>
      </w:r>
    </w:p>
    <w:p w14:paraId="2F62F7C2" w14:textId="7BFF2DB6" w:rsidR="00355C81" w:rsidRPr="00040C06" w:rsidRDefault="00653D11" w:rsidP="00355C81">
      <w:r w:rsidRPr="00040C06">
        <w:tab/>
      </w:r>
      <w:r w:rsidR="00B0126E" w:rsidRPr="00040C06">
        <w:t>P</w:t>
      </w:r>
      <w:r w:rsidR="00355C81" w:rsidRPr="00040C06">
        <w:t>red akoukoľvek plánovanou zmenou v organizačnej štruktúre a ostatných podrobností požadovaných Zmluvou</w:t>
      </w:r>
      <w:r w:rsidRPr="00040C06">
        <w:t>,</w:t>
      </w:r>
      <w:r w:rsidR="00355C81" w:rsidRPr="00040C06">
        <w:t xml:space="preserve"> predloží Zhotoviteľ návrh tejto zmeny Objednávateľovi a</w:t>
      </w:r>
      <w:r w:rsidR="00B0126E" w:rsidRPr="00040C06">
        <w:t xml:space="preserve"> Stavebnému </w:t>
      </w:r>
      <w:r w:rsidR="00355C81" w:rsidRPr="00040C06">
        <w:t xml:space="preserve">dozoru na odsúhlasenie, pričom </w:t>
      </w:r>
      <w:r w:rsidR="00355C81" w:rsidRPr="00C34D88">
        <w:t>na zmenu kľúčových odborníkov na stavbe sa vyžaduje podpísanie dodatku k Zmluve</w:t>
      </w:r>
      <w:r w:rsidR="00355C81" w:rsidRPr="00040C06">
        <w:t>.</w:t>
      </w:r>
    </w:p>
    <w:p w14:paraId="3F5295A3" w14:textId="041B4BAD" w:rsidR="009553EB" w:rsidRPr="00040C06" w:rsidRDefault="00A737E2" w:rsidP="00C34D88">
      <w:pPr>
        <w:pStyle w:val="Odsekzoznamu"/>
        <w:ind w:left="0" w:firstLine="709"/>
      </w:pPr>
      <w:r w:rsidRPr="00040C06">
        <w:lastRenderedPageBreak/>
        <w:t xml:space="preserve">Objednávateľ za účelom bezproblémovej komunikácie s kľúčovými odborníkmi </w:t>
      </w:r>
      <w:r w:rsidR="002E266B" w:rsidRPr="00040C06">
        <w:t>(</w:t>
      </w:r>
      <w:r w:rsidRPr="00040C06">
        <w:t>Riaditeľ stavby</w:t>
      </w:r>
      <w:r w:rsidR="00075BF7" w:rsidRPr="00040C06">
        <w:t>/</w:t>
      </w:r>
      <w:r w:rsidR="00497F28" w:rsidRPr="00040C06">
        <w:t>Zástupca</w:t>
      </w:r>
      <w:r w:rsidRPr="00040C06">
        <w:t xml:space="preserve"> Zhotoviteľa, </w:t>
      </w:r>
      <w:r w:rsidR="002E266B" w:rsidRPr="00040C06">
        <w:t>H</w:t>
      </w:r>
      <w:r w:rsidRPr="00040C06">
        <w:t>lavný stavbyvedúci,</w:t>
      </w:r>
      <w:r w:rsidR="00EE1256" w:rsidRPr="00040C06">
        <w:t xml:space="preserve"> </w:t>
      </w:r>
      <w:r w:rsidR="002E266B" w:rsidRPr="00040C06">
        <w:t>S</w:t>
      </w:r>
      <w:r w:rsidR="00EE1256" w:rsidRPr="00040C06">
        <w:t>tavbyvedúci pre Inžinierske stavby potrubné, energetické a iné líniové stavby,</w:t>
      </w:r>
      <w:r w:rsidRPr="00040C06">
        <w:t xml:space="preserve"> </w:t>
      </w:r>
      <w:r w:rsidR="002E266B" w:rsidRPr="00040C06">
        <w:t>H</w:t>
      </w:r>
      <w:r w:rsidRPr="00040C06">
        <w:t>lavný inžinier projektu</w:t>
      </w:r>
      <w:r w:rsidR="002E266B" w:rsidRPr="00040C06">
        <w:t>)</w:t>
      </w:r>
      <w:r w:rsidRPr="00040C06">
        <w:t xml:space="preserve"> požaduje, aby ovládali slovenský jazyk alebo český jazyk</w:t>
      </w:r>
      <w:r w:rsidR="00661D9B" w:rsidRPr="00040C06">
        <w:t xml:space="preserve"> podľa SERR </w:t>
      </w:r>
      <w:r w:rsidRPr="00040C06">
        <w:t xml:space="preserve">minimálne na úrovni </w:t>
      </w:r>
      <w:r w:rsidR="001B0764" w:rsidRPr="00040C06">
        <w:t xml:space="preserve">: </w:t>
      </w:r>
      <w:r w:rsidRPr="00040C06">
        <w:t xml:space="preserve">C1 </w:t>
      </w:r>
      <w:r w:rsidR="00EC44E8" w:rsidRPr="00040C06">
        <w:t>-</w:t>
      </w:r>
      <w:r w:rsidRPr="00040C06">
        <w:t xml:space="preserve"> Riaditeľ stavby</w:t>
      </w:r>
      <w:r w:rsidR="00075BF7" w:rsidRPr="00040C06">
        <w:t>/</w:t>
      </w:r>
      <w:r w:rsidR="00497F28" w:rsidRPr="00040C06">
        <w:t>Zástupca</w:t>
      </w:r>
      <w:r w:rsidRPr="00040C06">
        <w:t xml:space="preserve"> Zhotoviteľa a </w:t>
      </w:r>
      <w:r w:rsidR="00264456" w:rsidRPr="00040C06">
        <w:t>H</w:t>
      </w:r>
      <w:r w:rsidRPr="00040C06">
        <w:t>lavný inžinier projektu</w:t>
      </w:r>
      <w:r w:rsidR="00264456" w:rsidRPr="00040C06">
        <w:t>,</w:t>
      </w:r>
      <w:r w:rsidRPr="00040C06">
        <w:t xml:space="preserve"> B2</w:t>
      </w:r>
      <w:r w:rsidR="001B0764" w:rsidRPr="00040C06">
        <w:t xml:space="preserve"> </w:t>
      </w:r>
      <w:r w:rsidR="00EC44E8" w:rsidRPr="00040C06">
        <w:t>-</w:t>
      </w:r>
      <w:r w:rsidRPr="00040C06">
        <w:t xml:space="preserve"> </w:t>
      </w:r>
      <w:r w:rsidR="001B0764" w:rsidRPr="00040C06">
        <w:t>H</w:t>
      </w:r>
      <w:r w:rsidRPr="00040C06">
        <w:t>lavný stavbyvedúci</w:t>
      </w:r>
      <w:r w:rsidR="00EE1256" w:rsidRPr="00040C06">
        <w:t xml:space="preserve">, </w:t>
      </w:r>
      <w:r w:rsidR="00445A35" w:rsidRPr="00040C06">
        <w:t>S</w:t>
      </w:r>
      <w:r w:rsidR="00EE1256" w:rsidRPr="00040C06">
        <w:t>tavbyvedúci pre Inžinierske stavby potrubné, energetické a iné líniové stavby</w:t>
      </w:r>
      <w:r w:rsidR="00075BF7" w:rsidRPr="00040C06">
        <w:t xml:space="preserve">. </w:t>
      </w:r>
      <w:r w:rsidRPr="00040C06">
        <w:t>V prípade odborníkov so slovenským alebo českým občianstvom bude na preukázanie znalosti jazyka postačovať uvedenie</w:t>
      </w:r>
      <w:r w:rsidR="00015AD9" w:rsidRPr="00040C06">
        <w:t xml:space="preserve"> štátneho</w:t>
      </w:r>
      <w:r w:rsidRPr="00040C06">
        <w:t xml:space="preserve"> občianstva. V prípade odborníkov s</w:t>
      </w:r>
      <w:r w:rsidR="00EE1256" w:rsidRPr="00040C06">
        <w:t xml:space="preserve"> iným</w:t>
      </w:r>
      <w:r w:rsidRPr="00040C06">
        <w:t xml:space="preserve"> </w:t>
      </w:r>
      <w:r w:rsidR="00015AD9" w:rsidRPr="00040C06">
        <w:t xml:space="preserve">štátnym </w:t>
      </w:r>
      <w:r w:rsidRPr="00040C06">
        <w:t>občianstvom</w:t>
      </w:r>
      <w:r w:rsidR="00015AD9" w:rsidRPr="00040C06">
        <w:t>,</w:t>
      </w:r>
      <w:r w:rsidRPr="00040C06">
        <w:t xml:space="preserve"> je odborník </w:t>
      </w:r>
      <w:r w:rsidR="00F751D6" w:rsidRPr="00040C06">
        <w:t xml:space="preserve">povinný </w:t>
      </w:r>
      <w:r w:rsidRPr="00040C06">
        <w:t>predložiť príslušný jazykový certifikát. V prípade, že kľúčoví odborníci slovenský jazyk alebo český jazyk na požadovanej úrovni neovládajú, Zhotoviteľ je povinný</w:t>
      </w:r>
      <w:r w:rsidR="0039355D" w:rsidRPr="00040C06">
        <w:t>,</w:t>
      </w:r>
      <w:r w:rsidRPr="00040C06">
        <w:t xml:space="preserve"> na vlastné náklady v priebehu plnenia Zmluvy zabezpečiť </w:t>
      </w:r>
      <w:r w:rsidR="00F427FF" w:rsidRPr="00040C06">
        <w:t xml:space="preserve">v prípade ústnej komunikácie </w:t>
      </w:r>
      <w:r w:rsidRPr="00040C06">
        <w:t xml:space="preserve">kvalifikovaných tlmočníkov </w:t>
      </w:r>
      <w:r w:rsidR="00F15AF8" w:rsidRPr="00040C06">
        <w:t xml:space="preserve">pre každého kľúčového odborníka </w:t>
      </w:r>
      <w:r w:rsidRPr="00040C06">
        <w:t xml:space="preserve">a kvalifikovaných prekladateľov v prípade písomnej komunikácie v zmysle zákona č. 382/2004 </w:t>
      </w:r>
      <w:proofErr w:type="spellStart"/>
      <w:r w:rsidRPr="00040C06">
        <w:t>Z.z</w:t>
      </w:r>
      <w:proofErr w:type="spellEnd"/>
      <w:r w:rsidRPr="00040C06">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p>
    <w:p w14:paraId="5085277F" w14:textId="3B72E042" w:rsidR="004B71E0" w:rsidRPr="00040C06" w:rsidRDefault="00CC24C5" w:rsidP="004B71E0">
      <w:r w:rsidRPr="00040C06">
        <w:tab/>
      </w:r>
      <w:r w:rsidR="004B71E0" w:rsidRPr="00040C06">
        <w:t>Všetci stavbyvedúci Zhotoviteľa</w:t>
      </w:r>
      <w:r w:rsidR="00AB1B21" w:rsidRPr="00040C06">
        <w:t xml:space="preserve"> a všetci autorizovaní stavební inžinieri </w:t>
      </w:r>
      <w:r w:rsidR="0090689A" w:rsidRPr="00040C06">
        <w:t xml:space="preserve">Zhotoviteľa sa </w:t>
      </w:r>
      <w:r w:rsidR="00AB1B21" w:rsidRPr="00040C06">
        <w:t>musia preukázať platným oprávnením</w:t>
      </w:r>
      <w:r w:rsidR="004B71E0" w:rsidRPr="00040C06">
        <w:t xml:space="preserve"> v zmysle zákona č. 138/1992 Zb. o autorizovaných architektoch a autorizovaných stavebných inžinieroch v znení neskorších predpisov</w:t>
      </w:r>
      <w:r w:rsidR="0090689A" w:rsidRPr="00040C06">
        <w:t xml:space="preserve"> a </w:t>
      </w:r>
      <w:r w:rsidR="00CA52C4" w:rsidRPr="00040C06">
        <w:t>autorizovaný geodet sa musí preukázať platným oprávnením vydaným podľa § 6 ods. 14 zákona č. 487/2021 Z. z. o Komore geodetov a kartografov v znení neskorších predpisov alebo autorizačným oprávnením v rozsahu podľa § 6 písm. a) až j) zákona č. 215/1995 Z. z. o geodézii a kartografii v znení neskorších predpisov</w:t>
      </w:r>
      <w:r w:rsidR="00F5137A" w:rsidRPr="00040C06">
        <w:t>“</w:t>
      </w:r>
      <w:r w:rsidR="001736C8" w:rsidRPr="00040C06">
        <w:t xml:space="preserve">. </w:t>
      </w:r>
      <w:r w:rsidR="003A2244" w:rsidRPr="00040C06">
        <w:t xml:space="preserve">Objednávateľ </w:t>
      </w:r>
      <w:r w:rsidR="00FE1583" w:rsidRPr="00040C06">
        <w:t xml:space="preserve">akceptuje predloženie </w:t>
      </w:r>
      <w:r w:rsidR="00F5137A" w:rsidRPr="00040C06">
        <w:t>ekvivalentného dokladu, ktorý bol v súlade s právnymi predpismi EÚ alebo Slovenskej republiky alebo medzinárodnými dohodami, ktorými je Slovenská republika viazaná, uznaný príslušnými orgánmi, resp. prostredníctvom ktorého preukázal splnenie podmienok pre dočasné a príležitostné poskytovanie služieb na území Slovenskej republiky</w:t>
      </w:r>
      <w:r w:rsidR="00601B0A" w:rsidRPr="00040C06">
        <w:t xml:space="preserve"> </w:t>
      </w:r>
      <w:r w:rsidR="00084449" w:rsidRPr="00040C06">
        <w:t xml:space="preserve">. </w:t>
      </w:r>
      <w:r w:rsidR="004B71E0" w:rsidRPr="00040C06">
        <w:t xml:space="preserve"> </w:t>
      </w:r>
    </w:p>
    <w:p w14:paraId="35DA58E6" w14:textId="2881593F" w:rsidR="00FD4C21" w:rsidRPr="00040C06" w:rsidRDefault="00796A1C" w:rsidP="004B71E0">
      <w:r w:rsidRPr="00040C06">
        <w:tab/>
      </w:r>
      <w:r w:rsidR="00FD4C21" w:rsidRPr="00C34D88">
        <w:t xml:space="preserve">Koordinátor dokumentácie - je v zmysle nariadenia vlády č.396/2006 </w:t>
      </w:r>
      <w:proofErr w:type="spellStart"/>
      <w:r w:rsidR="00FD4C21" w:rsidRPr="00C34D88">
        <w:t>Z.z</w:t>
      </w:r>
      <w:proofErr w:type="spellEnd"/>
      <w:r w:rsidR="00FD4C21" w:rsidRPr="00C34D88">
        <w:t>. (ďalej len „nariadenie vlády“) projektant podľa §</w:t>
      </w:r>
      <w:r w:rsidR="00A84F7D" w:rsidRPr="00C34D88">
        <w:t xml:space="preserve"> </w:t>
      </w:r>
      <w:r w:rsidR="00FD4C21" w:rsidRPr="00C34D88">
        <w:t>46</w:t>
      </w:r>
      <w:r w:rsidR="0096266E" w:rsidRPr="00040C06">
        <w:t xml:space="preserve"> S</w:t>
      </w:r>
      <w:r w:rsidR="00FD4C21" w:rsidRPr="00C34D88">
        <w:t>tavebn</w:t>
      </w:r>
      <w:r w:rsidR="0096266E" w:rsidRPr="00040C06">
        <w:t>ého</w:t>
      </w:r>
      <w:r w:rsidR="00FD4C21" w:rsidRPr="00C34D88">
        <w:t xml:space="preserve"> zákon</w:t>
      </w:r>
      <w:r w:rsidR="0096266E" w:rsidRPr="00040C06">
        <w:t>a</w:t>
      </w:r>
      <w:r w:rsidR="00FD4C21" w:rsidRPr="00C34D88">
        <w:t xml:space="preserve"> a musí ďalej spĺňať podmienky v súlade s § 45 ods. 4 </w:t>
      </w:r>
      <w:r w:rsidR="0096266E" w:rsidRPr="00040C06">
        <w:t>S</w:t>
      </w:r>
      <w:r w:rsidR="00FD4C21" w:rsidRPr="00C34D88">
        <w:t>tavebného zákona, musí mať odbornú spôsobilosť autorizácia stupňa A2 – Komplexné architektonické a inžinierske služby a súvisiace technické poradenstvo (vykonávanie komplexných služieb a súvisiaceho technického poradenstva s výnimkou architektonických služieb) resp. (kategórie inžinierske stavby – dopravné stavby) alebo ekvivalentné doklady. Zhotoviteľom v ponuke uvedená osoba sa zaväzuje vykonávať činnosť koordinátora dokumentácie na základe obojstranne podpísaného poverenia od objednávateľa v súlade s §5 NV 396/2006</w:t>
      </w:r>
      <w:r w:rsidR="00E100D4" w:rsidRPr="00040C06">
        <w:t>.</w:t>
      </w:r>
    </w:p>
    <w:p w14:paraId="51AEAE0B" w14:textId="251DC0A1" w:rsidR="004B71E0" w:rsidRPr="00040C06" w:rsidRDefault="0050225B" w:rsidP="004B71E0">
      <w:r w:rsidRPr="00040C06">
        <w:tab/>
      </w:r>
      <w:r w:rsidR="004B71E0" w:rsidRPr="00040C06">
        <w:t>Dokumenty preukazujúce príslušnú odbornú spôsobilosť Personálu Zhotoviteľa vrátane projektanta Zhotoviteľa musia byť predložené s organizačnou schémou.</w:t>
      </w:r>
    </w:p>
    <w:p w14:paraId="3557CC17" w14:textId="4C790E90" w:rsidR="004B71E0" w:rsidRPr="00040C06" w:rsidRDefault="0050225B" w:rsidP="004B71E0">
      <w:r w:rsidRPr="00040C06">
        <w:tab/>
      </w:r>
      <w:r w:rsidR="004B71E0" w:rsidRPr="00040C06">
        <w:t>Organizačná schéma bude obsahovať aj základné údaje o akreditovanom laboratóriu, v ktorom sa budú vykonávať skúšky s uvedením personálneho aj prístrojového vybavenia laboratória.</w:t>
      </w:r>
    </w:p>
    <w:p w14:paraId="02C7AAC4" w14:textId="12F6BE03" w:rsidR="00F91A2D" w:rsidRPr="00040C06" w:rsidRDefault="00F91A2D" w:rsidP="2F6F7732">
      <w:pPr>
        <w:pStyle w:val="Nadpis3"/>
        <w:ind w:left="0" w:firstLine="0"/>
      </w:pPr>
      <w:bookmarkStart w:id="1335" w:name="_Toc182264037"/>
      <w:bookmarkStart w:id="1336" w:name="_Toc184105527"/>
      <w:bookmarkStart w:id="1337" w:name="_Toc187221294"/>
      <w:bookmarkStart w:id="1338" w:name="_Toc187233487"/>
      <w:bookmarkStart w:id="1339" w:name="_Toc187233819"/>
      <w:bookmarkStart w:id="1340" w:name="_Toc187234107"/>
      <w:bookmarkStart w:id="1341" w:name="_Toc187234395"/>
      <w:bookmarkStart w:id="1342" w:name="_Toc187241840"/>
      <w:bookmarkStart w:id="1343" w:name="_Toc187246005"/>
      <w:bookmarkStart w:id="1344" w:name="_Toc187246598"/>
      <w:bookmarkStart w:id="1345" w:name="_Toc187247127"/>
      <w:bookmarkStart w:id="1346" w:name="_Toc332367355"/>
      <w:bookmarkStart w:id="1347" w:name="_Toc292803111"/>
      <w:bookmarkStart w:id="1348" w:name="_Toc355277780"/>
      <w:bookmarkStart w:id="1349" w:name="_Toc187411839"/>
      <w:bookmarkEnd w:id="1335"/>
      <w:bookmarkEnd w:id="1336"/>
      <w:bookmarkEnd w:id="1337"/>
      <w:bookmarkEnd w:id="1338"/>
      <w:bookmarkEnd w:id="1339"/>
      <w:bookmarkEnd w:id="1340"/>
      <w:bookmarkEnd w:id="1341"/>
      <w:bookmarkEnd w:id="1342"/>
      <w:bookmarkEnd w:id="1343"/>
      <w:bookmarkEnd w:id="1344"/>
      <w:bookmarkEnd w:id="1345"/>
      <w:r w:rsidRPr="00040C06">
        <w:t>Harmonogram prác</w:t>
      </w:r>
      <w:bookmarkEnd w:id="1346"/>
      <w:bookmarkEnd w:id="1347"/>
      <w:bookmarkEnd w:id="1348"/>
      <w:bookmarkEnd w:id="1349"/>
    </w:p>
    <w:p w14:paraId="3E28C9D5" w14:textId="77777777" w:rsidR="00BB5267" w:rsidRPr="00040C06" w:rsidRDefault="00BB5267" w:rsidP="00C34D88">
      <w:pPr>
        <w:pStyle w:val="Nadpis4"/>
      </w:pPr>
      <w:r w:rsidRPr="00040C06">
        <w:t xml:space="preserve">Všeobecné požiadavky </w:t>
      </w:r>
    </w:p>
    <w:p w14:paraId="328A75F3" w14:textId="7A043473" w:rsidR="00682745" w:rsidRPr="00040C06" w:rsidRDefault="006E174B" w:rsidP="00C34D88">
      <w:r w:rsidRPr="00040C06">
        <w:tab/>
      </w:r>
      <w:r w:rsidR="00682745" w:rsidRPr="00040C06">
        <w:t xml:space="preserve">Harmonogram prác, požadovaný </w:t>
      </w:r>
      <w:r w:rsidR="00BB705D" w:rsidRPr="00040C06">
        <w:t>Objednávateľom</w:t>
      </w:r>
      <w:r w:rsidR="00682745" w:rsidRPr="00040C06">
        <w:t xml:space="preserve"> má závažnú výpovednú hodnotu z pohľadu časového trvania realizácie výstavby, z hľadiska kapacitného (nároky na materiály, mechanizmy, energie) a aj z hľadiska financovania výstavby. Je to súhrnný časový harmonogram so základnými údajmi o pripravovanej výstavbe. Pre realizáciu výstavby musí </w:t>
      </w:r>
      <w:r w:rsidR="001F5D27" w:rsidRPr="00040C06">
        <w:t>Zhotoviteľ</w:t>
      </w:r>
      <w:r w:rsidR="00682745" w:rsidRPr="00040C06">
        <w:t xml:space="preserve"> spracovať operatívny časový harmonogram pre jednotlivé objekty stavby s podrobným rozpisom rozhodujúcich stavebných procesov, s ich vecnými objemami. Pri zostavovaní podrobného časového harmonogramu </w:t>
      </w:r>
      <w:r w:rsidR="001F0147" w:rsidRPr="00040C06">
        <w:t>je potrebné</w:t>
      </w:r>
      <w:r w:rsidR="00682745" w:rsidRPr="00040C06">
        <w:t xml:space="preserve"> vychádza</w:t>
      </w:r>
      <w:r w:rsidR="001F0147" w:rsidRPr="00040C06">
        <w:t>ť</w:t>
      </w:r>
      <w:r w:rsidR="00682745" w:rsidRPr="00040C06">
        <w:t xml:space="preserve"> z technického členenia objekt</w:t>
      </w:r>
      <w:r w:rsidR="00AA78C3" w:rsidRPr="00040C06">
        <w:t xml:space="preserve">u pre </w:t>
      </w:r>
      <w:r w:rsidR="00682745" w:rsidRPr="00040C06">
        <w:t>dôsledne naplánovaných jednotlivých krokoch dodávok služieb, prác, a technologických celkov</w:t>
      </w:r>
      <w:r w:rsidR="00257473" w:rsidRPr="00040C06">
        <w:t xml:space="preserve"> a</w:t>
      </w:r>
      <w:r w:rsidR="00906723" w:rsidRPr="00040C06">
        <w:t xml:space="preserve"> ktorý musí vychádzať z dôslednej analýzy celého výstavbového procesu (množstvo stavebných materiálov,</w:t>
      </w:r>
      <w:r w:rsidR="00703739" w:rsidRPr="00040C06">
        <w:t xml:space="preserve"> mechanizmov, financií, energií, riešenie zariadenia staveniska a staveniskovej prevádzky).</w:t>
      </w:r>
    </w:p>
    <w:p w14:paraId="7A2F2F38" w14:textId="7161A18D" w:rsidR="00682745" w:rsidRPr="00040C06" w:rsidRDefault="00D14D27" w:rsidP="00C34D88">
      <w:r w:rsidRPr="00040C06">
        <w:tab/>
      </w:r>
      <w:r w:rsidR="00682745" w:rsidRPr="00040C06">
        <w:t>Objednávateľ</w:t>
      </w:r>
      <w:r w:rsidR="004E1865" w:rsidRPr="00040C06">
        <w:t xml:space="preserve"> a Stavebný dozor </w:t>
      </w:r>
      <w:r w:rsidR="00682745" w:rsidRPr="00040C06">
        <w:t xml:space="preserve">musí mať možnosť sledovať realizáciu projektu nie len počas kontrolných dní, ale aj v reálnom čase, aby sa predišlo neplánovaným prieťahom v realizácii diela. </w:t>
      </w:r>
      <w:r w:rsidR="008B3E50" w:rsidRPr="00040C06">
        <w:t xml:space="preserve">Pre zabezpečenie </w:t>
      </w:r>
      <w:r w:rsidR="00682745" w:rsidRPr="00040C06">
        <w:t>proces</w:t>
      </w:r>
      <w:r w:rsidR="00F83CCF" w:rsidRPr="00040C06">
        <w:t xml:space="preserve">u </w:t>
      </w:r>
      <w:r w:rsidR="00043EA2" w:rsidRPr="00040C06">
        <w:t>sa vyžaduje</w:t>
      </w:r>
      <w:r w:rsidR="00682745" w:rsidRPr="00040C06">
        <w:t xml:space="preserve"> </w:t>
      </w:r>
      <w:r w:rsidR="00043EA2" w:rsidRPr="00040C06">
        <w:t xml:space="preserve">používať </w:t>
      </w:r>
      <w:r w:rsidR="00682745" w:rsidRPr="00040C06">
        <w:t>softvéro</w:t>
      </w:r>
      <w:r w:rsidR="00043EA2" w:rsidRPr="00040C06">
        <w:t>vé</w:t>
      </w:r>
      <w:r w:rsidR="00682745" w:rsidRPr="00040C06">
        <w:t xml:space="preserve"> aplikácie umožňujúcej aktívnu interaktivitu (napr. MS Project, </w:t>
      </w:r>
      <w:proofErr w:type="spellStart"/>
      <w:r w:rsidR="00682745" w:rsidRPr="00040C06">
        <w:t>Cenkros</w:t>
      </w:r>
      <w:proofErr w:type="spellEnd"/>
      <w:r w:rsidR="00682745" w:rsidRPr="00040C06">
        <w:t xml:space="preserve">, </w:t>
      </w:r>
      <w:proofErr w:type="spellStart"/>
      <w:r w:rsidR="00682745" w:rsidRPr="00040C06">
        <w:t>Easy</w:t>
      </w:r>
      <w:proofErr w:type="spellEnd"/>
      <w:r w:rsidR="00682745" w:rsidRPr="00040C06">
        <w:t xml:space="preserve"> Project. NET, </w:t>
      </w:r>
      <w:proofErr w:type="spellStart"/>
      <w:r w:rsidR="00682745" w:rsidRPr="00040C06">
        <w:t>PlanisWare</w:t>
      </w:r>
      <w:proofErr w:type="spellEnd"/>
      <w:r w:rsidR="00682745" w:rsidRPr="00040C06">
        <w:t>, a</w:t>
      </w:r>
      <w:r w:rsidR="0079357B" w:rsidRPr="00040C06">
        <w:t>lebo e</w:t>
      </w:r>
      <w:r w:rsidR="00E830C3" w:rsidRPr="00040C06">
        <w:t>k</w:t>
      </w:r>
      <w:r w:rsidR="0079357B" w:rsidRPr="00040C06">
        <w:t>vi</w:t>
      </w:r>
      <w:r w:rsidR="00E830C3" w:rsidRPr="00040C06">
        <w:t>va</w:t>
      </w:r>
      <w:r w:rsidR="0079357B" w:rsidRPr="00040C06">
        <w:t>l</w:t>
      </w:r>
      <w:r w:rsidR="00E830C3" w:rsidRPr="00040C06">
        <w:t>ent</w:t>
      </w:r>
      <w:r w:rsidR="00682745" w:rsidRPr="00040C06">
        <w:t xml:space="preserve">). Softvérové riadenie projektu musí byť zamerané na plánovanie, sledovanie a riadenie projektu a zároveň na komunikáciu v rámci projektového tímu na strane </w:t>
      </w:r>
      <w:r w:rsidR="006A7F5E" w:rsidRPr="00040C06">
        <w:t>O</w:t>
      </w:r>
      <w:r w:rsidR="00682745" w:rsidRPr="00040C06">
        <w:t xml:space="preserve">bjednávateľa ako aj na strane </w:t>
      </w:r>
      <w:r w:rsidR="006A7F5E" w:rsidRPr="00040C06">
        <w:t>Zhotoviteľa</w:t>
      </w:r>
      <w:r w:rsidR="00682745" w:rsidRPr="00040C06">
        <w:t xml:space="preserve"> </w:t>
      </w:r>
      <w:r w:rsidR="006A7F5E" w:rsidRPr="00040C06">
        <w:t>za účelom</w:t>
      </w:r>
      <w:r w:rsidR="00682745" w:rsidRPr="00040C06">
        <w:t xml:space="preserve"> </w:t>
      </w:r>
      <w:r w:rsidR="00CD45A1" w:rsidRPr="00040C06">
        <w:t xml:space="preserve">dosiahnutia </w:t>
      </w:r>
      <w:r w:rsidR="00250D1E" w:rsidRPr="00040C06">
        <w:t>požadovanej</w:t>
      </w:r>
      <w:r w:rsidR="00682745" w:rsidRPr="00040C06">
        <w:t xml:space="preserve"> kvalit</w:t>
      </w:r>
      <w:r w:rsidR="00250D1E" w:rsidRPr="00040C06">
        <w:t>y</w:t>
      </w:r>
      <w:r w:rsidR="00682745" w:rsidRPr="00040C06">
        <w:t xml:space="preserve"> riadenia </w:t>
      </w:r>
      <w:r w:rsidR="0085068B" w:rsidRPr="00040C06">
        <w:t xml:space="preserve">projektu </w:t>
      </w:r>
      <w:r w:rsidR="001A3FCF" w:rsidRPr="00040C06">
        <w:t>a</w:t>
      </w:r>
      <w:r w:rsidR="00734F85" w:rsidRPr="00040C06">
        <w:t xml:space="preserve"> realizácie </w:t>
      </w:r>
      <w:r w:rsidR="00CD45A1" w:rsidRPr="00040C06">
        <w:t>stavby.</w:t>
      </w:r>
      <w:r w:rsidR="00682745" w:rsidRPr="00040C06">
        <w:t xml:space="preserve">  </w:t>
      </w:r>
    </w:p>
    <w:p w14:paraId="7F337405" w14:textId="3E79EEB9" w:rsidR="00682745" w:rsidRPr="00040C06" w:rsidRDefault="007C5F96" w:rsidP="00C34D88">
      <w:r w:rsidRPr="00040C06">
        <w:lastRenderedPageBreak/>
        <w:tab/>
      </w:r>
      <w:r w:rsidR="001240AD" w:rsidRPr="00040C06">
        <w:t>V</w:t>
      </w:r>
      <w:r w:rsidR="00682745" w:rsidRPr="00040C06">
        <w:t xml:space="preserve"> rámci navrhnutého softvérového riešenia tvorby harmonogramu prác</w:t>
      </w:r>
      <w:r w:rsidR="00140E9D" w:rsidRPr="00040C06">
        <w:t>,</w:t>
      </w:r>
      <w:r w:rsidR="00682745" w:rsidRPr="00040C06">
        <w:t xml:space="preserve"> </w:t>
      </w:r>
      <w:r w:rsidR="00383B6B" w:rsidRPr="00040C06">
        <w:t xml:space="preserve">Zhotoviteľ umožní </w:t>
      </w:r>
      <w:r w:rsidR="00682745" w:rsidRPr="00040C06">
        <w:t>jeho využívanie aj subdodávateľmi služieb, prác a technológií. Týmto bude dosiahnutá aktívna kontrola zo strany</w:t>
      </w:r>
      <w:r w:rsidR="00161F1E" w:rsidRPr="00040C06">
        <w:t xml:space="preserve"> projektového manažmentu</w:t>
      </w:r>
      <w:r w:rsidR="00682745" w:rsidRPr="00040C06">
        <w:t xml:space="preserve"> </w:t>
      </w:r>
      <w:r w:rsidR="005A0407" w:rsidRPr="00040C06">
        <w:t>O</w:t>
      </w:r>
      <w:r w:rsidR="00682745" w:rsidRPr="00040C06">
        <w:t>bjednávateľa ako aj aktívna kontrola zo strany</w:t>
      </w:r>
      <w:r w:rsidR="009C53FC" w:rsidRPr="00040C06">
        <w:t xml:space="preserve"> jeho</w:t>
      </w:r>
      <w:r w:rsidR="00682745" w:rsidRPr="00040C06">
        <w:t xml:space="preserve"> projektového manažéra stavby, stavbyvedúcim, </w:t>
      </w:r>
      <w:r w:rsidR="004E4BCF" w:rsidRPr="00040C06">
        <w:t>S</w:t>
      </w:r>
      <w:r w:rsidR="00682745" w:rsidRPr="00040C06">
        <w:t>tavebným dozorom a</w:t>
      </w:r>
      <w:r w:rsidR="005850CA" w:rsidRPr="00040C06">
        <w:t xml:space="preserve"> iným </w:t>
      </w:r>
      <w:r w:rsidR="00682745" w:rsidRPr="00040C06">
        <w:t>organizačným jednotk</w:t>
      </w:r>
      <w:r w:rsidR="005850CA" w:rsidRPr="00040C06">
        <w:t>ám podieľajúcich sa na príprave a realizácii projektu.</w:t>
      </w:r>
    </w:p>
    <w:p w14:paraId="73F6ED9B" w14:textId="76447599" w:rsidR="00682745" w:rsidRPr="00040C06" w:rsidRDefault="007C5F96" w:rsidP="00C34D88">
      <w:r w:rsidRPr="00040C06">
        <w:tab/>
      </w:r>
      <w:r w:rsidR="00682745" w:rsidRPr="00040C06">
        <w:t>Predložený Harmonogram bude pozostávať z</w:t>
      </w:r>
      <w:r w:rsidR="00DF20BA" w:rsidRPr="00040C06">
        <w:t> </w:t>
      </w:r>
      <w:r w:rsidR="007A7513" w:rsidRPr="00040C06">
        <w:t>dvoch</w:t>
      </w:r>
      <w:r w:rsidR="00DF20BA" w:rsidRPr="00040C06">
        <w:t xml:space="preserve"> (v prípade </w:t>
      </w:r>
      <w:r w:rsidR="00C14911" w:rsidRPr="00040C06">
        <w:t>predloženia Sieťového</w:t>
      </w:r>
      <w:r w:rsidR="00682745" w:rsidRPr="00040C06">
        <w:t xml:space="preserve"> </w:t>
      </w:r>
      <w:r w:rsidR="00C87591" w:rsidRPr="00040C06">
        <w:t xml:space="preserve">grafu z troch) </w:t>
      </w:r>
      <w:r w:rsidR="00682745" w:rsidRPr="00040C06">
        <w:t xml:space="preserve">vzájomne súvisiacich foriem zobrazovania časových plánov, aby bola preukázaná schopnosť </w:t>
      </w:r>
      <w:r w:rsidR="00F31B4D" w:rsidRPr="00040C06">
        <w:t>Zhotoviteľa</w:t>
      </w:r>
      <w:r w:rsidR="00682745" w:rsidRPr="00040C06">
        <w:t xml:space="preserve"> splniť predmet zákazky riadne a podľa základných termínových požiadaviek </w:t>
      </w:r>
      <w:r w:rsidR="00F31B4D" w:rsidRPr="00040C06">
        <w:t>Objednávateľa</w:t>
      </w:r>
      <w:r w:rsidR="00682745" w:rsidRPr="00040C06">
        <w:t xml:space="preserve"> (termín začiatku a konca realizácie stavby). </w:t>
      </w:r>
      <w:r w:rsidR="00923702" w:rsidRPr="00040C06">
        <w:t>Zhotoviteľ</w:t>
      </w:r>
      <w:r w:rsidR="00682745" w:rsidRPr="00040C06">
        <w:t xml:space="preserve"> predloží </w:t>
      </w:r>
      <w:proofErr w:type="spellStart"/>
      <w:r w:rsidR="00682745" w:rsidRPr="00040C06">
        <w:t>Ganttov</w:t>
      </w:r>
      <w:proofErr w:type="spellEnd"/>
      <w:r w:rsidR="00682745" w:rsidRPr="00040C06">
        <w:t xml:space="preserve"> diagram, ktorý preukáže plán nasadzovania kapacít vo vzťahu k objemu prác</w:t>
      </w:r>
      <w:r w:rsidR="00E630C6" w:rsidRPr="00040C06">
        <w:t>,</w:t>
      </w:r>
      <w:r w:rsidR="00682745" w:rsidRPr="00040C06">
        <w:t xml:space="preserve"> kritickú cestu</w:t>
      </w:r>
      <w:r w:rsidR="00E630C6" w:rsidRPr="00040C06">
        <w:t>,</w:t>
      </w:r>
      <w:r w:rsidR="00682745" w:rsidRPr="00040C06">
        <w:t xml:space="preserve"> rezervy plánovaných prác</w:t>
      </w:r>
      <w:r w:rsidR="00E630C6" w:rsidRPr="00040C06">
        <w:t xml:space="preserve"> a väzby medzi činností, etapami alebo objektami (predchodcovia a nasledovníci) </w:t>
      </w:r>
      <w:r w:rsidR="00682745" w:rsidRPr="00040C06">
        <w:t xml:space="preserve">; </w:t>
      </w:r>
      <w:proofErr w:type="spellStart"/>
      <w:r w:rsidR="00682745" w:rsidRPr="00040C06">
        <w:t>cyklogram</w:t>
      </w:r>
      <w:proofErr w:type="spellEnd"/>
      <w:r w:rsidR="00682745" w:rsidRPr="00040C06">
        <w:t>, ktorý preukáže postupnosť prác (smery prác) na jednotlivých objektoch a etapách alebo iných v projektovej dokumentácii definovaných celkov stavby (napr. stoky, úseky, ulice, stavebné objekty, prevádzkové súbory, podlažia, technologické etapy</w:t>
      </w:r>
      <w:r w:rsidR="00E630C6" w:rsidRPr="00040C06">
        <w:t>).</w:t>
      </w:r>
    </w:p>
    <w:p w14:paraId="63065502" w14:textId="265DC7A9" w:rsidR="00682745" w:rsidRPr="00040C06" w:rsidRDefault="007C5F96" w:rsidP="00C34D88">
      <w:r w:rsidRPr="00040C06">
        <w:tab/>
      </w:r>
      <w:r w:rsidR="00682745" w:rsidRPr="00040C06">
        <w:t xml:space="preserve">Riadenie projektu musí byť zabezpečené vhodnou softvérovou aplikáciou určenou pre projektové riadenie. Predložený harmonogram prác musí navrhovaná softvérová aplikácia dokázať sledovať vo vzťahu k času, zdrojom a financiám. Vzhľadom na rozsiahlosť a časovú náročnosť celého projektu nesmie byť riešenie </w:t>
      </w:r>
      <w:r w:rsidR="000425CB" w:rsidRPr="00040C06">
        <w:t>Har</w:t>
      </w:r>
      <w:r w:rsidR="00682745" w:rsidRPr="00040C06">
        <w:t xml:space="preserve">monogramu prác predložené v jednoduchej textovej alebo tabuľkovej forme, ale musí mať hierarchickú štruktúru s definovaním časovej </w:t>
      </w:r>
      <w:r w:rsidR="000425CB" w:rsidRPr="00040C06">
        <w:t>nadväznosti</w:t>
      </w:r>
      <w:r w:rsidR="00682745" w:rsidRPr="00040C06">
        <w:t xml:space="preserve"> jednotlivých činností tak, aby sa tieto väzby dokázali dynamicky prispôsobovať zmenám v realizácii projektu, ako aj automaticky prerátavať časový sklz voči smernému plánu pri zmene pracovnej doby, prestávok v práci, sviatkov, zmene termínov dodávok ako aj pri zmene kapacít zdrojov.</w:t>
      </w:r>
    </w:p>
    <w:p w14:paraId="04F817C1" w14:textId="3B60589B" w:rsidR="00682745" w:rsidRPr="000946C4" w:rsidRDefault="007C5F96" w:rsidP="00C34D88">
      <w:r w:rsidRPr="00040C06">
        <w:tab/>
      </w:r>
      <w:r w:rsidR="00682745" w:rsidRPr="00040C06">
        <w:t>Okrem Harmonogramov</w:t>
      </w:r>
      <w:r w:rsidR="000C1A52" w:rsidRPr="00040C06">
        <w:t xml:space="preserve"> prác</w:t>
      </w:r>
      <w:r w:rsidR="00682745" w:rsidRPr="00040C06">
        <w:t xml:space="preserve"> predloží</w:t>
      </w:r>
      <w:r w:rsidR="000C1A52" w:rsidRPr="00040C06">
        <w:t xml:space="preserve"> Zhotoviteľ</w:t>
      </w:r>
      <w:r w:rsidR="00682745" w:rsidRPr="00040C06">
        <w:t xml:space="preserve"> aj </w:t>
      </w:r>
      <w:r w:rsidR="00810DB6">
        <w:t xml:space="preserve">Fakturačný </w:t>
      </w:r>
      <w:r w:rsidR="00797187">
        <w:t>harmonogram</w:t>
      </w:r>
      <w:r w:rsidR="00682745" w:rsidRPr="00040C06">
        <w:t xml:space="preserve"> vyhotovený</w:t>
      </w:r>
      <w:r w:rsidR="000C1A52" w:rsidRPr="00040C06">
        <w:t xml:space="preserve"> v nadväznosti na</w:t>
      </w:r>
      <w:r w:rsidR="00682745" w:rsidRPr="00040C06">
        <w:t xml:space="preserve"> </w:t>
      </w:r>
      <w:r w:rsidR="000C1A52" w:rsidRPr="00040C06">
        <w:t>H</w:t>
      </w:r>
      <w:r w:rsidR="00682745" w:rsidRPr="00040C06">
        <w:t>armonogram prác v číselnom vyjadrení a členení po jednotlivých častiach stavby a mesiacoch lehoty výstavby ako aj v grafickom vyjadrení (tzv. S krivka alebo kumulatívna krivka</w:t>
      </w:r>
      <w:r w:rsidR="00741825">
        <w:t xml:space="preserve"> nákladov</w:t>
      </w:r>
      <w:r w:rsidR="00682745" w:rsidRPr="00040C06">
        <w:t xml:space="preserve">). Zhotoviteľ je povinný </w:t>
      </w:r>
      <w:r w:rsidR="00810DB6">
        <w:t>Fakturačný</w:t>
      </w:r>
      <w:r w:rsidR="00682745" w:rsidRPr="00040C06">
        <w:t xml:space="preserve"> harmonogram dodržať, pričom skutočné kumulatívne fakturačné plnenie zhotoviteľa v príslušnom mesiaci lehoty výstavby oproti </w:t>
      </w:r>
      <w:r w:rsidR="00682745" w:rsidRPr="000946C4">
        <w:t xml:space="preserve">plánovanému kumulatívnemu fakturačnému plneniu zhotoviteľa uvedenému vo </w:t>
      </w:r>
      <w:r w:rsidR="006E4796" w:rsidRPr="000946C4">
        <w:t>Fakturačnom</w:t>
      </w:r>
      <w:r w:rsidR="00682745" w:rsidRPr="000946C4">
        <w:t xml:space="preserve"> harmonograme nesmie byť nižšie o viac ako 15 %.</w:t>
      </w:r>
    </w:p>
    <w:p w14:paraId="3CB3FB6A" w14:textId="7C94BCF0" w:rsidR="00682745" w:rsidRPr="00C76FC9" w:rsidRDefault="007C5F96">
      <w:r w:rsidRPr="00C76FC9">
        <w:tab/>
      </w:r>
      <w:r w:rsidR="00682745" w:rsidRPr="00C76FC9">
        <w:t xml:space="preserve">Prílohou k </w:t>
      </w:r>
      <w:r w:rsidR="00FF4085" w:rsidRPr="00C76FC9">
        <w:t>H</w:t>
      </w:r>
      <w:r w:rsidR="00682745" w:rsidRPr="00C76FC9">
        <w:t xml:space="preserve">armonogramu </w:t>
      </w:r>
      <w:r w:rsidR="00FF4085" w:rsidRPr="00C76FC9">
        <w:t xml:space="preserve">prác </w:t>
      </w:r>
      <w:r w:rsidR="00682745" w:rsidRPr="00C76FC9">
        <w:t>bude popis k jednotlivým grafickým zobrazeniam</w:t>
      </w:r>
      <w:r w:rsidR="00FF4085" w:rsidRPr="00C76FC9">
        <w:t xml:space="preserve"> vo forme t</w:t>
      </w:r>
      <w:r w:rsidR="00682745" w:rsidRPr="00C76FC9">
        <w:t>echnick</w:t>
      </w:r>
      <w:r w:rsidR="00FF4085" w:rsidRPr="00C76FC9">
        <w:t>ej</w:t>
      </w:r>
      <w:r w:rsidR="00682745" w:rsidRPr="00C76FC9">
        <w:t xml:space="preserve"> sprá</w:t>
      </w:r>
      <w:r w:rsidR="00FF4085" w:rsidRPr="00C76FC9">
        <w:t>vy</w:t>
      </w:r>
      <w:r w:rsidR="00682745" w:rsidRPr="00C76FC9">
        <w:t xml:space="preserve">, kde budú </w:t>
      </w:r>
      <w:r w:rsidR="0009085C" w:rsidRPr="00C76FC9">
        <w:t>definované</w:t>
      </w:r>
      <w:r w:rsidR="00682745" w:rsidRPr="00C76FC9">
        <w:t xml:space="preserve"> spôsoby zostavovania harmonogramov s prípadnými potrebnými vysvetleniami k nim.</w:t>
      </w:r>
    </w:p>
    <w:p w14:paraId="733CA339" w14:textId="1E3E9AFE" w:rsidR="00836660" w:rsidRPr="00C76FC9" w:rsidRDefault="007C5F96" w:rsidP="00836660">
      <w:r w:rsidRPr="00C34D88">
        <w:tab/>
      </w:r>
      <w:r w:rsidR="000B0EF7" w:rsidRPr="00C76FC9">
        <w:t xml:space="preserve">Vyžaduje sa, aby uchádzači predložili </w:t>
      </w:r>
      <w:r w:rsidR="007E66F5" w:rsidRPr="00C76FC9">
        <w:t xml:space="preserve">k </w:t>
      </w:r>
      <w:r w:rsidR="000B0EF7" w:rsidRPr="00C76FC9">
        <w:t>Harmonogram</w:t>
      </w:r>
      <w:r w:rsidR="000D1618" w:rsidRPr="00C76FC9">
        <w:t>u</w:t>
      </w:r>
      <w:r w:rsidR="000B0EF7" w:rsidRPr="00C76FC9">
        <w:t xml:space="preserve"> prác </w:t>
      </w:r>
      <w:r w:rsidR="000D1618" w:rsidRPr="00C76FC9">
        <w:t xml:space="preserve">vlastný </w:t>
      </w:r>
      <w:r w:rsidR="000B0EF7" w:rsidRPr="00C76FC9">
        <w:t>návrh Plánu organizácie výstavby</w:t>
      </w:r>
      <w:r w:rsidR="002C533F" w:rsidRPr="00C34D88">
        <w:t xml:space="preserve"> (</w:t>
      </w:r>
      <w:r w:rsidR="002C533F" w:rsidRPr="00C76FC9">
        <w:t>v zmysle prílohy č.3 z UNIKY, časť F)</w:t>
      </w:r>
      <w:r w:rsidR="004D7B32" w:rsidRPr="00C76FC9">
        <w:t>,</w:t>
      </w:r>
      <w:r w:rsidR="000B0EF7" w:rsidRPr="00C76FC9">
        <w:t xml:space="preserve"> so zohľadnením požiadaviek a obmedzení uvedených v </w:t>
      </w:r>
      <w:r w:rsidR="000B0EF7" w:rsidRPr="00C34D88">
        <w:t>Dokumentácii pre stavebné povolenie (DSP)</w:t>
      </w:r>
      <w:r w:rsidR="000B0EF7" w:rsidRPr="00C76FC9">
        <w:t xml:space="preserve">, so zohľadnením obdobia na predloženie ponuky, technologických možností, pracovných kapacít a dodacích lehôt pre materiály a zariadenia, aby preukázali ich schopnosť a pripravenosť riešiť komplikovanosť </w:t>
      </w:r>
      <w:proofErr w:type="spellStart"/>
      <w:r w:rsidR="000B0EF7" w:rsidRPr="00C76FC9">
        <w:t>etapizácie</w:t>
      </w:r>
      <w:proofErr w:type="spellEnd"/>
      <w:r w:rsidR="000B0EF7" w:rsidRPr="00C76FC9">
        <w:t xml:space="preserve"> výstavby. Zhotoviteľ pri príprave jeho harmonogramu je povinný zohľadniť </w:t>
      </w:r>
      <w:r w:rsidR="00504C44" w:rsidRPr="00C76FC9">
        <w:t xml:space="preserve">navrhovanú </w:t>
      </w:r>
      <w:r w:rsidR="000B0EF7" w:rsidRPr="00C76FC9">
        <w:t>dobu výstavby jednotlivých etáp</w:t>
      </w:r>
      <w:r w:rsidR="008B5D4E" w:rsidRPr="00C76FC9">
        <w:t>/úsekov</w:t>
      </w:r>
      <w:r w:rsidR="000B0EF7" w:rsidRPr="00C76FC9">
        <w:t xml:space="preserve"> ako sú uvedené v DSP, </w:t>
      </w:r>
      <w:r w:rsidR="000B0EF7" w:rsidRPr="00C34D88">
        <w:t xml:space="preserve">časť J. </w:t>
      </w:r>
      <w:r w:rsidR="003C26B9" w:rsidRPr="00C76FC9">
        <w:t>„</w:t>
      </w:r>
      <w:r w:rsidR="000B0EF7" w:rsidRPr="00C34D88">
        <w:rPr>
          <w:i/>
          <w:iCs/>
        </w:rPr>
        <w:t>Návrh projektu organizácie výstavby</w:t>
      </w:r>
      <w:r w:rsidR="003C26B9" w:rsidRPr="00C76FC9">
        <w:t>“</w:t>
      </w:r>
      <w:r w:rsidR="000B0EF7" w:rsidRPr="00C76FC9">
        <w:t xml:space="preserve"> s</w:t>
      </w:r>
      <w:r w:rsidR="006B0D2E" w:rsidRPr="00C76FC9">
        <w:t> </w:t>
      </w:r>
      <w:r w:rsidR="000B0EF7" w:rsidRPr="00C76FC9">
        <w:t>rešpektovaním</w:t>
      </w:r>
      <w:r w:rsidR="006B0D2E" w:rsidRPr="00C76FC9">
        <w:t>: i)</w:t>
      </w:r>
      <w:r w:rsidR="000B0EF7" w:rsidRPr="00C76FC9">
        <w:t xml:space="preserve"> požadovanej maximálnej </w:t>
      </w:r>
      <w:r w:rsidR="00273E38" w:rsidRPr="00C76FC9">
        <w:t xml:space="preserve">celkovej </w:t>
      </w:r>
      <w:r w:rsidR="000B0EF7" w:rsidRPr="00C76FC9">
        <w:t xml:space="preserve">lehoty výstavby </w:t>
      </w:r>
      <w:r w:rsidR="000B0EF7" w:rsidRPr="00C34D88">
        <w:t>30 mesiaco</w:t>
      </w:r>
      <w:r w:rsidR="00E60B1A" w:rsidRPr="00C76FC9">
        <w:t>v</w:t>
      </w:r>
      <w:r w:rsidR="006B0D2E" w:rsidRPr="00C76FC9">
        <w:t>, ii)</w:t>
      </w:r>
      <w:r w:rsidR="000B0EF7" w:rsidRPr="00C76FC9">
        <w:t xml:space="preserve"> na úsek</w:t>
      </w:r>
      <w:r w:rsidR="002D74FF" w:rsidRPr="00C76FC9">
        <w:t>u</w:t>
      </w:r>
      <w:r w:rsidR="000B0EF7" w:rsidRPr="00C76FC9">
        <w:t xml:space="preserve"> Vazovova-Legionárska/Trnavské mýto</w:t>
      </w:r>
      <w:r w:rsidR="00273E38" w:rsidRPr="00C76FC9">
        <w:t xml:space="preserve"> lehotu 4 mesiace</w:t>
      </w:r>
      <w:r w:rsidR="00217352" w:rsidRPr="00C76FC9">
        <w:t xml:space="preserve"> </w:t>
      </w:r>
      <w:r w:rsidR="008A44D1" w:rsidRPr="00C76FC9">
        <w:t>(</w:t>
      </w:r>
      <w:r w:rsidR="00855D27" w:rsidRPr="00C76FC9">
        <w:t xml:space="preserve">v </w:t>
      </w:r>
      <w:r w:rsidR="00E70F1C" w:rsidRPr="00C76FC9">
        <w:t xml:space="preserve">období </w:t>
      </w:r>
      <w:r w:rsidR="008A44D1" w:rsidRPr="00C76FC9">
        <w:t>máj-september)</w:t>
      </w:r>
      <w:r w:rsidR="00F6233C" w:rsidRPr="00C76FC9">
        <w:t xml:space="preserve"> a</w:t>
      </w:r>
      <w:r w:rsidR="002D74FF" w:rsidRPr="00C76FC9">
        <w:t xml:space="preserve"> iii) </w:t>
      </w:r>
      <w:r w:rsidR="006B0D2E" w:rsidRPr="00C76FC9">
        <w:t>SO</w:t>
      </w:r>
      <w:r w:rsidR="00F6233C" w:rsidRPr="00C76FC9">
        <w:t xml:space="preserve"> 623 </w:t>
      </w:r>
      <w:r w:rsidR="006B0D2E" w:rsidRPr="00C76FC9">
        <w:t>„</w:t>
      </w:r>
      <w:r w:rsidR="00F6233C" w:rsidRPr="00C34D88">
        <w:rPr>
          <w:i/>
          <w:iCs/>
        </w:rPr>
        <w:t>Prípojka NN k čerpacej stanici pod mostom Bajkalská</w:t>
      </w:r>
      <w:r w:rsidR="006B0D2E" w:rsidRPr="00C76FC9">
        <w:t>“</w:t>
      </w:r>
      <w:r w:rsidR="0072733C" w:rsidRPr="00C76FC9">
        <w:t xml:space="preserve"> realizovať v čase letných prázdnin (</w:t>
      </w:r>
      <w:r w:rsidR="00E70F1C" w:rsidRPr="00C76FC9">
        <w:t xml:space="preserve">v období </w:t>
      </w:r>
      <w:r w:rsidR="0072733C" w:rsidRPr="00C76FC9">
        <w:t>júl-august)</w:t>
      </w:r>
      <w:r w:rsidR="00111BF2" w:rsidRPr="00C76FC9">
        <w:t xml:space="preserve">. </w:t>
      </w:r>
      <w:r w:rsidR="00D31997" w:rsidRPr="00C76FC9">
        <w:t>Na základe spracovaných čiastkových analýz, prerokovaní s dotknutými organizáciami boli v DSP rešpektované ich podmienky a upresnenia (</w:t>
      </w:r>
      <w:proofErr w:type="spellStart"/>
      <w:r w:rsidR="00D31997" w:rsidRPr="00C76FC9">
        <w:t>doporučujeme</w:t>
      </w:r>
      <w:proofErr w:type="spellEnd"/>
      <w:r w:rsidR="00D31997" w:rsidRPr="00C76FC9">
        <w:t xml:space="preserve"> rešpektovať POV so zohľadnením týchto stanovísk). </w:t>
      </w:r>
      <w:r w:rsidR="00111BF2" w:rsidRPr="00C76FC9">
        <w:t>Zhotoviteľ</w:t>
      </w:r>
      <w:r w:rsidR="000B0EF7" w:rsidRPr="00C76FC9">
        <w:t xml:space="preserve"> má</w:t>
      </w:r>
      <w:r w:rsidR="000D0720" w:rsidRPr="00C76FC9">
        <w:t xml:space="preserve"> však</w:t>
      </w:r>
      <w:r w:rsidR="000B0EF7" w:rsidRPr="00C76FC9">
        <w:t xml:space="preserve"> umožnené navrhnúť následnosť/súbežnosť jednotlivých etáp za účelom optimalizácie, zvýšenia efektívnosti prác, zníženia obmedzení verejnosti a zníženia požiadaviek na dobu výluk a náhradnú dopravu. S ukončením každej etapy je Zhotoviteľ povinný predložiť kompletnú dokumentáciu potrebnú pre preberacie a kolaudačné konanie. </w:t>
      </w:r>
    </w:p>
    <w:p w14:paraId="34FB14B6" w14:textId="29578302" w:rsidR="56D628AA" w:rsidRDefault="56D628AA">
      <w:r>
        <w:t>Harmonogram bude zohľadňovať aj obmedzenia v</w:t>
      </w:r>
      <w:r w:rsidR="001327FB">
        <w:t> </w:t>
      </w:r>
      <w:r>
        <w:t>doprave</w:t>
      </w:r>
      <w:r w:rsidR="001327FB">
        <w:t>,</w:t>
      </w:r>
      <w:r>
        <w:t xml:space="preserve"> ktoré musí Zhotoviteľ </w:t>
      </w:r>
      <w:r w:rsidR="5BACD717">
        <w:t xml:space="preserve">v rámci projektov dočasného dopravného značenia realizovať. Obmedzenia v doprave musia byť v čo najmenšom rozsahu a v čo možno najkratší nevyhnutný čas. </w:t>
      </w:r>
      <w:r w:rsidR="73DDEB89">
        <w:t xml:space="preserve">V rámci úseku Ružinovskej ulice bude môcť </w:t>
      </w:r>
      <w:r w:rsidR="38BC1E12">
        <w:t>Zhotoviteľ</w:t>
      </w:r>
      <w:r w:rsidR="73DDEB89">
        <w:t xml:space="preserve"> </w:t>
      </w:r>
      <w:r w:rsidR="00AA7A7C">
        <w:t>uzavrieť</w:t>
      </w:r>
      <w:r w:rsidR="73DDEB89">
        <w:t xml:space="preserve"> </w:t>
      </w:r>
      <w:r w:rsidR="76196B3E">
        <w:t>ľavý jazdný pruh v smere od Záhradníckej ku obratisku pre potreby stavby. Z predmetného pruhu bude realizov</w:t>
      </w:r>
      <w:r w:rsidR="6550B582">
        <w:t xml:space="preserve">ať Zhotoviteľ čo možno najviac stavebných prác, v opačnom smere sa uvažuje s ponechaním dopravy v oboch jazdných pruhoch s tým, že v pravom jazdnom pruhu od obratiska smer </w:t>
      </w:r>
      <w:r w:rsidR="47F4304D">
        <w:t>Záhradnícka</w:t>
      </w:r>
      <w:r w:rsidR="6550B582">
        <w:t xml:space="preserve"> sa uvažuje so zriadením BUS pruhu pr</w:t>
      </w:r>
      <w:r w:rsidR="3B705518">
        <w:t xml:space="preserve">e </w:t>
      </w:r>
      <w:r w:rsidR="6453472C">
        <w:t xml:space="preserve">zabezpečenie čo možno najplynulejšej hromadnej dopravy. </w:t>
      </w:r>
    </w:p>
    <w:p w14:paraId="7B29B0EA" w14:textId="4EBFC88C" w:rsidR="000B0EF7" w:rsidRPr="00040C06" w:rsidRDefault="007C5F96" w:rsidP="000B0EF7">
      <w:r w:rsidRPr="00C34D88">
        <w:tab/>
      </w:r>
      <w:r w:rsidR="000B0EF7" w:rsidRPr="00C34D88">
        <w:t xml:space="preserve">Zhotoviteľ je povinný v zmysle </w:t>
      </w:r>
      <w:proofErr w:type="spellStart"/>
      <w:r w:rsidR="000B0EF7" w:rsidRPr="00C34D88">
        <w:t>podčl</w:t>
      </w:r>
      <w:proofErr w:type="spellEnd"/>
      <w:r w:rsidR="000B0EF7" w:rsidRPr="00C34D88">
        <w:t>. 8.3 FIDIC VZP</w:t>
      </w:r>
      <w:r w:rsidR="006F2C8F" w:rsidRPr="00C34D88">
        <w:t xml:space="preserve"> </w:t>
      </w:r>
      <w:r w:rsidR="006E5A0D" w:rsidRPr="00C34D88">
        <w:t>(prvý odstavec)</w:t>
      </w:r>
      <w:r w:rsidR="000B0EF7" w:rsidRPr="00C34D88">
        <w:t xml:space="preserve"> vypracovať Harmonogram prác, vrátane príloh a predložiť ho Objednávateľovi a Stavebnému dozoru. Harmonogram prác vrátane príloh bude pripravený v súlade s požiadavkami Zmluvy, požiadavkami Dopravného podniku Bratislava a bude zohľadňovať </w:t>
      </w:r>
      <w:r w:rsidR="000B0EF7" w:rsidRPr="00C34D88">
        <w:lastRenderedPageBreak/>
        <w:t>klimatické podmienky (vrátane zimného obdobia a zimných opatrení), geologické, hydrologické podmienky (hladiny podzemných vôd) v predmetnej oblasti</w:t>
      </w:r>
      <w:r w:rsidR="00DE240C" w:rsidRPr="00040C06">
        <w:t xml:space="preserve"> tak,</w:t>
      </w:r>
      <w:r w:rsidR="00973093" w:rsidRPr="00C34D88">
        <w:t xml:space="preserve"> aby Zhotoviteľovi umožňoval postupnú kompletizáciu jednotlivých zhotovovaných častí Diela</w:t>
      </w:r>
    </w:p>
    <w:p w14:paraId="684C4269" w14:textId="1778741D" w:rsidR="000B0EF7" w:rsidRPr="00040C06" w:rsidRDefault="007C5F96" w:rsidP="000B0EF7">
      <w:r w:rsidRPr="00040C06">
        <w:tab/>
      </w:r>
      <w:r w:rsidR="000B0EF7" w:rsidRPr="00040C06">
        <w:t xml:space="preserve">Harmonogram prác </w:t>
      </w:r>
      <w:r w:rsidR="00E83661" w:rsidRPr="00040C06">
        <w:t xml:space="preserve">musí </w:t>
      </w:r>
      <w:r w:rsidR="001074EC" w:rsidRPr="00040C06">
        <w:t>zobrazovať</w:t>
      </w:r>
      <w:r w:rsidR="00DB6B8F" w:rsidRPr="00040C06">
        <w:t>:</w:t>
      </w:r>
      <w:r w:rsidR="000B0EF7" w:rsidRPr="00040C06">
        <w:t xml:space="preserve"> časovú postupnosť (nie len zoznam) zabezpečenia vyhotovenia požadovanej Dokumentácie Zhotoviteľa, podľa jednotlivých častí Diela </w:t>
      </w:r>
      <w:r w:rsidR="00E83661" w:rsidRPr="00040C06">
        <w:t>(</w:t>
      </w:r>
      <w:r w:rsidR="000B0EF7" w:rsidRPr="00040C06">
        <w:t>vrátane jej predloženia na odsúhlasenie</w:t>
      </w:r>
      <w:r w:rsidR="00E83661" w:rsidRPr="00040C06">
        <w:t>)</w:t>
      </w:r>
      <w:r w:rsidR="000B0EF7" w:rsidRPr="00040C06">
        <w:t xml:space="preserve">, Inžinierskej činnosti </w:t>
      </w:r>
      <w:r w:rsidR="00641035" w:rsidRPr="00040C06">
        <w:t>(</w:t>
      </w:r>
      <w:r w:rsidR="000B0EF7" w:rsidRPr="00040C06">
        <w:t>vrátane stavebného povolenia, majetkovoprávneho vysporiadania, ak také vyplynie z technického riešenia Zhotoviteľa, zabezpečenia potrebných súhlasov, vyjadrení a odsúhlasenia Dokumentácie Zhotoviteľa</w:t>
      </w:r>
      <w:r w:rsidR="00722713" w:rsidRPr="00040C06">
        <w:t>)</w:t>
      </w:r>
      <w:r w:rsidR="000B0EF7" w:rsidRPr="00040C06">
        <w:t xml:space="preserve">, </w:t>
      </w:r>
      <w:r w:rsidR="00823B1F" w:rsidRPr="00040C06">
        <w:t xml:space="preserve">stavebných </w:t>
      </w:r>
      <w:r w:rsidR="000B0EF7" w:rsidRPr="00040C06">
        <w:t>prác na jednotlivých častiach stavby a navrhovaný časový plán s technologickou a časovou nadväznosťou v súlade s požadovanou technológiou výstavby (resp. technológiou výstavby navrhovanou Zhotoviteľom stavby).</w:t>
      </w:r>
    </w:p>
    <w:p w14:paraId="5B2B4C8B" w14:textId="204A971E" w:rsidR="00C74977" w:rsidRPr="00040C06" w:rsidRDefault="007C5F96" w:rsidP="00C74977">
      <w:r w:rsidRPr="00040C06">
        <w:tab/>
      </w:r>
      <w:r w:rsidR="00C74977" w:rsidRPr="00040C06">
        <w:t>Zhotoviteľ je plne zodpovedný za ním predložený Harmonogram prác a následné plnenie jednotlivých činností. Stavebný dozor ani Objednávateľ tento dokument neschvaľujú</w:t>
      </w:r>
      <w:r w:rsidR="00D63356" w:rsidRPr="00040C06">
        <w:t>,</w:t>
      </w:r>
      <w:r w:rsidR="00C74977" w:rsidRPr="00040C06">
        <w:t xml:space="preserve"> ale môžu </w:t>
      </w:r>
      <w:r w:rsidR="007157BE" w:rsidRPr="00040C06">
        <w:t>vzniesť</w:t>
      </w:r>
      <w:r w:rsidR="00C74977" w:rsidRPr="00040C06">
        <w:t xml:space="preserve"> výhrady, ak predložený Harmonogram prác nezodpovedá požiadavkám Zmluvy a bude zrejmé, že Dielo sa podľa predloženého Harmonogramu prác nebude dať v zmluvných termínoch ukončiť. V takom prípade</w:t>
      </w:r>
      <w:r w:rsidR="00B4433C" w:rsidRPr="00040C06">
        <w:t>,</w:t>
      </w:r>
      <w:r w:rsidR="00C74977" w:rsidRPr="00040C06">
        <w:t xml:space="preserve"> je na základe pokynu Stavebného </w:t>
      </w:r>
      <w:r w:rsidR="00C74977" w:rsidRPr="00040C06">
        <w:rPr>
          <w:noProof/>
        </w:rPr>
        <w:t>dozoru</w:t>
      </w:r>
      <w:r w:rsidR="00C74977" w:rsidRPr="00040C06">
        <w:t xml:space="preserve"> Zhotoviteľ povinný</w:t>
      </w:r>
      <w:r w:rsidR="003F66D2" w:rsidRPr="00040C06">
        <w:t>,</w:t>
      </w:r>
      <w:r w:rsidR="00C74977" w:rsidRPr="00040C06">
        <w:t xml:space="preserve"> Harmonogram prác vrátane príloh prepracovať tak, aby bol plne v súlade so Zmluvou. Zhotoviteľ predloží revidovaný Harmonogram prác vrátane príloh aj v elektronickej forme v požadovanom formáte. </w:t>
      </w:r>
    </w:p>
    <w:p w14:paraId="5FE67761" w14:textId="36B0B34E" w:rsidR="00C12171" w:rsidRPr="00040C06" w:rsidRDefault="00C12171" w:rsidP="00C34D88">
      <w:r w:rsidRPr="00040C06">
        <w:tab/>
        <w:t>Zhotoviteľom navrhnutý Harmonogram prác musí byť v technickom súlade s postupnosťou uvažovanou v projektovej dokumentácii.</w:t>
      </w:r>
    </w:p>
    <w:p w14:paraId="277EAE43" w14:textId="2F54EE25" w:rsidR="00C12171" w:rsidRPr="00040C06" w:rsidRDefault="00C12171" w:rsidP="00C12171">
      <w:r w:rsidRPr="00040C06">
        <w:tab/>
        <w:t>V rámci časového harmonogramu je potrebné</w:t>
      </w:r>
      <w:r w:rsidR="009366B0" w:rsidRPr="00040C06">
        <w:t>,</w:t>
      </w:r>
      <w:r w:rsidRPr="00040C06">
        <w:t xml:space="preserve"> pre všetky základné práce určiť zdroje, ktoré bude potrebné na realizáciu týchto prác alokovať, a to zdroje ľudské, technické (stroje a zariadenia) a finančné. Z toho dôvodu je potrebné rozčleniť alikvotné časti jednotlivých položiek HSV a PSV z výkazu výmer na dané základné práce. Pre ľudské a technické zdroje je potrebné stanoviť kapacitné požiadavky a predpoklady nato, aby mohli byť dané práce ukončené načas. Je potrebné určiť náklady na ich použitie ako aj spôsob alokovania financií k položkám harmonogramu.</w:t>
      </w:r>
    </w:p>
    <w:p w14:paraId="648874D8" w14:textId="1A51E99F" w:rsidR="0077041D" w:rsidRPr="00040C06" w:rsidRDefault="0077041D" w:rsidP="00C34D88">
      <w:r w:rsidRPr="00040C06">
        <w:tab/>
        <w:t>Výstupom Harmonogramu prác bude aj zdrojová analýza vo forme časového a kapacitného harmonogramu využitia zdrojov (</w:t>
      </w:r>
      <w:proofErr w:type="spellStart"/>
      <w:r w:rsidRPr="00040C06">
        <w:t>Histogram</w:t>
      </w:r>
      <w:proofErr w:type="spellEnd"/>
      <w:r w:rsidRPr="00040C06">
        <w:t xml:space="preserve">), za účelom , či daný objem ľudských, technologických (vrátane strojov a zariadení), energetických a finančných zdrojov potrebných k realizácií jednotlivých základných prác v čase je dostatočný. </w:t>
      </w:r>
      <w:proofErr w:type="spellStart"/>
      <w:r w:rsidRPr="00040C06">
        <w:t>Histogram</w:t>
      </w:r>
      <w:proofErr w:type="spellEnd"/>
      <w:r w:rsidRPr="00040C06">
        <w:t xml:space="preserve"> bude zobrazovať súčet ľudských a strojových kapacít plánovaných na nasadenie na stavbe a to na </w:t>
      </w:r>
      <w:proofErr w:type="spellStart"/>
      <w:r w:rsidR="00C76FC9">
        <w:t>tuždennej</w:t>
      </w:r>
      <w:proofErr w:type="spellEnd"/>
      <w:r w:rsidR="008C7759" w:rsidRPr="00C34D88">
        <w:t>/</w:t>
      </w:r>
      <w:r w:rsidRPr="00C34D88">
        <w:t>mesačnej</w:t>
      </w:r>
      <w:r w:rsidRPr="00C76FC9">
        <w:t xml:space="preserve"> báze.</w:t>
      </w:r>
    </w:p>
    <w:p w14:paraId="63E5135E" w14:textId="030B4D16" w:rsidR="00C74977" w:rsidRPr="00040C06" w:rsidRDefault="007C5F96" w:rsidP="00C34D88">
      <w:r w:rsidRPr="00040C06">
        <w:tab/>
      </w:r>
      <w:r w:rsidR="00C74977" w:rsidRPr="00040C06">
        <w:t xml:space="preserve">Harmonogram prác </w:t>
      </w:r>
      <w:r w:rsidR="0058027C" w:rsidRPr="00040C06">
        <w:t>bude</w:t>
      </w:r>
      <w:r w:rsidR="00C74977" w:rsidRPr="00040C06">
        <w:t xml:space="preserve"> obsahovať dátum vyhotovenia, číslo revízie a podpis Zástupca Zhotoviteľa.</w:t>
      </w:r>
    </w:p>
    <w:p w14:paraId="5FC0E31A" w14:textId="223932C7"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605A3B" w:rsidRPr="00C34D88">
        <w:rPr>
          <w:b/>
          <w:bCs/>
        </w:rPr>
        <w:t xml:space="preserve">pre </w:t>
      </w:r>
      <w:proofErr w:type="spellStart"/>
      <w:r w:rsidR="00682745" w:rsidRPr="00C34D88">
        <w:rPr>
          <w:b/>
          <w:bCs/>
        </w:rPr>
        <w:t>Ganttov</w:t>
      </w:r>
      <w:proofErr w:type="spellEnd"/>
      <w:r w:rsidR="00682745" w:rsidRPr="00C34D88">
        <w:rPr>
          <w:b/>
          <w:bCs/>
        </w:rPr>
        <w:t xml:space="preserve"> diagram</w:t>
      </w:r>
    </w:p>
    <w:p w14:paraId="05D5553C" w14:textId="099C6F68" w:rsidR="00682745" w:rsidRPr="00040C06" w:rsidRDefault="00673DE3" w:rsidP="00C34D88">
      <w:pPr>
        <w:tabs>
          <w:tab w:val="clear" w:pos="0"/>
        </w:tabs>
        <w:ind w:left="709" w:hanging="709"/>
      </w:pPr>
      <w:r w:rsidRPr="00040C06">
        <w:tab/>
      </w:r>
      <w:r w:rsidR="00F14605" w:rsidRPr="00040C06">
        <w:tab/>
      </w:r>
      <w:proofErr w:type="spellStart"/>
      <w:r w:rsidR="000425CB" w:rsidRPr="00040C06">
        <w:t>Ganttov</w:t>
      </w:r>
      <w:proofErr w:type="spellEnd"/>
      <w:r w:rsidR="000425CB" w:rsidRPr="00040C06">
        <w:t xml:space="preserve"> diagram bude pozostávať</w:t>
      </w:r>
      <w:r w:rsidR="00682745" w:rsidRPr="00040C06">
        <w:t xml:space="preserve"> z textovej a grafickej časti. Textová časť je vo forme tabuľky a bude obsahovať základné informácie o objektoch a stavebných činnostiach, ich vzájomné väzby (následnosť, súbežnosť, prípadne prestávky), doba trvania, ako aj použitie zdrojov (ľudských, materiálnych a technických), významné míľniky, odovzdanie a prevzatie staveniska, odovzdanie a prevzatie stavby. Grafická časť nadväzuje na tabuľku a v smere osi x bude znázornený čas v stĺpcoch, podľa zvolených časových jednotiek (rok, kvartál, mesiac, deň) zobrazujúc trvanie a časovú nadväznosť jednotlivých základných činností. Zároveň bude obsahovať vyznačenú kritickú cestu.</w:t>
      </w:r>
    </w:p>
    <w:p w14:paraId="64338AC7" w14:textId="0004F3D0" w:rsidR="00682745" w:rsidRPr="00040C06" w:rsidRDefault="00682745" w:rsidP="00C34D88">
      <w:pPr>
        <w:pStyle w:val="Odsekzoznamu"/>
        <w:numPr>
          <w:ilvl w:val="0"/>
          <w:numId w:val="19"/>
        </w:numPr>
      </w:pPr>
      <w:r w:rsidRPr="00040C06">
        <w:rPr>
          <w:u w:val="single"/>
        </w:rPr>
        <w:t>Technologický rozbor (normál)</w:t>
      </w:r>
      <w:r w:rsidRPr="00040C06">
        <w:t xml:space="preserve"> v ľavej výpočtovej časti bude zostavovaný v nadväznosti na rozpočet, ktorý znázorňuje technologickú štruktúru výrobného procesu stavby v členení do čiastkových stavebných procesov, ktoré znázorňujú prácu jednotlivých pracovných čiat a sú riadené v technologickom slede. Technologický rozbor bude ďalej obsahovať názvy čiastkových stavebných procesov, merné jednotky produktov, objem a cenu produktu procesu, návrh zloženia pracovných čiat určením počtu pracovníkov, a lehoty jednotlivých čiastkových stavebných procesov. Technologický rozbor môže obsahovať i ďalšie relevantné údaje.</w:t>
      </w:r>
    </w:p>
    <w:p w14:paraId="5BDE8D23" w14:textId="44720DC7" w:rsidR="00CE1590" w:rsidRPr="00040C06" w:rsidRDefault="00682745" w:rsidP="00C34D88">
      <w:pPr>
        <w:pStyle w:val="Odsekzoznamu"/>
        <w:numPr>
          <w:ilvl w:val="0"/>
          <w:numId w:val="19"/>
        </w:numPr>
      </w:pPr>
      <w:r w:rsidRPr="00040C06">
        <w:rPr>
          <w:u w:val="single"/>
        </w:rPr>
        <w:t>Normál stavebných prác</w:t>
      </w:r>
      <w:r w:rsidRPr="00040C06">
        <w:t xml:space="preserve"> bude v štruktúre jednotlivých stavebných objektov v logickom členení základných stavebných prác (ZP) do jednotlivých základných etáp výstavby (ZE) na stavebných objektoch s určením ich časovej a logickej nadväznosti. Základné stavebné práce môžu vzísť z položiek rozpočtu, alebo z ich agregácie niekoľkých činností, ale minimálne však oddiely zo štruktúry rozpočtu podľa triednikov TSKP</w:t>
      </w:r>
      <w:r w:rsidR="00C74D18" w:rsidRPr="00040C06">
        <w:t xml:space="preserve"> (triednika stavebných konštrukcií a prác)</w:t>
      </w:r>
      <w:r w:rsidRPr="00040C06">
        <w:t xml:space="preserve"> alebo TSP</w:t>
      </w:r>
      <w:r w:rsidR="00FD61E6" w:rsidRPr="00040C06">
        <w:t xml:space="preserve"> (triednika stavebných prác)</w:t>
      </w:r>
      <w:r w:rsidRPr="00040C06">
        <w:t xml:space="preserve"> </w:t>
      </w:r>
      <w:r w:rsidR="006B402F" w:rsidRPr="00040C06">
        <w:t>napr.</w:t>
      </w:r>
      <w:r w:rsidRPr="00040C06">
        <w:t xml:space="preserve"> zemné práce, zakladanie, zvislé nosné konštrukcie, horizontálne ......</w:t>
      </w:r>
      <w:r w:rsidR="007D5236" w:rsidRPr="00040C06">
        <w:t>. Normál stavebných prác</w:t>
      </w:r>
      <w:r w:rsidRPr="00040C06">
        <w:t xml:space="preserve"> musí interpretovať hierarchickú štruktúru rozdelenia prác - WBS (t.j. rozpis prác).</w:t>
      </w:r>
    </w:p>
    <w:p w14:paraId="4553B3A4" w14:textId="2FF579C9" w:rsidR="00CE7384" w:rsidRPr="00040C06" w:rsidRDefault="00B117E3">
      <w:pPr>
        <w:pStyle w:val="Odsekzoznamu"/>
        <w:numPr>
          <w:ilvl w:val="0"/>
          <w:numId w:val="19"/>
        </w:numPr>
      </w:pPr>
      <w:r w:rsidRPr="00040C06">
        <w:lastRenderedPageBreak/>
        <w:t>B</w:t>
      </w:r>
      <w:r w:rsidR="00682745" w:rsidRPr="00040C06">
        <w:t>ude obsahovať podrobnú hierarchickú štruktúru rozloženú do jednotlivých celkov (stavebné objekty a prevádzkové súbory podľa projektovej dokumentácie), sumárnych činností (činnosti sumarizujúce napríklad práce spadajúce do spoločného oddielu podľa TSKP resp. TSP</w:t>
      </w:r>
      <w:r w:rsidR="003D7E1F" w:rsidRPr="00040C06">
        <w:t>)</w:t>
      </w:r>
      <w:r w:rsidR="00682745" w:rsidRPr="00040C06">
        <w:t xml:space="preserve"> a základných činností (činnosti, ktoré už nie je potrebné deliť a rozkladať na čiastkové procesy, ktoré zároveň môžu byť ako agregované položky, ktoré v sebe obsahujú vzájomne súvisiace čiastkové činnosti alebo procesy), pre ktoré môže ako podklad slúžiť </w:t>
      </w:r>
      <w:proofErr w:type="spellStart"/>
      <w:r w:rsidR="00682745" w:rsidRPr="00040C06">
        <w:t>položkový</w:t>
      </w:r>
      <w:proofErr w:type="spellEnd"/>
      <w:r w:rsidR="00682745" w:rsidRPr="00040C06">
        <w:t xml:space="preserve"> rozpočet v štruktúre predloženej v súťaži.</w:t>
      </w:r>
    </w:p>
    <w:p w14:paraId="632ADDCD" w14:textId="141B5C68" w:rsidR="004F1A16" w:rsidRPr="00040C06" w:rsidRDefault="00FC02E8">
      <w:pPr>
        <w:pStyle w:val="Odsekzoznamu"/>
        <w:numPr>
          <w:ilvl w:val="0"/>
          <w:numId w:val="19"/>
        </w:numPr>
      </w:pPr>
      <w:r w:rsidRPr="00040C06">
        <w:t>M</w:t>
      </w:r>
      <w:r w:rsidR="00682745" w:rsidRPr="00040C06">
        <w:t>usí byť</w:t>
      </w:r>
      <w:r w:rsidRPr="00040C06">
        <w:t xml:space="preserve"> z neho</w:t>
      </w:r>
      <w:r w:rsidR="00682745" w:rsidRPr="00040C06">
        <w:t xml:space="preserve"> zrejmá hierarchická štruktúra súhrnných činností a základných činností, ktoré musia byť v logickej nadväznosti s definovanými väzbami, napríklad: začiatok – začiatok, koniec – koniec, koniec – začiatok, začiatok – koniec a prípadné oneskorenia, ktoré definujú súbežnosť činností, ich postupnosť alebo </w:t>
      </w:r>
      <w:proofErr w:type="spellStart"/>
      <w:r w:rsidR="00682745" w:rsidRPr="00040C06">
        <w:t>prúdovitosť</w:t>
      </w:r>
      <w:proofErr w:type="spellEnd"/>
      <w:r w:rsidR="004F1A16" w:rsidRPr="00040C06">
        <w:t>.</w:t>
      </w:r>
    </w:p>
    <w:p w14:paraId="4F1FBAF3" w14:textId="66875AF1" w:rsidR="00025035" w:rsidRPr="00040C06" w:rsidRDefault="00FC02E8" w:rsidP="00682745">
      <w:pPr>
        <w:pStyle w:val="Odsekzoznamu"/>
        <w:numPr>
          <w:ilvl w:val="0"/>
          <w:numId w:val="19"/>
        </w:numPr>
      </w:pPr>
      <w:r w:rsidRPr="00040C06">
        <w:t>M</w:t>
      </w:r>
      <w:r w:rsidR="00682745" w:rsidRPr="00040C06">
        <w:t xml:space="preserve">usia byť </w:t>
      </w:r>
      <w:r w:rsidRPr="00040C06">
        <w:t xml:space="preserve">z neho </w:t>
      </w:r>
      <w:r w:rsidR="00682745" w:rsidRPr="00040C06">
        <w:t>zrejmé časové rezervy, ktoré musia mať logickosť vyplývajúcu z väzieb nasledovníkov činností</w:t>
      </w:r>
      <w:r w:rsidR="00B01D04" w:rsidRPr="00040C06">
        <w:t>.</w:t>
      </w:r>
      <w:r w:rsidR="00682745" w:rsidRPr="00040C06">
        <w:t xml:space="preserve"> </w:t>
      </w:r>
    </w:p>
    <w:p w14:paraId="758B3FDF" w14:textId="08917514" w:rsidR="000078B4" w:rsidRPr="00040C06" w:rsidRDefault="00C56F00" w:rsidP="00682745">
      <w:pPr>
        <w:pStyle w:val="Odsekzoznamu"/>
        <w:numPr>
          <w:ilvl w:val="0"/>
          <w:numId w:val="19"/>
        </w:numPr>
      </w:pPr>
      <w:r w:rsidRPr="00040C06">
        <w:t>P</w:t>
      </w:r>
      <w:r w:rsidR="00682745" w:rsidRPr="00040C06">
        <w:t xml:space="preserve">ri činnostiach v grafickej časti musia byť </w:t>
      </w:r>
      <w:r w:rsidRPr="00040C06">
        <w:t xml:space="preserve">uvedené </w:t>
      </w:r>
      <w:r w:rsidR="00682745" w:rsidRPr="00040C06">
        <w:t>ich názvy</w:t>
      </w:r>
      <w:r w:rsidR="00B01D04" w:rsidRPr="00040C06">
        <w:t>.</w:t>
      </w:r>
      <w:r w:rsidR="00682745" w:rsidRPr="00040C06">
        <w:t xml:space="preserve"> </w:t>
      </w:r>
    </w:p>
    <w:p w14:paraId="673F4E22" w14:textId="17AB785C" w:rsidR="006B4871" w:rsidRPr="00040C06" w:rsidRDefault="005E0883" w:rsidP="00682745">
      <w:pPr>
        <w:pStyle w:val="Odsekzoznamu"/>
        <w:numPr>
          <w:ilvl w:val="0"/>
          <w:numId w:val="19"/>
        </w:numPr>
      </w:pPr>
      <w:r w:rsidRPr="00040C06">
        <w:t>M</w:t>
      </w:r>
      <w:r w:rsidR="00682745" w:rsidRPr="00040C06">
        <w:t xml:space="preserve">usí mať riadne zadefinovaný kalendár (pracovná doba dňa, týždňa, dni pracovného pokoja, plánované pracovné prestoje alebo sviatky) nastavenie začiatku podľa PD alebo plánovaného podpisu </w:t>
      </w:r>
      <w:proofErr w:type="spellStart"/>
      <w:r w:rsidR="00682745" w:rsidRPr="00040C06">
        <w:t>ZoD</w:t>
      </w:r>
      <w:proofErr w:type="spellEnd"/>
      <w:r w:rsidR="00682745" w:rsidRPr="00040C06">
        <w:t xml:space="preserve">, s tým, že sa začiatok výstavby následne po skutočnom podpise </w:t>
      </w:r>
      <w:proofErr w:type="spellStart"/>
      <w:r w:rsidR="00682745" w:rsidRPr="00040C06">
        <w:t>ZoD</w:t>
      </w:r>
      <w:proofErr w:type="spellEnd"/>
      <w:r w:rsidR="00682745" w:rsidRPr="00040C06">
        <w:t xml:space="preserve"> do 10 dní aktualizuje</w:t>
      </w:r>
    </w:p>
    <w:p w14:paraId="72E1B63F" w14:textId="226ACBAB" w:rsidR="00287860" w:rsidRPr="00040C06" w:rsidRDefault="00682745" w:rsidP="00682745">
      <w:pPr>
        <w:pStyle w:val="Odsekzoznamu"/>
        <w:numPr>
          <w:ilvl w:val="0"/>
          <w:numId w:val="19"/>
        </w:numPr>
      </w:pPr>
      <w:r w:rsidRPr="00040C06">
        <w:t xml:space="preserve">Plánované doby stavebných objektov (pripadne etáp) </w:t>
      </w:r>
      <w:r w:rsidR="000255C9" w:rsidRPr="00040C06">
        <w:t>nesmú</w:t>
      </w:r>
      <w:r w:rsidRPr="00040C06">
        <w:t xml:space="preserve"> výrazne (rozumej viac ako 50%) presahovať odhadované doby, ktoré si môže </w:t>
      </w:r>
      <w:r w:rsidR="000255C9" w:rsidRPr="00040C06">
        <w:t>Objednávateľ</w:t>
      </w:r>
      <w:r w:rsidRPr="00040C06">
        <w:t xml:space="preserve"> odhadnúť pomocou produktivity práce na jedného pracovníka vedenej na stránkach štatistického úradu (podľa druhu stavby) a plánovaného nasadenia optimálneho počtu pracovníkov </w:t>
      </w:r>
      <w:r w:rsidR="000255C9" w:rsidRPr="00040C06">
        <w:t>.</w:t>
      </w:r>
    </w:p>
    <w:p w14:paraId="652AB4C8" w14:textId="20A40911" w:rsidR="006F2CFE" w:rsidRPr="00040C06" w:rsidRDefault="00D819B9" w:rsidP="00682745">
      <w:pPr>
        <w:pStyle w:val="Odsekzoznamu"/>
        <w:numPr>
          <w:ilvl w:val="0"/>
          <w:numId w:val="19"/>
        </w:numPr>
      </w:pPr>
      <w:r w:rsidRPr="00040C06">
        <w:t>M</w:t>
      </w:r>
      <w:r w:rsidR="00682745" w:rsidRPr="00040C06">
        <w:t>usí obsahovať aj technologické prestávky, ktoré je možné zadať vo forme oneskorenia. Technologická prestávka je prestávka v nadväznosti vykonávania prác z dôvodu nutnosti dodržania časového odstupu, ktorý si daná technológia alebo etapa</w:t>
      </w:r>
      <w:r w:rsidR="002B6ACE" w:rsidRPr="00040C06">
        <w:t>/úsek</w:t>
      </w:r>
      <w:r w:rsidR="00682745" w:rsidRPr="00040C06">
        <w:t xml:space="preserve"> vyžaduje.</w:t>
      </w:r>
    </w:p>
    <w:p w14:paraId="68E1D4CD" w14:textId="0F78FAC3" w:rsidR="00264E77" w:rsidRPr="00040C06" w:rsidRDefault="00283CB2" w:rsidP="00682745">
      <w:pPr>
        <w:pStyle w:val="Odsekzoznamu"/>
        <w:numPr>
          <w:ilvl w:val="0"/>
          <w:numId w:val="19"/>
        </w:numPr>
      </w:pPr>
      <w:r w:rsidRPr="00040C06">
        <w:t>B</w:t>
      </w:r>
      <w:r w:rsidR="00682745" w:rsidRPr="00040C06">
        <w:t>ude okrem stavebných objektov, základných etáp</w:t>
      </w:r>
      <w:r w:rsidR="00516239" w:rsidRPr="00040C06">
        <w:t>/úsekov</w:t>
      </w:r>
      <w:r w:rsidR="00682745" w:rsidRPr="00040C06">
        <w:t xml:space="preserve"> a prác obsahovať aj míľniky, kľúčové kontrolné body celej stavby - hlavne pri každej ukončenej etape</w:t>
      </w:r>
      <w:r w:rsidR="00516239" w:rsidRPr="00040C06">
        <w:t>/úseku</w:t>
      </w:r>
      <w:r w:rsidR="00682745" w:rsidRPr="00040C06">
        <w:t>, ďalej s uvedením konečného termínu (ten môže byť rovnaký alebo s miernym posunom oproti plánovanému ukončeniu) a to tiež je potrebné vyznačiť aj v grafickej časti.</w:t>
      </w:r>
    </w:p>
    <w:p w14:paraId="16D649B8" w14:textId="77777777" w:rsidR="007D717D" w:rsidRPr="00040C06" w:rsidRDefault="00682745">
      <w:pPr>
        <w:pStyle w:val="Odsekzoznamu"/>
        <w:numPr>
          <w:ilvl w:val="0"/>
          <w:numId w:val="19"/>
        </w:numPr>
      </w:pPr>
      <w:r w:rsidRPr="00040C06">
        <w:t>Okrem časovej analýzy je potrebné určiť kritickú cestu, ktorá definuje tie základné práce, ktoré nemajú žiadnu časovú rezervu</w:t>
      </w:r>
      <w:r w:rsidR="007D717D" w:rsidRPr="00040C06">
        <w:t>.</w:t>
      </w:r>
    </w:p>
    <w:p w14:paraId="323AF987" w14:textId="7EFBE70E" w:rsidR="008F2E58" w:rsidRPr="00040C06" w:rsidRDefault="007F6B11" w:rsidP="00682745">
      <w:pPr>
        <w:pStyle w:val="Odsekzoznamu"/>
        <w:numPr>
          <w:ilvl w:val="0"/>
          <w:numId w:val="19"/>
        </w:numPr>
      </w:pPr>
      <w:r w:rsidRPr="00040C06">
        <w:t>M</w:t>
      </w:r>
      <w:r w:rsidR="00682745" w:rsidRPr="00040C06">
        <w:t xml:space="preserve">usí obsahovať jednoznačné oddelenie vlastných výkonov a výkonov prostredníctvom subdodávateľov. </w:t>
      </w:r>
      <w:r w:rsidR="00A60169" w:rsidRPr="00040C06">
        <w:t>Objednávateľ</w:t>
      </w:r>
      <w:r w:rsidR="008F2E58" w:rsidRPr="00040C06">
        <w:t>/Stavebný dozor</w:t>
      </w:r>
      <w:r w:rsidR="00682745" w:rsidRPr="00040C06">
        <w:t xml:space="preserve"> musí mať možnosť vyhodnotiť, ktoré práce vykoná uchádzač sám a ktoré práce budú realizované prostredníctvom subdodávok. </w:t>
      </w:r>
      <w:r w:rsidR="008F2E58" w:rsidRPr="00040C06">
        <w:t>Objednávateľ/Stavebný dozor</w:t>
      </w:r>
      <w:r w:rsidR="00682745" w:rsidRPr="00040C06">
        <w:t xml:space="preserve"> na základe návrhu osobohodín bude kontrolovať rozsah vlastných výkonov a rozsah výkonov realizovaných prostredníctvom subdodávateľov.</w:t>
      </w:r>
    </w:p>
    <w:p w14:paraId="7BE326DC" w14:textId="55F978F2"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8C7759" w:rsidRPr="00C34D88">
        <w:rPr>
          <w:b/>
          <w:bCs/>
        </w:rPr>
        <w:t xml:space="preserve">pre </w:t>
      </w:r>
      <w:proofErr w:type="spellStart"/>
      <w:r w:rsidR="00682745" w:rsidRPr="00C34D88">
        <w:rPr>
          <w:b/>
          <w:bCs/>
        </w:rPr>
        <w:t>Cyklogram</w:t>
      </w:r>
      <w:proofErr w:type="spellEnd"/>
      <w:r w:rsidR="00682745" w:rsidRPr="00C34D88">
        <w:rPr>
          <w:b/>
          <w:bCs/>
        </w:rPr>
        <w:t xml:space="preserve"> </w:t>
      </w:r>
    </w:p>
    <w:p w14:paraId="5456BA83" w14:textId="54C2CD70" w:rsidR="00682745" w:rsidRPr="00040C06" w:rsidRDefault="007C5F96" w:rsidP="00C34D88">
      <w:r w:rsidRPr="00040C06">
        <w:tab/>
      </w:r>
      <w:proofErr w:type="spellStart"/>
      <w:r w:rsidR="00682745" w:rsidRPr="00040C06">
        <w:t>Cyklogram</w:t>
      </w:r>
      <w:proofErr w:type="spellEnd"/>
      <w:r w:rsidR="00682745" w:rsidRPr="00040C06">
        <w:t xml:space="preserve"> (časopriestorový graf) </w:t>
      </w:r>
      <w:r w:rsidR="00936599" w:rsidRPr="00040C06">
        <w:t>bude</w:t>
      </w:r>
      <w:r w:rsidR="00682745" w:rsidRPr="00040C06">
        <w:t xml:space="preserve"> pre celú stavbu v štruktúre základných prípadne agregovaných činností (súladné s plánovaním v</w:t>
      </w:r>
      <w:r w:rsidR="00936599" w:rsidRPr="00040C06">
        <w:t> </w:t>
      </w:r>
      <w:proofErr w:type="spellStart"/>
      <w:r w:rsidR="00936599" w:rsidRPr="00040C06">
        <w:t>Gan</w:t>
      </w:r>
      <w:r w:rsidR="009F28E4" w:rsidRPr="00040C06">
        <w:t>tt</w:t>
      </w:r>
      <w:r w:rsidR="00936599" w:rsidRPr="00040C06">
        <w:t>ovým</w:t>
      </w:r>
      <w:proofErr w:type="spellEnd"/>
      <w:r w:rsidR="00936599" w:rsidRPr="00040C06">
        <w:t xml:space="preserve"> diagramo</w:t>
      </w:r>
      <w:r w:rsidR="006B0C3F" w:rsidRPr="00040C06">
        <w:t>m</w:t>
      </w:r>
      <w:r w:rsidR="00682745" w:rsidRPr="00040C06">
        <w:t>) s</w:t>
      </w:r>
      <w:r w:rsidR="00A92485" w:rsidRPr="00040C06">
        <w:t> </w:t>
      </w:r>
      <w:r w:rsidR="00682745" w:rsidRPr="00040C06">
        <w:t>riadn</w:t>
      </w:r>
      <w:r w:rsidR="00A92485" w:rsidRPr="00040C06">
        <w:t xml:space="preserve">e </w:t>
      </w:r>
      <w:r w:rsidR="00682745" w:rsidRPr="00040C06">
        <w:t>definovanou orientáciou</w:t>
      </w:r>
      <w:r w:rsidR="005B13CF" w:rsidRPr="00040C06">
        <w:t>, kde z</w:t>
      </w:r>
      <w:r w:rsidR="00682745" w:rsidRPr="00040C06">
        <w:t>vislá os bude obsahovať priestorové rozčlenenie stavby a horizontálna os čas. Časopriestorový graf bude nadväzujúci na spracovaný technologický rozbor a sieťový graf zobrazujúci časovú a priestorovú štruktúru procesu realizácie stavby. Jeho členenie bude zhodné s členením technologického rozboru, teda v technologickej štruktúre čiastkových – základných stavebných procesov.</w:t>
      </w:r>
    </w:p>
    <w:p w14:paraId="1E3E0DBB" w14:textId="6F18559C" w:rsidR="00682745" w:rsidRPr="00040C06" w:rsidRDefault="008C7759" w:rsidP="00C34D88">
      <w:pPr>
        <w:pStyle w:val="Odsekzoznamu"/>
        <w:numPr>
          <w:ilvl w:val="0"/>
          <w:numId w:val="19"/>
        </w:numPr>
      </w:pPr>
      <w:r w:rsidRPr="00040C06">
        <w:t>Z</w:t>
      </w:r>
      <w:r w:rsidR="00682745" w:rsidRPr="00040C06">
        <w:t>vislá os musí rešpektovať projekt a jeho základné členenie stavby na objekty, etapy, celky, prípadne uchádzačom navrhnuté rozčlenenie stavby tak, aby boli zrejmé jeho plánovacie postupy, (minimálne stoky, ulice, zábery, staničenia trasy) s ich označením a prípadným popisom</w:t>
      </w:r>
      <w:r w:rsidRPr="00040C06">
        <w:t>.</w:t>
      </w:r>
    </w:p>
    <w:p w14:paraId="4DA1861D" w14:textId="0A87B6DA" w:rsidR="00682745" w:rsidRPr="00040C06" w:rsidRDefault="008C7759" w:rsidP="00C34D88">
      <w:pPr>
        <w:pStyle w:val="Odsekzoznamu"/>
        <w:numPr>
          <w:ilvl w:val="0"/>
          <w:numId w:val="19"/>
        </w:numPr>
      </w:pPr>
      <w:r w:rsidRPr="00040C06">
        <w:t>H</w:t>
      </w:r>
      <w:r w:rsidR="00682745" w:rsidRPr="00040C06">
        <w:t>orizontálna os bude obsahovať časový kalendár v podrobnosti na roky, mesiace a v minimálnej mierke aj týždne, môže aj dni</w:t>
      </w:r>
      <w:r w:rsidR="00284876" w:rsidRPr="00040C06">
        <w:t>.</w:t>
      </w:r>
    </w:p>
    <w:p w14:paraId="48A2F5CE" w14:textId="2E5F0325" w:rsidR="00682745" w:rsidRPr="00040C06" w:rsidRDefault="00BA3F05" w:rsidP="00C34D88">
      <w:pPr>
        <w:pStyle w:val="Odsekzoznamu"/>
        <w:numPr>
          <w:ilvl w:val="0"/>
          <w:numId w:val="19"/>
        </w:numPr>
      </w:pPr>
      <w:r w:rsidRPr="00040C06">
        <w:t>J</w:t>
      </w:r>
      <w:r w:rsidR="00682745" w:rsidRPr="00040C06">
        <w:t>ednotlivé čiary alebo plochy reprezentujúce činnosti (procesy) budú uvádzané s ich názvom alebo označením, ktorý je súladný s</w:t>
      </w:r>
      <w:r w:rsidR="00540ED7" w:rsidRPr="00040C06">
        <w:t> </w:t>
      </w:r>
      <w:r w:rsidR="00682745" w:rsidRPr="00040C06">
        <w:t>rozborom</w:t>
      </w:r>
      <w:r w:rsidR="00540ED7" w:rsidRPr="00040C06">
        <w:t xml:space="preserve"> z</w:t>
      </w:r>
      <w:r w:rsidR="00682745" w:rsidRPr="00040C06">
        <w:t xml:space="preserve"> </w:t>
      </w:r>
      <w:proofErr w:type="spellStart"/>
      <w:r w:rsidR="008B49DE" w:rsidRPr="00040C06">
        <w:t>Gan</w:t>
      </w:r>
      <w:r w:rsidR="009F28E4" w:rsidRPr="00040C06">
        <w:t>t</w:t>
      </w:r>
      <w:r w:rsidR="008B49DE" w:rsidRPr="00040C06">
        <w:t>t</w:t>
      </w:r>
      <w:r w:rsidR="009F28E4" w:rsidRPr="00040C06">
        <w:t>ov</w:t>
      </w:r>
      <w:r w:rsidR="00354331" w:rsidRPr="00040C06">
        <w:t>ého</w:t>
      </w:r>
      <w:proofErr w:type="spellEnd"/>
      <w:r w:rsidR="00354331" w:rsidRPr="00040C06">
        <w:t xml:space="preserve"> diagramu</w:t>
      </w:r>
      <w:r w:rsidR="00682745" w:rsidRPr="00040C06">
        <w:t xml:space="preserve">, prípadne musí </w:t>
      </w:r>
      <w:r w:rsidR="00540ED7" w:rsidRPr="00040C06">
        <w:t>Zhotoviteľ</w:t>
      </w:r>
      <w:r w:rsidR="00682745" w:rsidRPr="00040C06">
        <w:t xml:space="preserve"> predložiť popis v Technickej správe priloženej k</w:t>
      </w:r>
      <w:r w:rsidR="00540ED7" w:rsidRPr="00040C06">
        <w:t> H</w:t>
      </w:r>
      <w:r w:rsidR="00682745" w:rsidRPr="00040C06">
        <w:t>a</w:t>
      </w:r>
      <w:r w:rsidR="000B34DE">
        <w:t>r</w:t>
      </w:r>
      <w:r w:rsidR="00682745" w:rsidRPr="00040C06">
        <w:t>monogramu</w:t>
      </w:r>
      <w:r w:rsidR="00540ED7" w:rsidRPr="00040C06">
        <w:t xml:space="preserve"> prác</w:t>
      </w:r>
      <w:r w:rsidR="00682745" w:rsidRPr="00040C06">
        <w:t xml:space="preserve">, ktorý vysvetlí označovanie a vzájomnú súladnosť. Z cyklov alebo prúdov musí byť zrejmý postup, teda začiatky a konce a smery postupnosti prác na jednotlivých stavebných objektoch, úsekoch a etapách. </w:t>
      </w:r>
    </w:p>
    <w:p w14:paraId="2EBCAF90" w14:textId="2689FEA8" w:rsidR="00682745" w:rsidRPr="00040C06" w:rsidRDefault="007660B9" w:rsidP="00C34D88">
      <w:pPr>
        <w:pStyle w:val="Odsekzoznamu"/>
        <w:numPr>
          <w:ilvl w:val="0"/>
          <w:numId w:val="19"/>
        </w:numPr>
      </w:pPr>
      <w:r w:rsidRPr="00040C06">
        <w:lastRenderedPageBreak/>
        <w:t>M</w:t>
      </w:r>
      <w:r w:rsidR="00682745" w:rsidRPr="00040C06">
        <w:t>ôžu</w:t>
      </w:r>
      <w:r w:rsidRPr="00040C06">
        <w:t xml:space="preserve"> </w:t>
      </w:r>
      <w:r w:rsidR="002409B8" w:rsidRPr="00040C06">
        <w:t>v ňom</w:t>
      </w:r>
      <w:r w:rsidR="00682745" w:rsidRPr="00040C06">
        <w:t xml:space="preserve"> byť vyznačené aj technologické prestávky alebo podmienené nadväznosti, prípadne iné vstupujúce elementy do procesu výstavby</w:t>
      </w:r>
    </w:p>
    <w:p w14:paraId="17A7E4FB" w14:textId="2D380DCB" w:rsidR="00682745" w:rsidRPr="00E416E4" w:rsidRDefault="006567FE">
      <w:pPr>
        <w:pStyle w:val="Odsekzoznamu"/>
        <w:numPr>
          <w:ilvl w:val="0"/>
          <w:numId w:val="19"/>
        </w:numPr>
      </w:pPr>
      <w:r w:rsidRPr="00040C06">
        <w:t>Musí mať</w:t>
      </w:r>
      <w:r w:rsidR="00682745" w:rsidRPr="00040C06">
        <w:t xml:space="preserve"> </w:t>
      </w:r>
      <w:r w:rsidR="00682745" w:rsidRPr="00E416E4">
        <w:t>vyznačené identické míľniky ako v</w:t>
      </w:r>
      <w:r w:rsidRPr="00E416E4">
        <w:t> </w:t>
      </w:r>
      <w:proofErr w:type="spellStart"/>
      <w:r w:rsidR="00682745" w:rsidRPr="00E416E4">
        <w:t>G</w:t>
      </w:r>
      <w:r w:rsidRPr="00E416E4">
        <w:t>anttovom</w:t>
      </w:r>
      <w:proofErr w:type="spellEnd"/>
      <w:r w:rsidRPr="00E416E4">
        <w:t xml:space="preserve"> diagrame.</w:t>
      </w:r>
    </w:p>
    <w:p w14:paraId="2524A16C" w14:textId="244370A2" w:rsidR="005A6234" w:rsidRPr="00E416E4" w:rsidRDefault="00C76E23" w:rsidP="410C595E">
      <w:pPr>
        <w:pStyle w:val="Odsekzoznamu"/>
        <w:ind w:left="0" w:firstLine="709"/>
      </w:pPr>
      <w:r w:rsidRPr="00E416E4">
        <w:t xml:space="preserve">Verejný obstarávateľ </w:t>
      </w:r>
      <w:r w:rsidR="00767C7E" w:rsidRPr="00E416E4">
        <w:t xml:space="preserve">zároveň </w:t>
      </w:r>
      <w:r w:rsidRPr="00E416E4">
        <w:t xml:space="preserve">požaduje zapracovať aj </w:t>
      </w:r>
      <w:r w:rsidR="00F20B67" w:rsidRPr="00E416E4">
        <w:t>ď</w:t>
      </w:r>
      <w:r w:rsidR="00764F62" w:rsidRPr="00E416E4">
        <w:t>alšie š</w:t>
      </w:r>
      <w:r w:rsidR="00494B27" w:rsidRPr="00E416E4">
        <w:t xml:space="preserve">pecifické </w:t>
      </w:r>
      <w:r w:rsidR="00AB023E" w:rsidRPr="00E416E4">
        <w:t xml:space="preserve">a upresňujúce </w:t>
      </w:r>
      <w:r w:rsidR="00494B27" w:rsidRPr="00E416E4">
        <w:t>požiadavky</w:t>
      </w:r>
      <w:r w:rsidR="001A719C" w:rsidRPr="00E416E4">
        <w:t xml:space="preserve"> na</w:t>
      </w:r>
      <w:r w:rsidR="001A719C" w:rsidRPr="00E416E4" w:rsidDel="00B72E7C">
        <w:t xml:space="preserve"> </w:t>
      </w:r>
      <w:r w:rsidR="001A719C" w:rsidRPr="00E416E4">
        <w:t xml:space="preserve">vypracovanie </w:t>
      </w:r>
      <w:proofErr w:type="spellStart"/>
      <w:r w:rsidR="001A719C" w:rsidRPr="00E416E4">
        <w:t>Cyklogramu</w:t>
      </w:r>
      <w:proofErr w:type="spellEnd"/>
      <w:r w:rsidR="00F20B67" w:rsidRPr="00E416E4">
        <w:t>, ktoré</w:t>
      </w:r>
      <w:r w:rsidR="001A719C" w:rsidRPr="00E416E4">
        <w:t xml:space="preserve"> sú </w:t>
      </w:r>
      <w:r w:rsidR="003649FD" w:rsidRPr="00E416E4">
        <w:t xml:space="preserve">identifikované </w:t>
      </w:r>
      <w:r w:rsidR="005A6234" w:rsidRPr="00E416E4">
        <w:t>v Príloh</w:t>
      </w:r>
      <w:r w:rsidR="003649FD" w:rsidRPr="00E416E4">
        <w:t>e</w:t>
      </w:r>
      <w:r w:rsidR="005A6234" w:rsidRPr="00E416E4">
        <w:t xml:space="preserve"> č. 8 Súťa</w:t>
      </w:r>
      <w:r w:rsidR="00F330D0" w:rsidRPr="00E416E4">
        <w:t>ž</w:t>
      </w:r>
      <w:r w:rsidR="005A6234" w:rsidRPr="00E416E4">
        <w:t>ných podkladov</w:t>
      </w:r>
      <w:r w:rsidR="005A6234" w:rsidRPr="00E416E4" w:rsidDel="00BF134D">
        <w:t>.</w:t>
      </w:r>
      <w:r w:rsidR="001763DF" w:rsidRPr="00E416E4">
        <w:t xml:space="preserve"> </w:t>
      </w:r>
      <w:r w:rsidR="00162F08" w:rsidRPr="00E416E4">
        <w:t xml:space="preserve"> </w:t>
      </w:r>
    </w:p>
    <w:p w14:paraId="0FB72ED3" w14:textId="0E086C19" w:rsidR="007C1B47" w:rsidRPr="00E416E4" w:rsidRDefault="007D2EF0" w:rsidP="00C34D88">
      <w:pPr>
        <w:pStyle w:val="Odsekzoznamu"/>
        <w:numPr>
          <w:ilvl w:val="0"/>
          <w:numId w:val="163"/>
        </w:numPr>
      </w:pPr>
      <w:r w:rsidRPr="00E416E4">
        <w:rPr>
          <w:b/>
          <w:bCs/>
        </w:rPr>
        <w:t>š</w:t>
      </w:r>
      <w:r w:rsidR="00710886" w:rsidRPr="00E416E4">
        <w:rPr>
          <w:b/>
          <w:bCs/>
        </w:rPr>
        <w:t xml:space="preserve">pecifikácie </w:t>
      </w:r>
      <w:r w:rsidR="00710886" w:rsidRPr="00E416E4">
        <w:rPr>
          <w:b/>
        </w:rPr>
        <w:t>v</w:t>
      </w:r>
      <w:r w:rsidR="007167F4" w:rsidRPr="00E416E4">
        <w:rPr>
          <w:b/>
        </w:rPr>
        <w:t> prí</w:t>
      </w:r>
      <w:r w:rsidR="00B407F0" w:rsidRPr="00E416E4">
        <w:rPr>
          <w:b/>
        </w:rPr>
        <w:t>p</w:t>
      </w:r>
      <w:r w:rsidR="007167F4" w:rsidRPr="00E416E4">
        <w:rPr>
          <w:b/>
        </w:rPr>
        <w:t>ade predlož</w:t>
      </w:r>
      <w:r w:rsidR="00CC1D0F" w:rsidRPr="00E416E4">
        <w:rPr>
          <w:b/>
        </w:rPr>
        <w:t>enia</w:t>
      </w:r>
      <w:r w:rsidR="00CC1D0F" w:rsidRPr="00E416E4">
        <w:rPr>
          <w:b/>
          <w:bCs/>
        </w:rPr>
        <w:t xml:space="preserve"> Sieťového grafu</w:t>
      </w:r>
    </w:p>
    <w:p w14:paraId="018C1AB7" w14:textId="7BE5E7F2" w:rsidR="007C1B47" w:rsidRPr="00040C06" w:rsidRDefault="007C5F96" w:rsidP="007C1B47">
      <w:r w:rsidRPr="00040C06">
        <w:tab/>
      </w:r>
      <w:r w:rsidR="006043A5" w:rsidRPr="00040C06">
        <w:t>Zhotoviteľ spracuje</w:t>
      </w:r>
      <w:r w:rsidR="007C1B47" w:rsidRPr="00040C06">
        <w:t xml:space="preserve"> návrh harmonogramu stavebných prác formou priestorového, technologického a časového riešenia priebehu výstavby, ktor</w:t>
      </w:r>
      <w:r w:rsidR="002F7B6E" w:rsidRPr="00040C06">
        <w:t>ý</w:t>
      </w:r>
      <w:r w:rsidR="00B345F0" w:rsidRPr="00040C06">
        <w:t xml:space="preserve"> bude</w:t>
      </w:r>
      <w:r w:rsidR="007C1B47" w:rsidRPr="00040C06">
        <w:t xml:space="preserve"> obsahovať model postupu výstavby, ako systému, ktorý bude prevedený formou ohodnoteného sieťového grafu, kde prvky sú čiastkové stavebné procesy (práce jednotlivých pracovných čiat v príslušných technologických etapách jednotlivých objektov ) a väzby vyplývajú z rozboru priestorovej a technologickej štruktúry procesu výstavby. Z výpočtu sieťového grafu vzíde časová štruktúra komplexného stavebného procesu a tým i technologicky zdôvodnená celková lehota výstavby (výpočtom doby jednotlivých procesov a ich najskôr možných a najneskôr prípustných termínov v týždňoch od začiatku výstavby)</w:t>
      </w:r>
      <w:r w:rsidR="00B42368" w:rsidRPr="00040C06">
        <w:t>.</w:t>
      </w:r>
    </w:p>
    <w:p w14:paraId="76E98B96" w14:textId="14AD7EFC" w:rsidR="007C1B47" w:rsidRPr="00040C06" w:rsidRDefault="00D64941" w:rsidP="00C34D88">
      <w:pPr>
        <w:pStyle w:val="Odsekzoznamu"/>
        <w:numPr>
          <w:ilvl w:val="0"/>
          <w:numId w:val="19"/>
        </w:numPr>
      </w:pPr>
      <w:r w:rsidRPr="00040C06">
        <w:t>B</w:t>
      </w:r>
      <w:r w:rsidR="007C1B47" w:rsidRPr="00040C06">
        <w:t xml:space="preserve">ude vyhotovený vo forme sieťového grafu (ideálne uzlovo definovaný) vypracovaného napríklad vo formáte </w:t>
      </w:r>
      <w:r w:rsidR="00B52023" w:rsidRPr="00040C06">
        <w:t>.</w:t>
      </w:r>
      <w:proofErr w:type="spellStart"/>
      <w:r w:rsidR="007C1B47" w:rsidRPr="00040C06">
        <w:t>mpp</w:t>
      </w:r>
      <w:proofErr w:type="spellEnd"/>
      <w:r w:rsidR="007C1B47" w:rsidRPr="00040C06">
        <w:t xml:space="preserve"> s členením na jednotlivé etapy realizácie stavby pre celú stavbu. Bude dostatočne detailný s uvedením údajov a vzájomných väzieb zobrazujúcich následnosti medzi jednotlivými predkladanými činnosťami. </w:t>
      </w:r>
      <w:r w:rsidR="00D736D5" w:rsidRPr="00040C06">
        <w:t xml:space="preserve">Sieťový </w:t>
      </w:r>
      <w:r w:rsidR="00E36424" w:rsidRPr="00040C06">
        <w:t>graf</w:t>
      </w:r>
      <w:r w:rsidR="00F648D4" w:rsidRPr="00040C06">
        <w:t xml:space="preserve"> </w:t>
      </w:r>
      <w:r w:rsidR="007C1B47" w:rsidRPr="00040C06">
        <w:t>bude súladný s</w:t>
      </w:r>
      <w:r w:rsidR="00F2377F" w:rsidRPr="00040C06">
        <w:t> </w:t>
      </w:r>
      <w:proofErr w:type="spellStart"/>
      <w:r w:rsidR="00B407F0" w:rsidRPr="00040C06">
        <w:t>Ganntov</w:t>
      </w:r>
      <w:r w:rsidR="00BE334A" w:rsidRPr="00040C06">
        <w:t>ým</w:t>
      </w:r>
      <w:proofErr w:type="spellEnd"/>
      <w:r w:rsidR="00F2377F" w:rsidRPr="00040C06">
        <w:t xml:space="preserve"> diagramom.</w:t>
      </w:r>
    </w:p>
    <w:p w14:paraId="789CE0AB" w14:textId="048B9DAF" w:rsidR="007C1B47" w:rsidRPr="00040C06" w:rsidRDefault="00D64941" w:rsidP="00C34D88">
      <w:pPr>
        <w:pStyle w:val="Odsekzoznamu"/>
        <w:numPr>
          <w:ilvl w:val="0"/>
          <w:numId w:val="19"/>
        </w:numPr>
      </w:pPr>
      <w:r w:rsidRPr="00040C06">
        <w:t>B</w:t>
      </w:r>
      <w:r w:rsidR="00576993" w:rsidRPr="00040C06">
        <w:t>ude</w:t>
      </w:r>
      <w:r w:rsidR="007C1B47" w:rsidRPr="00040C06">
        <w:t xml:space="preserve"> </w:t>
      </w:r>
      <w:r w:rsidR="007B742E" w:rsidRPr="00040C06">
        <w:t>obsahovať</w:t>
      </w:r>
      <w:r w:rsidR="007C1B47" w:rsidRPr="00040C06">
        <w:t xml:space="preserve"> zrejmé logické nadväznosti s definovanými väzbami, napríklad: začiatok – začiatok, koniec – koniec, koniec – začiatok, začiatok – koniec a prípadné oneskorenia, ktoré definujú súbežnosť činností, ich postupnosť alebo </w:t>
      </w:r>
      <w:proofErr w:type="spellStart"/>
      <w:r w:rsidR="007C1B47" w:rsidRPr="00040C06">
        <w:t>prúdovitosť</w:t>
      </w:r>
      <w:proofErr w:type="spellEnd"/>
      <w:r w:rsidRPr="00040C06">
        <w:t>.</w:t>
      </w:r>
    </w:p>
    <w:p w14:paraId="3563EA25" w14:textId="7427C3C2" w:rsidR="007C1B47" w:rsidRPr="00040C06" w:rsidRDefault="00D64941" w:rsidP="00C34D88">
      <w:pPr>
        <w:pStyle w:val="Odsekzoznamu"/>
        <w:numPr>
          <w:ilvl w:val="0"/>
          <w:numId w:val="19"/>
        </w:numPr>
      </w:pPr>
      <w:r w:rsidRPr="00040C06">
        <w:t>B</w:t>
      </w:r>
      <w:r w:rsidR="002F6F58" w:rsidRPr="00040C06">
        <w:t xml:space="preserve">ude obsahovať </w:t>
      </w:r>
      <w:r w:rsidR="007C1B47" w:rsidRPr="00040C06">
        <w:t>odlíšen</w:t>
      </w:r>
      <w:r w:rsidR="002F6F58" w:rsidRPr="00040C06">
        <w:t>ú</w:t>
      </w:r>
      <w:r w:rsidR="007C1B47" w:rsidRPr="00040C06">
        <w:t xml:space="preserve"> kritická cesta, ktorá vzíde z CPM (</w:t>
      </w:r>
      <w:proofErr w:type="spellStart"/>
      <w:r w:rsidR="007C1B47" w:rsidRPr="00040C06">
        <w:t>Critical</w:t>
      </w:r>
      <w:proofErr w:type="spellEnd"/>
      <w:r w:rsidR="007C1B47" w:rsidRPr="00040C06">
        <w:t xml:space="preserve"> </w:t>
      </w:r>
      <w:proofErr w:type="spellStart"/>
      <w:r w:rsidR="007C1B47" w:rsidRPr="00040C06">
        <w:t>Path</w:t>
      </w:r>
      <w:proofErr w:type="spellEnd"/>
      <w:r w:rsidR="007C1B47" w:rsidRPr="00040C06">
        <w:t xml:space="preserve"> </w:t>
      </w:r>
      <w:proofErr w:type="spellStart"/>
      <w:r w:rsidR="007C1B47" w:rsidRPr="00040C06">
        <w:t>Method</w:t>
      </w:r>
      <w:proofErr w:type="spellEnd"/>
      <w:r w:rsidR="007C1B47" w:rsidRPr="00040C06">
        <w:t>), ktorá vzíde z ohodnoteného sieťového grafu</w:t>
      </w:r>
      <w:r w:rsidRPr="00040C06">
        <w:t>.</w:t>
      </w:r>
    </w:p>
    <w:p w14:paraId="551A682E" w14:textId="1BCACF3A" w:rsidR="007C1B47" w:rsidRPr="00040C06" w:rsidRDefault="00D64941" w:rsidP="00C34D88">
      <w:pPr>
        <w:pStyle w:val="Odsekzoznamu"/>
        <w:numPr>
          <w:ilvl w:val="0"/>
          <w:numId w:val="19"/>
        </w:numPr>
      </w:pPr>
      <w:r w:rsidRPr="00040C06">
        <w:t>U</w:t>
      </w:r>
      <w:r w:rsidR="007C1B47" w:rsidRPr="00040C06">
        <w:t xml:space="preserve">zly sieťového grafu </w:t>
      </w:r>
      <w:r w:rsidR="006F28C4" w:rsidRPr="00040C06">
        <w:t>budú</w:t>
      </w:r>
      <w:r w:rsidR="007C1B47" w:rsidRPr="00040C06">
        <w:t xml:space="preserve"> obsahovať údaje o názve činnosti, dobu trvania, termín začiatku a dokončenia, väzby predchodcov a nasledovníkov a</w:t>
      </w:r>
      <w:r w:rsidRPr="00040C06">
        <w:t> </w:t>
      </w:r>
      <w:r w:rsidR="007C1B47" w:rsidRPr="00040C06">
        <w:t>cenu</w:t>
      </w:r>
      <w:r w:rsidRPr="00040C06">
        <w:t>.</w:t>
      </w:r>
    </w:p>
    <w:p w14:paraId="711B8546" w14:textId="44643D49" w:rsidR="007C1B47" w:rsidRPr="00040C06" w:rsidRDefault="00D64941" w:rsidP="00C34D88">
      <w:pPr>
        <w:pStyle w:val="Odsekzoznamu"/>
        <w:numPr>
          <w:ilvl w:val="0"/>
          <w:numId w:val="19"/>
        </w:numPr>
      </w:pPr>
      <w:r w:rsidRPr="00040C06">
        <w:t>V</w:t>
      </w:r>
      <w:r w:rsidR="007C1B47" w:rsidRPr="00040C06">
        <w:t xml:space="preserve"> uzloch</w:t>
      </w:r>
      <w:r w:rsidR="00964BA4" w:rsidRPr="00040C06">
        <w:t xml:space="preserve"> budú </w:t>
      </w:r>
      <w:r w:rsidR="007C1B47" w:rsidRPr="00040C06">
        <w:t xml:space="preserve">zrejmé informácie o dĺžke trvania činnosti, a tiež priradený údaj o tom, kedy najskôr/najneskôr môže činnosť začať/skončiť: </w:t>
      </w:r>
    </w:p>
    <w:p w14:paraId="47D4C318" w14:textId="0F27E9CD" w:rsidR="007C1B47" w:rsidRPr="00040C06" w:rsidRDefault="007C1B47" w:rsidP="00C34D88">
      <w:pPr>
        <w:pStyle w:val="Odsekzoznamu"/>
        <w:numPr>
          <w:ilvl w:val="1"/>
          <w:numId w:val="162"/>
        </w:numPr>
        <w:spacing w:after="0"/>
        <w:ind w:left="1434" w:hanging="357"/>
      </w:pPr>
      <w:r w:rsidRPr="00040C06">
        <w:t>najskôr možný začiatok</w:t>
      </w:r>
    </w:p>
    <w:p w14:paraId="484D4284" w14:textId="555F9494" w:rsidR="007C1B47" w:rsidRPr="00040C06" w:rsidRDefault="007C1B47" w:rsidP="00C34D88">
      <w:pPr>
        <w:pStyle w:val="Odsekzoznamu"/>
        <w:numPr>
          <w:ilvl w:val="1"/>
          <w:numId w:val="162"/>
        </w:numPr>
        <w:spacing w:after="0"/>
        <w:ind w:left="1434" w:hanging="357"/>
      </w:pPr>
      <w:r w:rsidRPr="00040C06">
        <w:t>najneskôr prípustný začiatok</w:t>
      </w:r>
    </w:p>
    <w:p w14:paraId="56FD90C7" w14:textId="3CC27025" w:rsidR="007C1B47" w:rsidRPr="00040C06" w:rsidRDefault="007C1B47" w:rsidP="00C34D88">
      <w:pPr>
        <w:pStyle w:val="Odsekzoznamu"/>
        <w:numPr>
          <w:ilvl w:val="1"/>
          <w:numId w:val="162"/>
        </w:numPr>
        <w:spacing w:after="0"/>
        <w:ind w:left="1434" w:hanging="357"/>
      </w:pPr>
      <w:r w:rsidRPr="00040C06">
        <w:t>najskôr možný koniec</w:t>
      </w:r>
    </w:p>
    <w:p w14:paraId="62F67AD9" w14:textId="5D4F8C30" w:rsidR="0050619A" w:rsidRPr="00040C06" w:rsidRDefault="007C1B47" w:rsidP="00C34D88">
      <w:pPr>
        <w:pStyle w:val="Odsekzoznamu"/>
        <w:numPr>
          <w:ilvl w:val="1"/>
          <w:numId w:val="162"/>
        </w:numPr>
        <w:spacing w:after="0"/>
        <w:ind w:left="1434" w:hanging="357"/>
      </w:pPr>
      <w:r w:rsidRPr="00040C06">
        <w:t>najneskôr prípustný koniec</w:t>
      </w:r>
    </w:p>
    <w:p w14:paraId="463893E2" w14:textId="77777777" w:rsidR="0050619A" w:rsidRPr="00040C06" w:rsidRDefault="0050619A" w:rsidP="0050619A">
      <w:pPr>
        <w:rPr>
          <w:b/>
          <w:bCs/>
        </w:rPr>
      </w:pPr>
    </w:p>
    <w:p w14:paraId="1A0573EA" w14:textId="6E4B1B40" w:rsidR="00C332E1" w:rsidRPr="00040C06" w:rsidRDefault="00D64941" w:rsidP="00C332E1">
      <w:r w:rsidRPr="00040C06">
        <w:tab/>
      </w:r>
      <w:r w:rsidR="00C332E1" w:rsidRPr="00C34D88">
        <w:t>Grafický harmonogram</w:t>
      </w:r>
      <w:r w:rsidR="00C332E1" w:rsidRPr="00040C06">
        <w:t xml:space="preserve"> výstavby bude vyhotovený v elektronickej forme vo formáte *.MPP (alebo ekvivalent), s jasne vyznačenou kritickou cestou alebo cestami, ktorú budú vytvárať príslušné časti stavby, s jasne naznačenými väzbami medzi kritickými a na nich </w:t>
      </w:r>
      <w:proofErr w:type="spellStart"/>
      <w:r w:rsidR="00C332E1" w:rsidRPr="00040C06">
        <w:t>naväzujúcimi</w:t>
      </w:r>
      <w:proofErr w:type="spellEnd"/>
      <w:r w:rsidR="00C332E1" w:rsidRPr="00040C06">
        <w:t xml:space="preserve"> činnosťami/vetvami. Uvedené bude dodané na CD/DVD.</w:t>
      </w:r>
    </w:p>
    <w:p w14:paraId="5E3C9346" w14:textId="7C63874A" w:rsidR="00C332E1" w:rsidRPr="00040C06" w:rsidRDefault="00C332E1" w:rsidP="00C34D88">
      <w:pPr>
        <w:pStyle w:val="Zarkazkladnhotextu2"/>
        <w:ind w:left="0" w:firstLine="709"/>
        <w:rPr>
          <w:rFonts w:ascii="Arial Narrow" w:hAnsi="Arial Narrow" w:cs="Arial"/>
          <w:spacing w:val="6"/>
          <w:szCs w:val="22"/>
          <w:lang w:eastAsia="en-US"/>
        </w:rPr>
      </w:pPr>
      <w:r w:rsidRPr="00040C06">
        <w:rPr>
          <w:rFonts w:ascii="Arial Narrow" w:hAnsi="Arial Narrow" w:cs="Arial"/>
          <w:spacing w:val="6"/>
          <w:szCs w:val="22"/>
          <w:lang w:eastAsia="en-US"/>
        </w:rPr>
        <w:t>Povinnosť členenia činností na minimálne 3 stupne</w:t>
      </w:r>
      <w:r w:rsidR="003F095E" w:rsidRPr="00040C06">
        <w:rPr>
          <w:rFonts w:ascii="Arial Narrow" w:hAnsi="Arial Narrow" w:cs="Arial"/>
          <w:spacing w:val="6"/>
          <w:szCs w:val="22"/>
          <w:lang w:eastAsia="en-US"/>
        </w:rPr>
        <w:t>:</w:t>
      </w:r>
    </w:p>
    <w:p w14:paraId="5077A1DD" w14:textId="37F981B3" w:rsidR="00AE652C" w:rsidRPr="00DD403B" w:rsidRDefault="00AE652C" w:rsidP="00C34D88">
      <w:pPr>
        <w:pStyle w:val="Zarkazkladnhotextu2"/>
        <w:ind w:left="709" w:firstLine="0"/>
        <w:rPr>
          <w:rFonts w:ascii="Arial Narrow" w:hAnsi="Arial Narrow" w:cs="Arial"/>
        </w:rPr>
      </w:pPr>
      <w:r w:rsidRPr="00DD403B">
        <w:rPr>
          <w:rFonts w:ascii="Arial Narrow" w:hAnsi="Arial Narrow" w:cs="Arial"/>
        </w:rPr>
        <w:t>1.</w:t>
      </w:r>
      <w:r w:rsidR="00C332E1" w:rsidRPr="00DD403B">
        <w:rPr>
          <w:rFonts w:ascii="Arial Narrow" w:hAnsi="Arial Narrow" w:cs="Arial"/>
        </w:rPr>
        <w:t>stupeň: stavebný objekt (SO),</w:t>
      </w:r>
    </w:p>
    <w:p w14:paraId="6AB8914E" w14:textId="17AA3F2E" w:rsidR="00C332E1" w:rsidRPr="00C34D88" w:rsidRDefault="00C332E1" w:rsidP="00C34D88">
      <w:pPr>
        <w:pStyle w:val="Zarkazkladnhotextu2"/>
        <w:ind w:left="709" w:firstLine="0"/>
        <w:rPr>
          <w:rFonts w:ascii="Arial Narrow" w:hAnsi="Arial Narrow" w:cs="Arial"/>
        </w:rPr>
      </w:pPr>
      <w:r w:rsidRPr="00DD403B">
        <w:rPr>
          <w:rFonts w:ascii="Arial Narrow" w:hAnsi="Arial Narrow" w:cs="Arial"/>
        </w:rPr>
        <w:t xml:space="preserve">2. stupeň: stavebný prvok, </w:t>
      </w:r>
      <w:proofErr w:type="spellStart"/>
      <w:r w:rsidRPr="00DD403B">
        <w:rPr>
          <w:rFonts w:ascii="Arial Narrow" w:hAnsi="Arial Narrow" w:cs="Arial"/>
        </w:rPr>
        <w:t>podobjekt</w:t>
      </w:r>
      <w:proofErr w:type="spellEnd"/>
      <w:r w:rsidRPr="00DD403B">
        <w:rPr>
          <w:rFonts w:ascii="Arial Narrow" w:hAnsi="Arial Narrow" w:cs="Arial"/>
        </w:rPr>
        <w:t xml:space="preserve"> SO, úsek SO</w:t>
      </w:r>
      <w:r w:rsidR="005E55EC" w:rsidRPr="00DD403B">
        <w:rPr>
          <w:rFonts w:ascii="Arial Narrow" w:hAnsi="Arial Narrow" w:cs="Arial"/>
        </w:rPr>
        <w:t xml:space="preserve"> </w:t>
      </w:r>
      <w:r w:rsidRPr="00C34D88">
        <w:rPr>
          <w:rFonts w:ascii="Arial Narrow" w:hAnsi="Arial Narrow" w:cs="Arial"/>
        </w:rPr>
        <w:t xml:space="preserve">(úsek resp. ucelená časť električkovej trate, úsek objektu cestného telesa, </w:t>
      </w:r>
      <w:r w:rsidR="008705E8" w:rsidRPr="00C34D88">
        <w:rPr>
          <w:rFonts w:ascii="Arial Narrow" w:hAnsi="Arial Narrow" w:cs="Arial"/>
        </w:rPr>
        <w:t>chodníka, inžiniersk</w:t>
      </w:r>
      <w:r w:rsidR="006B2060" w:rsidRPr="00C34D88">
        <w:rPr>
          <w:rFonts w:ascii="Arial Narrow" w:hAnsi="Arial Narrow" w:cs="Arial"/>
        </w:rPr>
        <w:t xml:space="preserve">e </w:t>
      </w:r>
      <w:r w:rsidR="008705E8" w:rsidRPr="00C34D88">
        <w:rPr>
          <w:rFonts w:ascii="Arial Narrow" w:hAnsi="Arial Narrow" w:cs="Arial"/>
        </w:rPr>
        <w:t>siete,</w:t>
      </w:r>
      <w:r w:rsidRPr="00C34D88">
        <w:rPr>
          <w:rFonts w:ascii="Arial Narrow" w:hAnsi="Arial Narrow" w:cs="Arial"/>
        </w:rPr>
        <w:t xml:space="preserve"> ...). Druhý stupeň je povinný pri všetkých SO</w:t>
      </w:r>
      <w:r w:rsidR="00E73A93" w:rsidRPr="00C34D88">
        <w:rPr>
          <w:rFonts w:ascii="Arial Narrow" w:hAnsi="Arial Narrow" w:cs="Arial"/>
        </w:rPr>
        <w:t>,</w:t>
      </w:r>
    </w:p>
    <w:p w14:paraId="45AB5512" w14:textId="114A0C49" w:rsidR="00C332E1" w:rsidRPr="00C34D88" w:rsidRDefault="00C332E1" w:rsidP="00C34D88">
      <w:pPr>
        <w:pStyle w:val="Zarkazkladnhotextu2"/>
        <w:ind w:left="709" w:firstLine="0"/>
        <w:rPr>
          <w:rFonts w:ascii="Arial Narrow" w:hAnsi="Arial Narrow" w:cs="Arial"/>
        </w:rPr>
      </w:pPr>
      <w:r w:rsidRPr="00C34D88">
        <w:rPr>
          <w:rFonts w:ascii="Arial Narrow" w:hAnsi="Arial Narrow" w:cs="Arial"/>
        </w:rPr>
        <w:t xml:space="preserve">3. stupeň: stavebné činnosti, stavebné časti prvkov, diely (napr. zemné práce, odstránenia pôvodnej trate, osadenie nových drenáži, </w:t>
      </w:r>
      <w:proofErr w:type="spellStart"/>
      <w:r w:rsidRPr="00C34D88">
        <w:rPr>
          <w:rFonts w:ascii="Arial Narrow" w:hAnsi="Arial Narrow" w:cs="Arial"/>
        </w:rPr>
        <w:t>káblovodov</w:t>
      </w:r>
      <w:proofErr w:type="spellEnd"/>
      <w:r w:rsidRPr="00C34D88">
        <w:rPr>
          <w:rFonts w:ascii="Arial Narrow" w:hAnsi="Arial Narrow" w:cs="Arial"/>
        </w:rPr>
        <w:t xml:space="preserve">, trakčných stĺpov, …). Tretí stupeň podrobnosti je povinný pre </w:t>
      </w:r>
      <w:r w:rsidR="005C6441" w:rsidRPr="00C34D88">
        <w:rPr>
          <w:rFonts w:ascii="Arial Narrow" w:hAnsi="Arial Narrow" w:cs="Arial"/>
        </w:rPr>
        <w:t>v</w:t>
      </w:r>
      <w:r w:rsidRPr="00C34D88">
        <w:rPr>
          <w:rFonts w:ascii="Arial Narrow" w:hAnsi="Arial Narrow" w:cs="Arial"/>
        </w:rPr>
        <w:t>š</w:t>
      </w:r>
      <w:r w:rsidR="005C6441" w:rsidRPr="00C34D88">
        <w:rPr>
          <w:rFonts w:ascii="Arial Narrow" w:hAnsi="Arial Narrow" w:cs="Arial"/>
        </w:rPr>
        <w:t>e</w:t>
      </w:r>
      <w:r w:rsidRPr="00C34D88">
        <w:rPr>
          <w:rFonts w:ascii="Arial Narrow" w:hAnsi="Arial Narrow" w:cs="Arial"/>
        </w:rPr>
        <w:t>tky SO</w:t>
      </w:r>
      <w:r w:rsidR="005C6441" w:rsidRPr="00C34D88">
        <w:rPr>
          <w:rFonts w:ascii="Arial Narrow" w:hAnsi="Arial Narrow" w:cs="Arial"/>
        </w:rPr>
        <w:t>.</w:t>
      </w:r>
    </w:p>
    <w:p w14:paraId="58EB776B" w14:textId="60C5FD4C" w:rsidR="00C332E1" w:rsidRPr="00040C06" w:rsidRDefault="005C6441" w:rsidP="00C34D88">
      <w:pPr>
        <w:pStyle w:val="Zarkazkladnhotextu2"/>
        <w:ind w:left="0" w:firstLine="431"/>
        <w:rPr>
          <w:rFonts w:ascii="Arial Narrow" w:hAnsi="Arial Narrow" w:cs="Arial"/>
        </w:rPr>
      </w:pPr>
      <w:r w:rsidRPr="00040C06">
        <w:rPr>
          <w:rFonts w:ascii="Arial Narrow" w:hAnsi="Arial Narrow" w:cs="Arial"/>
        </w:rPr>
        <w:t>Ď</w:t>
      </w:r>
      <w:r w:rsidR="00C332E1" w:rsidRPr="00040C06">
        <w:rPr>
          <w:rFonts w:ascii="Arial Narrow" w:hAnsi="Arial Narrow" w:cs="Arial"/>
        </w:rPr>
        <w:t xml:space="preserve">alšie </w:t>
      </w:r>
      <w:proofErr w:type="spellStart"/>
      <w:r w:rsidR="00C332E1" w:rsidRPr="00040C06">
        <w:rPr>
          <w:rFonts w:ascii="Arial Narrow" w:hAnsi="Arial Narrow" w:cs="Arial"/>
        </w:rPr>
        <w:t>spodrobnenie</w:t>
      </w:r>
      <w:proofErr w:type="spellEnd"/>
      <w:r w:rsidR="00C332E1" w:rsidRPr="00040C06">
        <w:rPr>
          <w:rFonts w:ascii="Arial Narrow" w:hAnsi="Arial Narrow" w:cs="Arial"/>
        </w:rPr>
        <w:t xml:space="preserve"> jednotlivých činností v harmonograme</w:t>
      </w:r>
      <w:r w:rsidR="00596402" w:rsidRPr="00040C06">
        <w:rPr>
          <w:rFonts w:ascii="Arial Narrow" w:hAnsi="Arial Narrow" w:cs="Arial"/>
        </w:rPr>
        <w:t xml:space="preserve"> prác</w:t>
      </w:r>
      <w:r w:rsidR="00066FE6" w:rsidRPr="00040C06">
        <w:rPr>
          <w:rFonts w:ascii="Arial Narrow" w:hAnsi="Arial Narrow" w:cs="Arial"/>
        </w:rPr>
        <w:t>, bude</w:t>
      </w:r>
      <w:r w:rsidR="00C332E1" w:rsidRPr="00040C06">
        <w:rPr>
          <w:rFonts w:ascii="Arial Narrow" w:hAnsi="Arial Narrow" w:cs="Arial"/>
        </w:rPr>
        <w:t xml:space="preserve"> na vyžiadanie Stavebn</w:t>
      </w:r>
      <w:r w:rsidR="003F4E40" w:rsidRPr="00040C06">
        <w:rPr>
          <w:rFonts w:ascii="Arial Narrow" w:hAnsi="Arial Narrow" w:cs="Arial"/>
        </w:rPr>
        <w:t>ého</w:t>
      </w:r>
      <w:r w:rsidR="00C332E1" w:rsidRPr="00040C06">
        <w:rPr>
          <w:rFonts w:ascii="Arial Narrow" w:hAnsi="Arial Narrow" w:cs="Arial"/>
        </w:rPr>
        <w:t xml:space="preserve"> dozoru resp. Objednávateľa</w:t>
      </w:r>
      <w:r w:rsidR="00E33674" w:rsidRPr="00040C06">
        <w:rPr>
          <w:rFonts w:ascii="Arial Narrow" w:hAnsi="Arial Narrow" w:cs="Arial"/>
        </w:rPr>
        <w:t xml:space="preserve"> v rozsahu:</w:t>
      </w:r>
    </w:p>
    <w:p w14:paraId="2FA87862" w14:textId="0B90D50F" w:rsidR="00C332E1" w:rsidRPr="00040C06" w:rsidRDefault="00C332E1" w:rsidP="00C34D88">
      <w:pPr>
        <w:pStyle w:val="Zarkazkladnhotextu2"/>
        <w:numPr>
          <w:ilvl w:val="0"/>
          <w:numId w:val="179"/>
        </w:numPr>
        <w:overflowPunct/>
        <w:spacing w:before="0" w:after="0"/>
        <w:textAlignment w:val="auto"/>
        <w:rPr>
          <w:rFonts w:ascii="Arial Narrow" w:hAnsi="Arial Narrow" w:cs="Arial"/>
        </w:rPr>
      </w:pPr>
      <w:r w:rsidRPr="00040C06">
        <w:rPr>
          <w:rFonts w:ascii="Arial Narrow" w:hAnsi="Arial Narrow" w:cs="Arial"/>
        </w:rPr>
        <w:t>Povinnosť definovania unikátnych WBS kódov pri každej činnosti v závislosti od jej stupňa podrobnosti.</w:t>
      </w:r>
    </w:p>
    <w:p w14:paraId="6D1F21AA" w14:textId="26BAF211"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časovej rezervy pri jednotlivých činnostiach a to ako grafické, tak aj číselné (počet dní v samostatnom stĺpci).</w:t>
      </w:r>
    </w:p>
    <w:p w14:paraId="5E5B5D55"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lastRenderedPageBreak/>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72187957"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prerušenia (rozdelenia) činnosti pomocou bodkovaného označenia v príslušnej farebnej schéme.</w:t>
      </w:r>
    </w:p>
    <w:p w14:paraId="2FF3FB4A" w14:textId="458BB0C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V každom harmonograme musí byť vo forme činností znázornené spracovávanie realizačnej dokumentácie stavby (DRS) na jednotlivé objekty, vrátane termínov (míľnikov) ich plánovaného odovzdania Stav</w:t>
      </w:r>
      <w:r w:rsidR="00AF1A2F" w:rsidRPr="00040C06">
        <w:rPr>
          <w:rFonts w:ascii="Arial Narrow" w:hAnsi="Arial Narrow" w:cs="Arial"/>
        </w:rPr>
        <w:t xml:space="preserve">ebnému </w:t>
      </w:r>
      <w:r w:rsidRPr="00040C06">
        <w:rPr>
          <w:rFonts w:ascii="Arial Narrow" w:hAnsi="Arial Narrow" w:cs="Arial"/>
        </w:rPr>
        <w:t xml:space="preserve">dozoru, a ďalej míľniky (najskoršie termíny) na schválenie jednotlivých čistopisov DSV správcom </w:t>
      </w:r>
      <w:r w:rsidR="00A87737" w:rsidRPr="00040C06">
        <w:rPr>
          <w:rFonts w:ascii="Arial Narrow" w:hAnsi="Arial Narrow" w:cs="Arial"/>
        </w:rPr>
        <w:t>príslušného stavebného objektu (stav</w:t>
      </w:r>
      <w:r w:rsidR="000755AD" w:rsidRPr="00040C06">
        <w:rPr>
          <w:rFonts w:ascii="Arial Narrow" w:hAnsi="Arial Narrow" w:cs="Arial"/>
        </w:rPr>
        <w:t>by)</w:t>
      </w:r>
      <w:r w:rsidR="00CC7A65" w:rsidRPr="00040C06">
        <w:rPr>
          <w:rFonts w:ascii="Arial Narrow" w:hAnsi="Arial Narrow" w:cs="Arial"/>
        </w:rPr>
        <w:t>,</w:t>
      </w:r>
      <w:r w:rsidRPr="00040C06">
        <w:rPr>
          <w:rFonts w:ascii="Arial Narrow" w:hAnsi="Arial Narrow" w:cs="Arial"/>
        </w:rPr>
        <w:t xml:space="preserve"> preberacie konania a kolaudačné konanie. </w:t>
      </w:r>
    </w:p>
    <w:p w14:paraId="4061D58B" w14:textId="5AF3F34E" w:rsidR="00026522" w:rsidRPr="00040C06" w:rsidRDefault="00CC7A65"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w:t>
      </w:r>
      <w:r w:rsidR="00C332E1" w:rsidRPr="00040C06">
        <w:rPr>
          <w:rFonts w:ascii="Arial Narrow" w:hAnsi="Arial Narrow" w:cs="Arial"/>
        </w:rPr>
        <w:t>redpokladané strojné a personálne zabezpečenie pre jednotlivé činnosti.</w:t>
      </w:r>
    </w:p>
    <w:p w14:paraId="7468916F" w14:textId="011DB384" w:rsidR="0046235C"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 xml:space="preserve">Grafické znázornenie </w:t>
      </w:r>
      <w:r w:rsidR="00CC7A65" w:rsidRPr="00040C06">
        <w:rPr>
          <w:rFonts w:ascii="Arial Narrow" w:hAnsi="Arial Narrow" w:cs="Arial"/>
        </w:rPr>
        <w:t>z</w:t>
      </w:r>
      <w:r w:rsidRPr="00040C06">
        <w:rPr>
          <w:rFonts w:ascii="Arial Narrow" w:hAnsi="Arial Narrow" w:cs="Arial"/>
        </w:rPr>
        <w:t>imnej technologickej prestávky/</w:t>
      </w:r>
      <w:r w:rsidR="00CC7A65" w:rsidRPr="00040C06">
        <w:rPr>
          <w:rFonts w:ascii="Arial Narrow" w:hAnsi="Arial Narrow" w:cs="Arial"/>
        </w:rPr>
        <w:t>z</w:t>
      </w:r>
      <w:r w:rsidRPr="00040C06">
        <w:rPr>
          <w:rFonts w:ascii="Arial Narrow" w:hAnsi="Arial Narrow" w:cs="Arial"/>
        </w:rPr>
        <w:t>imného obdobia formou farebného zvislého pruhu na podklade (pozadí) harmonogramu</w:t>
      </w:r>
      <w:r w:rsidR="0046235C" w:rsidRPr="00040C06">
        <w:rPr>
          <w:rFonts w:ascii="Arial Narrow" w:hAnsi="Arial Narrow" w:cs="Arial"/>
        </w:rPr>
        <w:t>.</w:t>
      </w:r>
    </w:p>
    <w:p w14:paraId="0791DD63" w14:textId="77A3EB06" w:rsidR="0050619A" w:rsidRPr="00C34D88" w:rsidRDefault="007D45A6" w:rsidP="00C34D88">
      <w:pPr>
        <w:pStyle w:val="Odsekzoznamu"/>
        <w:numPr>
          <w:ilvl w:val="0"/>
          <w:numId w:val="163"/>
        </w:numPr>
        <w:spacing w:before="120"/>
        <w:ind w:left="714" w:hanging="357"/>
        <w:rPr>
          <w:b/>
        </w:rPr>
      </w:pPr>
      <w:r w:rsidRPr="009B10C2">
        <w:rPr>
          <w:b/>
        </w:rPr>
        <w:t xml:space="preserve">špecifikácie pre </w:t>
      </w:r>
      <w:r w:rsidR="00492DFB" w:rsidRPr="009B10C2">
        <w:rPr>
          <w:b/>
        </w:rPr>
        <w:t xml:space="preserve">Fakturačný harmonogram </w:t>
      </w:r>
      <w:r w:rsidR="00AC4658" w:rsidRPr="00C34D88">
        <w:rPr>
          <w:b/>
        </w:rPr>
        <w:t>(</w:t>
      </w:r>
      <w:r w:rsidR="0050619A" w:rsidRPr="00C34D88">
        <w:rPr>
          <w:b/>
        </w:rPr>
        <w:t>plán čerpania nákladov</w:t>
      </w:r>
      <w:r w:rsidR="00AC4658" w:rsidRPr="00C34D88">
        <w:rPr>
          <w:b/>
        </w:rPr>
        <w:t>)</w:t>
      </w:r>
    </w:p>
    <w:p w14:paraId="01E6D032" w14:textId="667C2C47" w:rsidR="0050619A" w:rsidRPr="00040C06" w:rsidRDefault="00AE652C" w:rsidP="00C34D88">
      <w:r w:rsidRPr="00040C06">
        <w:tab/>
      </w:r>
      <w:r w:rsidR="007D45A6" w:rsidRPr="00040C06">
        <w:t>Zhotoviteľ</w:t>
      </w:r>
      <w:r w:rsidR="005161AB" w:rsidRPr="00040C06">
        <w:t xml:space="preserve"> </w:t>
      </w:r>
      <w:r w:rsidR="0050619A" w:rsidRPr="00040C06">
        <w:t>predloží</w:t>
      </w:r>
      <w:r w:rsidR="005161AB" w:rsidRPr="00040C06">
        <w:t xml:space="preserve"> graf</w:t>
      </w:r>
      <w:r w:rsidR="0050619A" w:rsidRPr="00040C06">
        <w:t xml:space="preserve"> </w:t>
      </w:r>
      <w:r w:rsidR="005E7D45">
        <w:t>potreby financií</w:t>
      </w:r>
      <w:r w:rsidR="0050619A" w:rsidRPr="00040C06">
        <w:t xml:space="preserve">, zobrazujúci čerpanie financií v mesačných obdobiach v čase podľa jednotlivých objektov a k nim príslušných čiastkových stavebných procesov. Graf potreby financií bude vypracovaný v </w:t>
      </w:r>
      <w:r w:rsidR="00EB3B82">
        <w:t>mesačnej</w:t>
      </w:r>
      <w:r w:rsidR="00EB3B82" w:rsidRPr="00040C06">
        <w:t xml:space="preserve"> </w:t>
      </w:r>
      <w:r w:rsidR="0050619A" w:rsidRPr="00040C06">
        <w:t>(potreba financií v každom mesiaci) a kumulatívnej forme (</w:t>
      </w:r>
      <w:proofErr w:type="spellStart"/>
      <w:r w:rsidR="0050619A" w:rsidRPr="00040C06">
        <w:t>nasčítaná</w:t>
      </w:r>
      <w:proofErr w:type="spellEnd"/>
      <w:r w:rsidR="0050619A" w:rsidRPr="00040C06">
        <w:t xml:space="preserve"> potreba financií od začiatku stavby až do príslušného mesiaca). Graf bude doplnený o číselnú tabuľku s uvedením mesiacov, stavebných objektov, jednotlivých etáp, stôk alebo iných celkov, pripadne podrobnejšie jednotlivých prác z rozpočtu.</w:t>
      </w:r>
    </w:p>
    <w:p w14:paraId="0ECDCE9B" w14:textId="44BB9D99" w:rsidR="0050619A" w:rsidRPr="00040C06" w:rsidRDefault="0050619A" w:rsidP="0050619A">
      <w:pPr>
        <w:pStyle w:val="Odsekzoznamu"/>
        <w:numPr>
          <w:ilvl w:val="0"/>
          <w:numId w:val="19"/>
        </w:numPr>
      </w:pPr>
      <w:r w:rsidRPr="00040C06">
        <w:t>Kumulatívna krivka nákladov (S- krivka) v</w:t>
      </w:r>
      <w:r w:rsidR="00C301E6" w:rsidRPr="00040C06">
        <w:t> mene E</w:t>
      </w:r>
      <w:r w:rsidRPr="00040C06">
        <w:t xml:space="preserve">uro, bude vychádzať z časového sledu zhotovenia jednotlivých častí stavby (tak, ako budú plánované v grafickom harmonograme prác) a k nim prislúchajúcim nákladom na každý stavebný objekt, kvôli umožneniu efektívnej kontroly plnenia postupu prác a možných rizikových faktorov súvisiacich s predĺžením lehoty výstavby. </w:t>
      </w:r>
      <w:r w:rsidR="00D70EC3" w:rsidRPr="00040C06">
        <w:t xml:space="preserve">Na horizontálnej osi S-krivky bude Lehota výstavby Diela (v mesiacoch) a na vertikálnej osi bude odpovedajúce odhadované </w:t>
      </w:r>
      <w:r w:rsidR="007710C7">
        <w:t>fakturačné</w:t>
      </w:r>
      <w:r w:rsidR="00D70EC3" w:rsidRPr="00040C06">
        <w:t xml:space="preserve"> plnenie/náklady za príslušný mesiac. V prípade úpravy harmonogramu je Zhotoviteľ povinný príslušne upraviť a vydať aj</w:t>
      </w:r>
      <w:r w:rsidR="00C04116" w:rsidRPr="00040C06">
        <w:t xml:space="preserve"> revidovanú</w:t>
      </w:r>
      <w:r w:rsidR="00D70EC3" w:rsidRPr="00040C06">
        <w:t xml:space="preserve"> kumulatívnu krivku nákladov.</w:t>
      </w:r>
    </w:p>
    <w:p w14:paraId="087BCBE2" w14:textId="35476DF9" w:rsidR="0050619A" w:rsidRPr="00040C06" w:rsidRDefault="0050619A" w:rsidP="0050619A">
      <w:pPr>
        <w:pStyle w:val="Odsekzoznamu"/>
        <w:numPr>
          <w:ilvl w:val="0"/>
          <w:numId w:val="19"/>
        </w:numPr>
      </w:pPr>
      <w:r w:rsidRPr="00040C06">
        <w:t>Súčasťou bude aj tabuľková forma v mesačnej báze a štruktúre na stavebné objekty, etapy, oddiely rozpočtu a prípadne stoky (môže byť aj nižšia podrobnosť)</w:t>
      </w:r>
      <w:r w:rsidR="00831910" w:rsidRPr="00040C06">
        <w:t>.</w:t>
      </w:r>
    </w:p>
    <w:p w14:paraId="24D3BD90" w14:textId="0FDEBA27" w:rsidR="00682745" w:rsidRPr="00040C06" w:rsidRDefault="00F40733" w:rsidP="00C34D88">
      <w:pPr>
        <w:pStyle w:val="Odsekzoznamu"/>
        <w:numPr>
          <w:ilvl w:val="0"/>
          <w:numId w:val="163"/>
        </w:numPr>
      </w:pPr>
      <w:r w:rsidRPr="00C34D88">
        <w:rPr>
          <w:b/>
          <w:bCs/>
        </w:rPr>
        <w:t xml:space="preserve">špecifikácie pre </w:t>
      </w:r>
      <w:r w:rsidR="00682745" w:rsidRPr="00C34D88">
        <w:rPr>
          <w:b/>
          <w:bCs/>
        </w:rPr>
        <w:t>Technick</w:t>
      </w:r>
      <w:r w:rsidRPr="00C34D88">
        <w:rPr>
          <w:b/>
          <w:bCs/>
        </w:rPr>
        <w:t>ú</w:t>
      </w:r>
      <w:r w:rsidR="00682745" w:rsidRPr="00C34D88">
        <w:rPr>
          <w:b/>
          <w:bCs/>
        </w:rPr>
        <w:t xml:space="preserve"> správ</w:t>
      </w:r>
      <w:r w:rsidRPr="00C34D88">
        <w:rPr>
          <w:b/>
          <w:bCs/>
        </w:rPr>
        <w:t>u</w:t>
      </w:r>
    </w:p>
    <w:p w14:paraId="6A1BF1E9" w14:textId="1DE87EC1" w:rsidR="00682745" w:rsidRDefault="00AE652C" w:rsidP="00B14239">
      <w:pPr>
        <w:spacing w:after="0"/>
        <w:ind w:right="0"/>
      </w:pPr>
      <w:r w:rsidRPr="00040C06">
        <w:tab/>
      </w:r>
      <w:r w:rsidR="00682745" w:rsidRPr="00040C06">
        <w:t>Technická správa s objasnením postupu tvorby modelu priebehu výstavby s uvedením predpokladu pre výpočet doby činností, v ktorom bude objasnený postup tvorby modelu priebehu výstavby vrátane popisu metódy sieťovej analýzy a používaných väzieb a s uvedením dôkazu, že zdroje, ktoré bude treba pre dodržanie lehoty výstavby, hlavne počet pracovníkov, nie sú technologicky nereálne, hlavne z hľadiska pracovného priestoru, ktorý je na stavenisku k dispozícii. Musí vysvetľovať súladnosť medzi jednotlivými grafickými harmonogramami predloženými uchádzačom, hlavne podrobnosť označovania alebo agregovania, alebo označovania v jednotlivých dokumentoch, prípadne spôsoby výpočtov nasadenia zdrojov, vykresľovania čerpania financií atď.</w:t>
      </w:r>
    </w:p>
    <w:p w14:paraId="59DBAE37" w14:textId="16A363D8" w:rsidR="006F693E" w:rsidRPr="00950AAA" w:rsidRDefault="005A6EAA" w:rsidP="00C34D88">
      <w:pPr>
        <w:pStyle w:val="Nadpis4"/>
        <w:rPr>
          <w:highlight w:val="lightGray"/>
        </w:rPr>
      </w:pPr>
      <w:r w:rsidRPr="00950AAA">
        <w:rPr>
          <w:highlight w:val="lightGray"/>
        </w:rPr>
        <w:t>M</w:t>
      </w:r>
      <w:r w:rsidR="006F693E" w:rsidRPr="00950AAA">
        <w:rPr>
          <w:highlight w:val="lightGray"/>
        </w:rPr>
        <w:t>íľnik</w:t>
      </w:r>
      <w:r w:rsidRPr="00950AAA">
        <w:rPr>
          <w:highlight w:val="lightGray"/>
        </w:rPr>
        <w:t>y</w:t>
      </w:r>
      <w:r w:rsidR="006F693E" w:rsidRPr="00950AAA">
        <w:rPr>
          <w:highlight w:val="lightGray"/>
        </w:rPr>
        <w:t xml:space="preserve"> Objednávateľa</w:t>
      </w:r>
    </w:p>
    <w:p w14:paraId="1EBFAD21" w14:textId="77777777" w:rsidR="006F693E" w:rsidRPr="00040C06" w:rsidRDefault="006F693E" w:rsidP="00C34D88">
      <w:pPr>
        <w:spacing w:after="0"/>
        <w:ind w:right="0"/>
      </w:pPr>
    </w:p>
    <w:tbl>
      <w:tblPr>
        <w:tblW w:w="5000" w:type="pct"/>
        <w:jc w:val="center"/>
        <w:tblCellMar>
          <w:left w:w="70" w:type="dxa"/>
          <w:right w:w="70" w:type="dxa"/>
        </w:tblCellMar>
        <w:tblLook w:val="04A0" w:firstRow="1" w:lastRow="0" w:firstColumn="1" w:lastColumn="0" w:noHBand="0" w:noVBand="1"/>
      </w:tblPr>
      <w:tblGrid>
        <w:gridCol w:w="3116"/>
        <w:gridCol w:w="2974"/>
        <w:gridCol w:w="2972"/>
      </w:tblGrid>
      <w:tr w:rsidR="00652917" w:rsidRPr="00A8447B" w14:paraId="5364C525" w14:textId="77777777" w:rsidTr="7B83CB6E">
        <w:trPr>
          <w:trHeight w:val="48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037A6D0E" w14:textId="4B8EABD3" w:rsidR="00652917" w:rsidRPr="00A8447B" w:rsidRDefault="00652917" w:rsidP="00C34D88">
            <w:pPr>
              <w:tabs>
                <w:tab w:val="clear" w:pos="-5812"/>
                <w:tab w:val="clear" w:pos="0"/>
              </w:tabs>
              <w:autoSpaceDE/>
              <w:autoSpaceDN/>
              <w:adjustRightInd/>
              <w:spacing w:after="0"/>
              <w:ind w:left="351" w:right="0" w:hanging="351"/>
              <w:jc w:val="center"/>
              <w:rPr>
                <w:rFonts w:cs="Times New Roman"/>
                <w:b/>
                <w:bCs/>
                <w:color w:val="000000"/>
                <w:spacing w:val="0"/>
                <w:sz w:val="20"/>
                <w:szCs w:val="20"/>
                <w:lang w:eastAsia="sk-SK"/>
              </w:rPr>
            </w:pPr>
            <w:bookmarkStart w:id="1350" w:name="RANGE!B4:E11"/>
            <w:bookmarkStart w:id="1351" w:name="_Hlk196810598"/>
            <w:r w:rsidRPr="00A8447B">
              <w:rPr>
                <w:rFonts w:cs="Times New Roman"/>
                <w:b/>
                <w:bCs/>
                <w:color w:val="000000"/>
                <w:spacing w:val="0"/>
                <w:sz w:val="20"/>
                <w:szCs w:val="20"/>
                <w:lang w:eastAsia="sk-SK"/>
              </w:rPr>
              <w:t>Míľniky</w:t>
            </w:r>
            <w:bookmarkEnd w:id="1350"/>
          </w:p>
        </w:tc>
        <w:tc>
          <w:tcPr>
            <w:tcW w:w="1641" w:type="pct"/>
            <w:tcBorders>
              <w:top w:val="single" w:sz="4" w:space="0" w:color="auto"/>
              <w:left w:val="single" w:sz="4" w:space="0" w:color="auto"/>
              <w:bottom w:val="single" w:sz="4" w:space="0" w:color="auto"/>
              <w:right w:val="single" w:sz="4" w:space="0" w:color="auto"/>
            </w:tcBorders>
            <w:vAlign w:val="center"/>
            <w:hideMark/>
          </w:tcPr>
          <w:p w14:paraId="107D4CD8"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Popis Míľnika</w:t>
            </w:r>
          </w:p>
        </w:tc>
        <w:tc>
          <w:tcPr>
            <w:tcW w:w="1640" w:type="pct"/>
            <w:tcBorders>
              <w:top w:val="single" w:sz="4" w:space="0" w:color="auto"/>
              <w:left w:val="single" w:sz="4" w:space="0" w:color="auto"/>
              <w:bottom w:val="single" w:sz="4" w:space="0" w:color="auto"/>
              <w:right w:val="single" w:sz="4" w:space="0" w:color="auto"/>
            </w:tcBorders>
            <w:vAlign w:val="center"/>
            <w:hideMark/>
          </w:tcPr>
          <w:p w14:paraId="31F9B36A"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Podklad pre vyhodnotenie ukončenia Míľnika</w:t>
            </w:r>
          </w:p>
        </w:tc>
      </w:tr>
      <w:tr w:rsidR="00652917" w:rsidRPr="00A8447B" w14:paraId="3A2E7028" w14:textId="77777777" w:rsidTr="7B83CB6E">
        <w:trPr>
          <w:trHeight w:val="684"/>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684A7D03" w14:textId="001C2389" w:rsidR="009C167B" w:rsidRDefault="00652917" w:rsidP="7B83CB6E">
            <w:pPr>
              <w:autoSpaceDE/>
              <w:autoSpaceDN/>
              <w:adjustRightInd/>
              <w:spacing w:after="0"/>
              <w:ind w:right="0"/>
              <w:jc w:val="left"/>
              <w:rPr>
                <w:b/>
                <w:bCs/>
                <w:szCs w:val="21"/>
              </w:rPr>
            </w:pPr>
            <w:r w:rsidRPr="002E289E">
              <w:rPr>
                <w:rFonts w:cs="Times New Roman"/>
                <w:b/>
                <w:bCs/>
                <w:color w:val="000000"/>
                <w:spacing w:val="0"/>
                <w:sz w:val="20"/>
                <w:szCs w:val="20"/>
                <w:lang w:eastAsia="sk-SK"/>
              </w:rPr>
              <w:t>Míľnik č. 1</w:t>
            </w:r>
            <w:r w:rsidR="00992AEA" w:rsidRPr="00CB08AE">
              <w:rPr>
                <w:rFonts w:cs="Times New Roman"/>
                <w:b/>
                <w:bCs/>
                <w:color w:val="000000"/>
                <w:spacing w:val="0"/>
                <w:sz w:val="20"/>
                <w:szCs w:val="20"/>
                <w:lang w:eastAsia="sk-SK"/>
              </w:rPr>
              <w:t xml:space="preserve"> </w:t>
            </w:r>
            <w:r w:rsidR="00CB08AE" w:rsidRPr="00CB08AE">
              <w:rPr>
                <w:b/>
                <w:bCs/>
                <w:szCs w:val="21"/>
              </w:rPr>
              <w:t>do 120 dní od Dátumu začatia prác</w:t>
            </w:r>
          </w:p>
          <w:p w14:paraId="5F72CF95" w14:textId="77777777" w:rsidR="00E43049" w:rsidRDefault="00E43049"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ABAC5E" w14:textId="61FD7974" w:rsidR="009C167B"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Vypracovanie Dokumentácie realizácie stavby (DRS) v podrobnostiach dokumentácie na vykonanie prác (DVP) pre SO 101- Električkový spodok a zvršok a súvisiace objekty.</w:t>
            </w:r>
          </w:p>
          <w:p w14:paraId="45C3A752" w14:textId="77777777" w:rsidR="003A7215" w:rsidRDefault="003A721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B0E46D" w14:textId="77777777" w:rsidR="009E71C6" w:rsidRDefault="009E71C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D79F847" w14:textId="77777777" w:rsidR="009E71C6" w:rsidRDefault="009E71C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0E69A54"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Vypracovanie Zmenovej projektovej dokumentácie SO 409 a podanie žiadosti o Zmenu stavby pred dokončením </w:t>
            </w:r>
            <w:r w:rsidRPr="00C34D88">
              <w:rPr>
                <w:rFonts w:cs="Times New Roman"/>
                <w:color w:val="000000"/>
                <w:spacing w:val="0"/>
                <w:sz w:val="20"/>
                <w:szCs w:val="20"/>
                <w:lang w:eastAsia="sk-SK"/>
              </w:rPr>
              <w:lastRenderedPageBreak/>
              <w:t>z dôvodo</w:t>
            </w:r>
            <w:r w:rsidR="00B06845" w:rsidRPr="00C34D88">
              <w:rPr>
                <w:rFonts w:cs="Times New Roman"/>
                <w:color w:val="000000"/>
                <w:spacing w:val="0"/>
                <w:sz w:val="20"/>
                <w:szCs w:val="20"/>
                <w:lang w:eastAsia="sk-SK"/>
              </w:rPr>
              <w:t>v</w:t>
            </w:r>
            <w:r w:rsidRPr="00C34D88">
              <w:rPr>
                <w:rFonts w:cs="Times New Roman"/>
                <w:color w:val="000000"/>
                <w:spacing w:val="0"/>
                <w:sz w:val="20"/>
                <w:szCs w:val="20"/>
                <w:lang w:eastAsia="sk-SK"/>
              </w:rPr>
              <w:t xml:space="preserve"> požiadavky zmeny polohy meniarne Astronomická SO 409</w:t>
            </w:r>
            <w:r w:rsidR="000801A6">
              <w:rPr>
                <w:rFonts w:cs="Times New Roman"/>
                <w:color w:val="000000"/>
                <w:spacing w:val="0"/>
                <w:sz w:val="20"/>
                <w:szCs w:val="20"/>
                <w:lang w:eastAsia="sk-SK"/>
              </w:rPr>
              <w:t>.</w:t>
            </w:r>
          </w:p>
          <w:p w14:paraId="5F5395E9" w14:textId="77777777" w:rsidR="003C6B31"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EBFBE6" w14:textId="72152B26" w:rsidR="000801A6" w:rsidRPr="00C34D88"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412DC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BA2A2B" w14:textId="12CF2522" w:rsidR="002C6558" w:rsidRDefault="00652917"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 xml:space="preserve">a) Vypracovanie, expedícia projektovej dokumentácie pre realizáciu SO 101 a všetky s tým súvisiace SO. </w:t>
            </w:r>
          </w:p>
          <w:p w14:paraId="180B5802" w14:textId="77777777" w:rsidR="00D932CA" w:rsidRDefault="00D932C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C2D44B9" w14:textId="77777777" w:rsidR="00D932CA" w:rsidRDefault="00D932CA"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B607504" w14:textId="5429431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b) Vypracovanie zmenovej dokumentácie posunu meniarne Astronomická SO 409 a s tým súvisiace SO, jej schválenie, vrátane podania žiadosti o zmenu stavby pred dokončením na stavebný úrad</w:t>
            </w:r>
            <w:r w:rsidR="003C6B31">
              <w:rPr>
                <w:rFonts w:cs="Times New Roman"/>
                <w:color w:val="000000"/>
                <w:spacing w:val="0"/>
                <w:sz w:val="20"/>
                <w:szCs w:val="20"/>
                <w:lang w:eastAsia="sk-SK"/>
              </w:rPr>
              <w:t>.</w:t>
            </w:r>
          </w:p>
          <w:p w14:paraId="2D451935" w14:textId="37BAD180" w:rsidR="003C6B31" w:rsidRPr="00240A15"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51059E0" w14:textId="0835A8D8" w:rsidR="00161CE9" w:rsidRPr="00701231" w:rsidRDefault="00652917" w:rsidP="00176942">
            <w:pPr>
              <w:pStyle w:val="Odsekzoznamu"/>
              <w:numPr>
                <w:ilvl w:val="0"/>
                <w:numId w:val="196"/>
              </w:numPr>
              <w:autoSpaceDE/>
              <w:autoSpaceDN/>
              <w:adjustRightInd/>
              <w:spacing w:after="0"/>
              <w:ind w:left="360" w:hanging="284"/>
              <w:jc w:val="left"/>
              <w:rPr>
                <w:rFonts w:cs="Times New Roman"/>
                <w:color w:val="000000" w:themeColor="text1"/>
                <w:spacing w:val="0"/>
                <w:sz w:val="20"/>
                <w:szCs w:val="20"/>
                <w:lang w:eastAsia="sk-SK"/>
              </w:rPr>
            </w:pPr>
            <w:r w:rsidRPr="00701231">
              <w:rPr>
                <w:rFonts w:cs="Times New Roman"/>
                <w:color w:val="000000" w:themeColor="text1"/>
                <w:spacing w:val="0"/>
                <w:sz w:val="20"/>
                <w:szCs w:val="20"/>
                <w:lang w:eastAsia="sk-SK"/>
              </w:rPr>
              <w:t xml:space="preserve">Odsúhlasená a Stavebným dozorom podpísaná Projektová dokumentácia Zhotoviteľa v stupni </w:t>
            </w:r>
            <w:r w:rsidR="00904069" w:rsidRPr="00701231">
              <w:rPr>
                <w:rFonts w:cs="Times New Roman"/>
                <w:color w:val="000000" w:themeColor="text1"/>
                <w:spacing w:val="0"/>
                <w:sz w:val="20"/>
                <w:szCs w:val="20"/>
                <w:lang w:eastAsia="sk-SK"/>
              </w:rPr>
              <w:t>DZSP</w:t>
            </w:r>
            <w:r w:rsidR="002E2F9A" w:rsidRPr="00701231">
              <w:rPr>
                <w:rFonts w:cs="Times New Roman"/>
                <w:color w:val="000000" w:themeColor="text1"/>
                <w:spacing w:val="0"/>
                <w:sz w:val="20"/>
                <w:szCs w:val="20"/>
                <w:lang w:eastAsia="sk-SK"/>
              </w:rPr>
              <w:t>D</w:t>
            </w:r>
            <w:r w:rsidR="00904069" w:rsidRPr="00701231">
              <w:rPr>
                <w:rFonts w:cs="Times New Roman"/>
                <w:color w:val="000000" w:themeColor="text1"/>
                <w:spacing w:val="0"/>
                <w:sz w:val="20"/>
                <w:szCs w:val="20"/>
                <w:lang w:eastAsia="sk-SK"/>
              </w:rPr>
              <w:t>/</w:t>
            </w:r>
            <w:r w:rsidRPr="00701231">
              <w:rPr>
                <w:rFonts w:cs="Times New Roman"/>
                <w:color w:val="000000" w:themeColor="text1"/>
                <w:spacing w:val="0"/>
                <w:sz w:val="20"/>
                <w:szCs w:val="20"/>
                <w:lang w:eastAsia="sk-SK"/>
              </w:rPr>
              <w:t>DRS/DVP</w:t>
            </w:r>
          </w:p>
          <w:p w14:paraId="1702F127" w14:textId="77777777" w:rsidR="00701231" w:rsidRDefault="00701231" w:rsidP="00176942">
            <w:pPr>
              <w:pStyle w:val="Odsekzoznamu"/>
              <w:autoSpaceDE/>
              <w:autoSpaceDN/>
              <w:adjustRightInd/>
              <w:spacing w:after="0"/>
              <w:ind w:left="502" w:hanging="284"/>
              <w:jc w:val="left"/>
              <w:rPr>
                <w:rFonts w:cs="Times New Roman"/>
                <w:color w:val="000000" w:themeColor="text1"/>
                <w:spacing w:val="0"/>
                <w:sz w:val="20"/>
                <w:szCs w:val="20"/>
                <w:lang w:eastAsia="sk-SK"/>
              </w:rPr>
            </w:pPr>
          </w:p>
          <w:p w14:paraId="4629ECB0" w14:textId="714E533C" w:rsidR="002C6558" w:rsidRPr="00161CE9" w:rsidRDefault="00161CE9" w:rsidP="00176942">
            <w:pPr>
              <w:pStyle w:val="Odsekzoznamu"/>
              <w:numPr>
                <w:ilvl w:val="0"/>
                <w:numId w:val="196"/>
              </w:numPr>
              <w:autoSpaceDE/>
              <w:autoSpaceDN/>
              <w:adjustRightInd/>
              <w:spacing w:after="0"/>
              <w:ind w:left="360" w:right="215" w:hanging="284"/>
              <w:jc w:val="left"/>
              <w:rPr>
                <w:rFonts w:cs="Times New Roman"/>
                <w:color w:val="000000" w:themeColor="text1"/>
                <w:spacing w:val="0"/>
                <w:sz w:val="20"/>
                <w:szCs w:val="20"/>
                <w:lang w:eastAsia="sk-SK"/>
              </w:rPr>
            </w:pPr>
            <w:r w:rsidRPr="006D3729">
              <w:rPr>
                <w:rFonts w:cs="Times New Roman"/>
                <w:color w:val="000000" w:themeColor="text1"/>
                <w:spacing w:val="0"/>
                <w:sz w:val="20"/>
                <w:szCs w:val="20"/>
                <w:lang w:eastAsia="sk-SK"/>
              </w:rPr>
              <w:t>Odsúhlasená a Stavebným dozorom podpísaná Projektová dokumentácia Zhotoviteľa v stupni DZSPD</w:t>
            </w:r>
            <w:r w:rsidR="00652917" w:rsidRPr="00161CE9">
              <w:rPr>
                <w:rFonts w:cs="Times New Roman"/>
                <w:color w:val="000000" w:themeColor="text1"/>
                <w:spacing w:val="0"/>
                <w:sz w:val="20"/>
                <w:szCs w:val="20"/>
                <w:lang w:eastAsia="sk-SK"/>
              </w:rPr>
              <w:t xml:space="preserve"> a podanie žiadosti na stavebný úrad. </w:t>
            </w:r>
          </w:p>
          <w:p w14:paraId="1122AC04" w14:textId="77777777" w:rsidR="00701231" w:rsidRPr="00701231" w:rsidRDefault="00701231" w:rsidP="00FB048E">
            <w:pPr>
              <w:tabs>
                <w:tab w:val="clear" w:pos="-5812"/>
                <w:tab w:val="clear" w:pos="0"/>
              </w:tabs>
              <w:autoSpaceDE/>
              <w:autoSpaceDN/>
              <w:adjustRightInd/>
              <w:spacing w:after="0"/>
              <w:ind w:right="0"/>
              <w:jc w:val="left"/>
              <w:rPr>
                <w:rFonts w:cs="Times New Roman"/>
                <w:color w:val="000000" w:themeColor="text1"/>
                <w:spacing w:val="0"/>
                <w:sz w:val="20"/>
                <w:szCs w:val="20"/>
                <w:lang w:eastAsia="sk-SK"/>
              </w:rPr>
            </w:pPr>
          </w:p>
          <w:p w14:paraId="4EE4CA37" w14:textId="6B3C8596" w:rsidR="000801A6" w:rsidRPr="00701231" w:rsidRDefault="00652917" w:rsidP="009A1CBF">
            <w:pPr>
              <w:tabs>
                <w:tab w:val="clear" w:pos="-5812"/>
                <w:tab w:val="clear" w:pos="0"/>
              </w:tabs>
              <w:autoSpaceDE/>
              <w:autoSpaceDN/>
              <w:adjustRightInd/>
              <w:spacing w:after="0"/>
              <w:ind w:right="0"/>
              <w:jc w:val="left"/>
              <w:rPr>
                <w:rFonts w:cs="Times New Roman"/>
                <w:i/>
                <w:iCs/>
                <w:color w:val="000000" w:themeColor="text1"/>
                <w:spacing w:val="0"/>
                <w:sz w:val="20"/>
                <w:szCs w:val="20"/>
                <w:lang w:eastAsia="sk-SK"/>
              </w:rPr>
            </w:pPr>
            <w:r w:rsidRPr="00701231">
              <w:rPr>
                <w:rFonts w:cs="Times New Roman"/>
                <w:i/>
                <w:iCs/>
                <w:color w:val="000000" w:themeColor="text1"/>
                <w:spacing w:val="0"/>
                <w:sz w:val="20"/>
                <w:szCs w:val="20"/>
                <w:lang w:eastAsia="sk-SK"/>
              </w:rPr>
              <w:t xml:space="preserve">Pri vyhodnocovaní míľnika č. 1 musia byť podmienky písm. a), b) splnené kumulatívne, v opačnom prípade sa </w:t>
            </w:r>
            <w:r w:rsidRPr="00701231">
              <w:rPr>
                <w:rFonts w:cs="Times New Roman"/>
                <w:i/>
                <w:iCs/>
                <w:color w:val="000000" w:themeColor="text1"/>
                <w:spacing w:val="0"/>
                <w:sz w:val="20"/>
                <w:szCs w:val="20"/>
                <w:lang w:eastAsia="sk-SK"/>
              </w:rPr>
              <w:lastRenderedPageBreak/>
              <w:t>míľnik č. 1 nebude považovať za splnený.</w:t>
            </w:r>
          </w:p>
        </w:tc>
      </w:tr>
      <w:tr w:rsidR="00652917" w:rsidRPr="006C1405" w14:paraId="7F0D3D7C" w14:textId="77777777" w:rsidTr="7B83CB6E">
        <w:trPr>
          <w:trHeight w:val="557"/>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4383F7D" w14:textId="36648995" w:rsidR="006C1405" w:rsidRDefault="00652917" w:rsidP="00D932CA">
            <w:pPr>
              <w:tabs>
                <w:tab w:val="clear" w:pos="-5812"/>
                <w:tab w:val="clear" w:pos="0"/>
              </w:tabs>
              <w:autoSpaceDE/>
              <w:autoSpaceDN/>
              <w:adjustRightInd/>
              <w:spacing w:after="0"/>
              <w:ind w:right="0"/>
              <w:jc w:val="left"/>
              <w:rPr>
                <w:b/>
                <w:bCs/>
                <w:szCs w:val="21"/>
              </w:rPr>
            </w:pPr>
            <w:r w:rsidRPr="00D00C02">
              <w:rPr>
                <w:rFonts w:cs="Times New Roman"/>
                <w:b/>
                <w:bCs/>
                <w:color w:val="000000"/>
                <w:spacing w:val="0"/>
                <w:sz w:val="20"/>
                <w:szCs w:val="20"/>
                <w:lang w:eastAsia="sk-SK"/>
              </w:rPr>
              <w:lastRenderedPageBreak/>
              <w:t xml:space="preserve">Míľnik č. 2 </w:t>
            </w:r>
            <w:r w:rsidR="009323B4">
              <w:rPr>
                <w:rFonts w:cs="Times New Roman"/>
                <w:b/>
                <w:bCs/>
                <w:color w:val="000000"/>
                <w:spacing w:val="0"/>
                <w:sz w:val="20"/>
                <w:szCs w:val="20"/>
                <w:lang w:eastAsia="sk-SK"/>
              </w:rPr>
              <w:t xml:space="preserve"> </w:t>
            </w:r>
            <w:r w:rsidR="009323B4" w:rsidRPr="00CB08AE">
              <w:rPr>
                <w:b/>
                <w:bCs/>
                <w:szCs w:val="21"/>
              </w:rPr>
              <w:t xml:space="preserve">do </w:t>
            </w:r>
            <w:r w:rsidR="009323B4">
              <w:rPr>
                <w:b/>
                <w:bCs/>
                <w:szCs w:val="21"/>
              </w:rPr>
              <w:t>2</w:t>
            </w:r>
            <w:r w:rsidR="009323B4" w:rsidRPr="00CB08AE">
              <w:rPr>
                <w:b/>
                <w:bCs/>
                <w:szCs w:val="21"/>
              </w:rPr>
              <w:t>10 dní od Dátumu začatia prác</w:t>
            </w:r>
          </w:p>
          <w:p w14:paraId="539F5291" w14:textId="77777777" w:rsidR="009323B4" w:rsidRDefault="009323B4"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73C88DD9" w14:textId="6A441992" w:rsidR="006C1405" w:rsidRDefault="00652917" w:rsidP="009E71C6">
            <w:pPr>
              <w:tabs>
                <w:tab w:val="clear" w:pos="-5812"/>
                <w:tab w:val="clear" w:pos="0"/>
              </w:tabs>
              <w:autoSpaceDE/>
              <w:autoSpaceDN/>
              <w:adjustRightInd/>
              <w:spacing w:after="0"/>
              <w:ind w:left="209" w:right="0" w:hanging="209"/>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408- Meniareň Ružová dolina, stavebné úpravy na objekte a súvisiace SO. </w:t>
            </w:r>
          </w:p>
          <w:p w14:paraId="42827A21" w14:textId="77777777" w:rsidR="00701231" w:rsidRDefault="00701231"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0FF7FCA" w14:textId="77777777" w:rsidR="00701231" w:rsidRPr="00D00C02" w:rsidRDefault="00701231"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C1FA837" w14:textId="77777777" w:rsidR="00652917" w:rsidRDefault="00652917" w:rsidP="009E71C6">
            <w:pPr>
              <w:tabs>
                <w:tab w:val="clear" w:pos="-5812"/>
                <w:tab w:val="clear" w:pos="0"/>
              </w:tabs>
              <w:autoSpaceDE/>
              <w:autoSpaceDN/>
              <w:adjustRightInd/>
              <w:spacing w:after="0"/>
              <w:ind w:left="209" w:right="0" w:hanging="209"/>
              <w:jc w:val="left"/>
              <w:rPr>
                <w:rFonts w:cs="Times New Roman"/>
                <w:color w:val="000000"/>
                <w:spacing w:val="0"/>
                <w:sz w:val="20"/>
                <w:szCs w:val="20"/>
                <w:lang w:eastAsia="sk-SK"/>
              </w:rPr>
            </w:pPr>
            <w:r w:rsidRPr="00C34D88">
              <w:rPr>
                <w:rFonts w:cs="Times New Roman"/>
                <w:color w:val="000000"/>
                <w:spacing w:val="0"/>
                <w:sz w:val="20"/>
                <w:szCs w:val="20"/>
                <w:lang w:eastAsia="sk-SK"/>
              </w:rPr>
              <w:t>b) Vypracovanie Zmenovej projektovej dokumentácie a podanie žiadosti o Zmeny stavby súvisiace s prekládkou vodovodov a kanalizácie na Krížnej ulici</w:t>
            </w:r>
            <w:r w:rsidR="00ED6F2A">
              <w:rPr>
                <w:rFonts w:cs="Times New Roman"/>
                <w:color w:val="000000"/>
                <w:spacing w:val="0"/>
                <w:sz w:val="20"/>
                <w:szCs w:val="20"/>
                <w:lang w:eastAsia="sk-SK"/>
              </w:rPr>
              <w:t>.</w:t>
            </w:r>
          </w:p>
          <w:p w14:paraId="61626839"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916FA5" w14:textId="2364CB1C" w:rsidR="00ED6F2A" w:rsidRPr="00C34D88"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CEDAE0" w14:textId="5195DFE9" w:rsidR="006C1405" w:rsidRDefault="00652917" w:rsidP="009E71C6">
            <w:pPr>
              <w:tabs>
                <w:tab w:val="clear" w:pos="-5812"/>
                <w:tab w:val="clear" w:pos="0"/>
              </w:tabs>
              <w:autoSpaceDE/>
              <w:autoSpaceDN/>
              <w:adjustRightInd/>
              <w:spacing w:after="0"/>
              <w:ind w:left="210" w:right="0" w:hanging="210"/>
              <w:jc w:val="left"/>
              <w:rPr>
                <w:rFonts w:cs="Times New Roman"/>
                <w:color w:val="000000"/>
                <w:spacing w:val="0"/>
                <w:sz w:val="20"/>
                <w:szCs w:val="20"/>
                <w:lang w:eastAsia="sk-SK"/>
              </w:rPr>
            </w:pPr>
            <w:r w:rsidRPr="006C1405">
              <w:rPr>
                <w:rFonts w:cs="Times New Roman"/>
                <w:color w:val="000000"/>
                <w:spacing w:val="0"/>
                <w:sz w:val="20"/>
                <w:szCs w:val="20"/>
                <w:lang w:eastAsia="sk-SK"/>
              </w:rPr>
              <w:t>a) Realizácia stavebných úprav na meniarni a vybudovanie nových pripojovací</w:t>
            </w:r>
            <w:r w:rsidR="00B06845" w:rsidRPr="006C1405">
              <w:rPr>
                <w:rFonts w:cs="Times New Roman"/>
                <w:color w:val="000000"/>
                <w:spacing w:val="0"/>
                <w:sz w:val="20"/>
                <w:szCs w:val="20"/>
                <w:lang w:eastAsia="sk-SK"/>
              </w:rPr>
              <w:t>c</w:t>
            </w:r>
            <w:r w:rsidRPr="006C1405">
              <w:rPr>
                <w:rFonts w:cs="Times New Roman"/>
                <w:color w:val="000000"/>
                <w:spacing w:val="0"/>
                <w:sz w:val="20"/>
                <w:szCs w:val="20"/>
                <w:lang w:eastAsia="sk-SK"/>
              </w:rPr>
              <w:t>h káblov SO 408</w:t>
            </w:r>
            <w:r w:rsidR="006C1405">
              <w:rPr>
                <w:rFonts w:cs="Times New Roman"/>
                <w:color w:val="000000"/>
                <w:spacing w:val="0"/>
                <w:sz w:val="20"/>
                <w:szCs w:val="20"/>
                <w:lang w:eastAsia="sk-SK"/>
              </w:rPr>
              <w:t>.</w:t>
            </w:r>
          </w:p>
          <w:p w14:paraId="75F82A8E"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306D7E" w14:textId="77777777" w:rsidR="00092FCF" w:rsidRDefault="00092FCF"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2BE1D5" w14:textId="10B9DF9A" w:rsidR="00ED6F2A" w:rsidRPr="009E71C6" w:rsidRDefault="009E71C6" w:rsidP="009E71C6">
            <w:pPr>
              <w:autoSpaceDE/>
              <w:autoSpaceDN/>
              <w:adjustRightInd/>
              <w:spacing w:after="0"/>
              <w:ind w:left="210" w:hanging="141"/>
              <w:jc w:val="left"/>
              <w:rPr>
                <w:rFonts w:cs="Times New Roman"/>
                <w:color w:val="000000"/>
                <w:spacing w:val="0"/>
                <w:sz w:val="20"/>
                <w:szCs w:val="20"/>
                <w:lang w:eastAsia="sk-SK"/>
              </w:rPr>
            </w:pPr>
            <w:r>
              <w:rPr>
                <w:rFonts w:cs="Times New Roman"/>
                <w:color w:val="000000"/>
                <w:spacing w:val="0"/>
                <w:sz w:val="20"/>
                <w:szCs w:val="20"/>
                <w:lang w:eastAsia="sk-SK"/>
              </w:rPr>
              <w:t xml:space="preserve">b) </w:t>
            </w:r>
            <w:r w:rsidR="00652917" w:rsidRPr="009E71C6">
              <w:rPr>
                <w:rFonts w:cs="Times New Roman"/>
                <w:color w:val="000000"/>
                <w:spacing w:val="0"/>
                <w:sz w:val="20"/>
                <w:szCs w:val="20"/>
                <w:lang w:eastAsia="sk-SK"/>
              </w:rPr>
              <w:t>Vypracovanie Zmenovej projektovej dokumentácie a podanie žiadosti o Zmeny stavby súvisiace s prekládkou vodovodov a kanalizácie na Krížnej ulici</w:t>
            </w:r>
            <w:r w:rsidR="00677944" w:rsidRPr="009E71C6">
              <w:rPr>
                <w:rFonts w:cs="Times New Roman"/>
                <w:color w:val="000000"/>
                <w:spacing w:val="0"/>
                <w:sz w:val="20"/>
                <w:szCs w:val="20"/>
                <w:lang w:eastAsia="sk-SK"/>
              </w:rPr>
              <w:t>.</w:t>
            </w:r>
          </w:p>
          <w:p w14:paraId="5EE3428B" w14:textId="01813F4F" w:rsidR="000801A6" w:rsidRPr="006C1405"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263DFB95" w14:textId="77777777" w:rsidR="00D33F7A" w:rsidRDefault="00652917" w:rsidP="009E71C6">
            <w:pPr>
              <w:pStyle w:val="Odsekzoznamu"/>
              <w:numPr>
                <w:ilvl w:val="0"/>
                <w:numId w:val="193"/>
              </w:numPr>
              <w:autoSpaceDE/>
              <w:autoSpaceDN/>
              <w:adjustRightInd/>
              <w:spacing w:after="0"/>
              <w:ind w:left="360" w:hanging="284"/>
              <w:jc w:val="left"/>
              <w:rPr>
                <w:rFonts w:cs="Times New Roman"/>
                <w:color w:val="000000" w:themeColor="text1"/>
                <w:spacing w:val="0"/>
                <w:sz w:val="20"/>
                <w:szCs w:val="20"/>
                <w:lang w:eastAsia="sk-SK"/>
              </w:rPr>
            </w:pPr>
            <w:r w:rsidRPr="00176942">
              <w:rPr>
                <w:rFonts w:cs="Times New Roman"/>
                <w:color w:val="000000" w:themeColor="text1"/>
                <w:spacing w:val="0"/>
                <w:sz w:val="20"/>
                <w:szCs w:val="20"/>
                <w:lang w:eastAsia="sk-SK"/>
              </w:rPr>
              <w:t xml:space="preserve">Stavebným dozorom potvrdený protokol z vizuálnej kontroly ukončenia prác,  potvrdený (najneskôr) k dátumu, na </w:t>
            </w:r>
            <w:r w:rsidRPr="00D33F7A">
              <w:rPr>
                <w:rFonts w:cs="Times New Roman"/>
                <w:color w:val="000000" w:themeColor="text1"/>
                <w:spacing w:val="0"/>
                <w:sz w:val="20"/>
                <w:szCs w:val="20"/>
                <w:lang w:eastAsia="sk-SK"/>
              </w:rPr>
              <w:t>ktorý pripadol tento časový míľnik</w:t>
            </w:r>
            <w:r w:rsidR="002E2F9A" w:rsidRPr="00D33F7A">
              <w:rPr>
                <w:rFonts w:cs="Times New Roman"/>
                <w:color w:val="000000" w:themeColor="text1"/>
                <w:spacing w:val="0"/>
                <w:sz w:val="20"/>
                <w:szCs w:val="20"/>
                <w:lang w:eastAsia="sk-SK"/>
              </w:rPr>
              <w:t>.</w:t>
            </w:r>
            <w:r w:rsidRPr="00D33F7A">
              <w:rPr>
                <w:rFonts w:cs="Times New Roman"/>
                <w:color w:val="000000" w:themeColor="text1"/>
                <w:spacing w:val="0"/>
                <w:sz w:val="20"/>
                <w:szCs w:val="20"/>
                <w:lang w:eastAsia="sk-SK"/>
              </w:rPr>
              <w:t xml:space="preserve"> </w:t>
            </w:r>
          </w:p>
          <w:p w14:paraId="5C972F4E" w14:textId="77777777" w:rsidR="00D33F7A" w:rsidRDefault="00D33F7A" w:rsidP="00D33F7A">
            <w:pPr>
              <w:pStyle w:val="Odsekzoznamu"/>
              <w:autoSpaceDE/>
              <w:autoSpaceDN/>
              <w:adjustRightInd/>
              <w:spacing w:after="0"/>
              <w:ind w:left="720" w:firstLine="0"/>
              <w:jc w:val="left"/>
              <w:rPr>
                <w:rFonts w:cs="Times New Roman"/>
                <w:color w:val="000000" w:themeColor="text1"/>
                <w:spacing w:val="0"/>
                <w:sz w:val="20"/>
                <w:szCs w:val="20"/>
                <w:lang w:eastAsia="sk-SK"/>
              </w:rPr>
            </w:pPr>
          </w:p>
          <w:p w14:paraId="46A7F5BD" w14:textId="351FF670" w:rsidR="006E0A54" w:rsidRDefault="002E2F9A" w:rsidP="009E71C6">
            <w:pPr>
              <w:pStyle w:val="Odsekzoznamu"/>
              <w:numPr>
                <w:ilvl w:val="0"/>
                <w:numId w:val="193"/>
              </w:numPr>
              <w:autoSpaceDE/>
              <w:autoSpaceDN/>
              <w:adjustRightInd/>
              <w:spacing w:after="0"/>
              <w:ind w:left="360" w:hanging="284"/>
              <w:jc w:val="left"/>
              <w:rPr>
                <w:rFonts w:cs="Times New Roman"/>
                <w:color w:val="000000" w:themeColor="text1"/>
                <w:spacing w:val="0"/>
                <w:sz w:val="20"/>
                <w:szCs w:val="20"/>
                <w:lang w:eastAsia="sk-SK"/>
              </w:rPr>
            </w:pPr>
            <w:r w:rsidRPr="00D33F7A">
              <w:rPr>
                <w:rFonts w:cs="Times New Roman"/>
                <w:color w:val="000000" w:themeColor="text1"/>
                <w:spacing w:val="0"/>
                <w:sz w:val="20"/>
                <w:szCs w:val="20"/>
                <w:lang w:eastAsia="sk-SK"/>
              </w:rPr>
              <w:t>Odsúhlasená a Stavebným dozorom podpísaná Projektová dokumentácia Zhotoviteľa v stupni DZSPD a podanie žiadosti na stavebný úrad.</w:t>
            </w:r>
          </w:p>
          <w:p w14:paraId="472E9265" w14:textId="77777777" w:rsidR="00D33F7A" w:rsidRPr="00D33F7A" w:rsidRDefault="00D33F7A" w:rsidP="00D33F7A">
            <w:pPr>
              <w:pStyle w:val="Odsekzoznamu"/>
              <w:rPr>
                <w:rFonts w:cs="Times New Roman"/>
                <w:color w:val="000000" w:themeColor="text1"/>
                <w:spacing w:val="0"/>
                <w:sz w:val="20"/>
                <w:szCs w:val="20"/>
                <w:lang w:eastAsia="sk-SK"/>
              </w:rPr>
            </w:pPr>
          </w:p>
          <w:p w14:paraId="31CAABD3" w14:textId="77777777" w:rsidR="00D33F7A" w:rsidRPr="00D33F7A" w:rsidRDefault="00D33F7A" w:rsidP="009E71C6">
            <w:pPr>
              <w:pStyle w:val="Odsekzoznamu"/>
              <w:autoSpaceDE/>
              <w:autoSpaceDN/>
              <w:adjustRightInd/>
              <w:spacing w:after="0"/>
              <w:ind w:left="720" w:firstLine="0"/>
              <w:jc w:val="left"/>
              <w:rPr>
                <w:rFonts w:cs="Times New Roman"/>
                <w:color w:val="000000" w:themeColor="text1"/>
                <w:spacing w:val="0"/>
                <w:sz w:val="20"/>
                <w:szCs w:val="20"/>
                <w:lang w:eastAsia="sk-SK"/>
              </w:rPr>
            </w:pPr>
          </w:p>
          <w:p w14:paraId="4F7CBA8B" w14:textId="7DBBE0BB" w:rsidR="00652917" w:rsidRPr="00176942" w:rsidRDefault="00652917" w:rsidP="00D932CA">
            <w:pPr>
              <w:tabs>
                <w:tab w:val="clear" w:pos="-5812"/>
                <w:tab w:val="clear" w:pos="0"/>
              </w:tabs>
              <w:autoSpaceDE/>
              <w:autoSpaceDN/>
              <w:adjustRightInd/>
              <w:spacing w:after="0"/>
              <w:ind w:right="0"/>
              <w:jc w:val="left"/>
              <w:rPr>
                <w:rFonts w:cs="Times New Roman"/>
                <w:i/>
                <w:iCs/>
                <w:color w:val="000000" w:themeColor="text1"/>
                <w:spacing w:val="0"/>
                <w:sz w:val="20"/>
                <w:szCs w:val="20"/>
                <w:lang w:eastAsia="sk-SK"/>
              </w:rPr>
            </w:pPr>
            <w:r w:rsidRPr="006775FF">
              <w:rPr>
                <w:rFonts w:cs="Times New Roman"/>
                <w:i/>
                <w:iCs/>
                <w:color w:val="000000" w:themeColor="text1"/>
                <w:spacing w:val="0"/>
                <w:sz w:val="20"/>
                <w:szCs w:val="20"/>
                <w:lang w:eastAsia="sk-SK"/>
              </w:rPr>
              <w:t xml:space="preserve">Pri vyhodnocovaní míľnika č. 2 musia byť podmienky </w:t>
            </w:r>
            <w:r w:rsidRPr="00176942">
              <w:rPr>
                <w:rFonts w:cs="Times New Roman"/>
                <w:i/>
                <w:iCs/>
                <w:color w:val="000000" w:themeColor="text1"/>
                <w:spacing w:val="0"/>
                <w:sz w:val="20"/>
                <w:szCs w:val="20"/>
                <w:lang w:eastAsia="sk-SK"/>
              </w:rPr>
              <w:t xml:space="preserve">písm. a), b) splnené kumulatívne, v opačnom prípade sa míľnik č. 2 nebude považovať za splnený. </w:t>
            </w:r>
          </w:p>
        </w:tc>
      </w:tr>
      <w:tr w:rsidR="00652917" w:rsidRPr="006C1405" w14:paraId="0925BE2E" w14:textId="77777777" w:rsidTr="7B83CB6E">
        <w:trPr>
          <w:trHeight w:val="1440"/>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16CF41D" w14:textId="77777777" w:rsidR="00950AAA"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02ACD897" w14:textId="6A5B738E" w:rsidR="00E22771" w:rsidRDefault="00652917" w:rsidP="00D932CA">
            <w:pPr>
              <w:tabs>
                <w:tab w:val="clear" w:pos="-5812"/>
                <w:tab w:val="clear" w:pos="0"/>
              </w:tabs>
              <w:autoSpaceDE/>
              <w:autoSpaceDN/>
              <w:adjustRightInd/>
              <w:spacing w:after="0"/>
              <w:ind w:right="0"/>
              <w:jc w:val="left"/>
              <w:rPr>
                <w:b/>
                <w:bCs/>
                <w:szCs w:val="21"/>
              </w:rPr>
            </w:pPr>
            <w:r w:rsidRPr="006E0A54">
              <w:rPr>
                <w:rFonts w:cs="Times New Roman"/>
                <w:b/>
                <w:bCs/>
                <w:color w:val="000000"/>
                <w:spacing w:val="0"/>
                <w:sz w:val="20"/>
                <w:szCs w:val="20"/>
                <w:lang w:eastAsia="sk-SK"/>
              </w:rPr>
              <w:t>Míľnik č. 3</w:t>
            </w:r>
            <w:r w:rsidR="009323B4">
              <w:rPr>
                <w:rFonts w:cs="Times New Roman"/>
                <w:b/>
                <w:bCs/>
                <w:color w:val="000000"/>
                <w:spacing w:val="0"/>
                <w:sz w:val="20"/>
                <w:szCs w:val="20"/>
                <w:lang w:eastAsia="sk-SK"/>
              </w:rPr>
              <w:t xml:space="preserve"> </w:t>
            </w:r>
            <w:r w:rsidR="009323B4" w:rsidRPr="00CB08AE">
              <w:rPr>
                <w:b/>
                <w:bCs/>
                <w:szCs w:val="21"/>
              </w:rPr>
              <w:t xml:space="preserve">do </w:t>
            </w:r>
            <w:r w:rsidR="009323B4">
              <w:rPr>
                <w:b/>
                <w:bCs/>
                <w:szCs w:val="21"/>
              </w:rPr>
              <w:t>30</w:t>
            </w:r>
            <w:r w:rsidR="009323B4" w:rsidRPr="00CB08AE">
              <w:rPr>
                <w:b/>
                <w:bCs/>
                <w:szCs w:val="21"/>
              </w:rPr>
              <w:t>0 dní od Dátumu začatia prác</w:t>
            </w:r>
          </w:p>
          <w:p w14:paraId="348624B4" w14:textId="77777777" w:rsidR="009323B4" w:rsidRDefault="009323B4"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689E4F73" w14:textId="3AB2D61F" w:rsidR="00246D7B" w:rsidRDefault="00246D7B" w:rsidP="00246D7B">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Realizácia električkového zvršku a spodku s</w:t>
            </w:r>
            <w:r>
              <w:rPr>
                <w:rFonts w:cs="Times New Roman"/>
                <w:color w:val="000000"/>
                <w:spacing w:val="0"/>
                <w:sz w:val="20"/>
                <w:szCs w:val="20"/>
                <w:lang w:eastAsia="sk-SK"/>
              </w:rPr>
              <w:t> </w:t>
            </w:r>
            <w:r w:rsidRPr="006C1405">
              <w:rPr>
                <w:rFonts w:cs="Times New Roman"/>
                <w:color w:val="000000"/>
                <w:spacing w:val="0"/>
                <w:sz w:val="20"/>
                <w:szCs w:val="20"/>
                <w:lang w:eastAsia="sk-SK"/>
              </w:rPr>
              <w:t>odvodnením</w:t>
            </w:r>
            <w:r>
              <w:rPr>
                <w:rFonts w:cs="Times New Roman"/>
                <w:color w:val="000000"/>
                <w:spacing w:val="0"/>
                <w:sz w:val="20"/>
                <w:szCs w:val="20"/>
                <w:lang w:eastAsia="sk-SK"/>
              </w:rPr>
              <w:t xml:space="preserve"> </w:t>
            </w:r>
            <w:r w:rsidRPr="00C34D88">
              <w:rPr>
                <w:rFonts w:cs="Times New Roman"/>
                <w:color w:val="000000"/>
                <w:spacing w:val="0"/>
                <w:sz w:val="20"/>
                <w:szCs w:val="20"/>
                <w:lang w:eastAsia="sk-SK"/>
              </w:rPr>
              <w:t>na úseku od staničenia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2,496  po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4,988  o celkovej dĺžke úseku 2492 m</w:t>
            </w:r>
            <w:r w:rsidRPr="006C1405">
              <w:rPr>
                <w:rFonts w:cs="Times New Roman"/>
                <w:color w:val="000000"/>
                <w:spacing w:val="0"/>
                <w:sz w:val="20"/>
                <w:szCs w:val="20"/>
                <w:lang w:eastAsia="sk-SK"/>
              </w:rPr>
              <w:t xml:space="preserve">.  </w:t>
            </w:r>
          </w:p>
          <w:p w14:paraId="39FCB9D4" w14:textId="501FA233" w:rsidR="00652917" w:rsidRPr="00C34D8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0337EDBF" w14:textId="66597CF9" w:rsidR="000801A6" w:rsidRDefault="00246D7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Zrealizovanie SO 101 - električkový zvršok a spodok s odvodnením  o dĺžke min. 1500 m na úseku od staničenia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2,496  po </w:t>
            </w:r>
            <w:r>
              <w:rPr>
                <w:rFonts w:cs="Times New Roman"/>
                <w:color w:val="000000"/>
                <w:spacing w:val="0"/>
                <w:sz w:val="20"/>
                <w:szCs w:val="20"/>
                <w:lang w:eastAsia="sk-SK"/>
              </w:rPr>
              <w:t>KM</w:t>
            </w:r>
            <w:r w:rsidRPr="00C34D88">
              <w:rPr>
                <w:rFonts w:cs="Times New Roman"/>
                <w:color w:val="000000"/>
                <w:spacing w:val="0"/>
                <w:sz w:val="20"/>
                <w:szCs w:val="20"/>
                <w:lang w:eastAsia="sk-SK"/>
              </w:rPr>
              <w:t xml:space="preserve"> 4,988  o celkovej dĺžke úseku 2492 m</w:t>
            </w:r>
          </w:p>
          <w:p w14:paraId="7F0049ED"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D40C593" w14:textId="77777777" w:rsidR="00ED6F2A" w:rsidRPr="006C1405"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vAlign w:val="center"/>
            <w:hideMark/>
          </w:tcPr>
          <w:p w14:paraId="78080F47"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8E876E2" w14:textId="018575E2"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Stavebným dozorom potvrdený protokol z vizuálnej kontroly ukončenia prác požadovanej dĺžky, potvrdený (najneskôr) k dátumu, na ktorý pripadol tento časový míľnik. </w:t>
            </w:r>
          </w:p>
        </w:tc>
      </w:tr>
      <w:tr w:rsidR="00652917" w:rsidRPr="006C1405" w14:paraId="689519E0" w14:textId="77777777" w:rsidTr="7B83CB6E">
        <w:trPr>
          <w:trHeight w:val="256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162D7E85" w14:textId="77777777" w:rsidR="00950AAA"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3112EC35" w14:textId="61084AE1" w:rsidR="006E0A54" w:rsidRDefault="00652917" w:rsidP="00D932CA">
            <w:pPr>
              <w:tabs>
                <w:tab w:val="clear" w:pos="-5812"/>
                <w:tab w:val="clear" w:pos="0"/>
              </w:tabs>
              <w:autoSpaceDE/>
              <w:autoSpaceDN/>
              <w:adjustRightInd/>
              <w:spacing w:after="0"/>
              <w:ind w:right="0"/>
              <w:jc w:val="left"/>
              <w:rPr>
                <w:b/>
                <w:bCs/>
                <w:szCs w:val="21"/>
              </w:rPr>
            </w:pPr>
            <w:r w:rsidRPr="006E0A54">
              <w:rPr>
                <w:rFonts w:cs="Times New Roman"/>
                <w:b/>
                <w:bCs/>
                <w:color w:val="000000"/>
                <w:spacing w:val="0"/>
                <w:sz w:val="20"/>
                <w:szCs w:val="20"/>
                <w:lang w:eastAsia="sk-SK"/>
              </w:rPr>
              <w:t>Míľnik č. 4</w:t>
            </w:r>
            <w:r w:rsidR="009323B4">
              <w:rPr>
                <w:rFonts w:cs="Times New Roman"/>
                <w:b/>
                <w:bCs/>
                <w:color w:val="000000"/>
                <w:spacing w:val="0"/>
                <w:sz w:val="20"/>
                <w:szCs w:val="20"/>
                <w:lang w:eastAsia="sk-SK"/>
              </w:rPr>
              <w:t xml:space="preserve"> </w:t>
            </w:r>
            <w:r w:rsidR="009323B4" w:rsidRPr="00CB08AE">
              <w:rPr>
                <w:b/>
                <w:bCs/>
                <w:szCs w:val="21"/>
              </w:rPr>
              <w:t xml:space="preserve">do </w:t>
            </w:r>
            <w:r w:rsidR="00D2097E">
              <w:rPr>
                <w:b/>
                <w:bCs/>
                <w:szCs w:val="21"/>
              </w:rPr>
              <w:t>420</w:t>
            </w:r>
            <w:r w:rsidR="009323B4" w:rsidRPr="00CB08AE">
              <w:rPr>
                <w:b/>
                <w:bCs/>
                <w:szCs w:val="21"/>
              </w:rPr>
              <w:t xml:space="preserve"> dní od Dátumu začatia prác</w:t>
            </w:r>
          </w:p>
          <w:p w14:paraId="089BCCE8" w14:textId="77777777" w:rsidR="00D2097E" w:rsidRDefault="00D2097E"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313D025" w14:textId="1CC01E77"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409- Meniareň Astronomická vrátane súvisiacich SO. </w:t>
            </w:r>
          </w:p>
          <w:p w14:paraId="4BBB2128"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0FF7428"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9DC38D" w14:textId="3EB5321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Ukončenie časti Diela (Etapy 1) - úsek od  staničenia K</w:t>
            </w:r>
            <w:r w:rsidR="00FC11DC">
              <w:rPr>
                <w:rFonts w:cs="Times New Roman"/>
                <w:color w:val="000000"/>
                <w:spacing w:val="0"/>
                <w:sz w:val="20"/>
                <w:szCs w:val="20"/>
                <w:lang w:eastAsia="sk-SK"/>
              </w:rPr>
              <w:t>M</w:t>
            </w:r>
            <w:r w:rsidRPr="00C34D88">
              <w:rPr>
                <w:rFonts w:cs="Times New Roman"/>
                <w:color w:val="000000"/>
                <w:spacing w:val="0"/>
                <w:sz w:val="20"/>
                <w:szCs w:val="20"/>
                <w:lang w:eastAsia="sk-SK"/>
              </w:rPr>
              <w:t xml:space="preserve"> </w:t>
            </w:r>
            <w:r w:rsidR="00F87FA5">
              <w:rPr>
                <w:rFonts w:cs="Times New Roman"/>
                <w:color w:val="000000"/>
                <w:spacing w:val="0"/>
                <w:sz w:val="20"/>
                <w:szCs w:val="20"/>
                <w:lang w:eastAsia="sk-SK"/>
              </w:rPr>
              <w:t>2,496</w:t>
            </w:r>
            <w:r w:rsidRPr="00C34D88">
              <w:rPr>
                <w:rFonts w:cs="Times New Roman"/>
                <w:color w:val="000000"/>
                <w:spacing w:val="0"/>
                <w:sz w:val="20"/>
                <w:szCs w:val="20"/>
                <w:lang w:eastAsia="sk-SK"/>
              </w:rPr>
              <w:t xml:space="preserve">  po K</w:t>
            </w:r>
            <w:r w:rsidR="00FC11DC">
              <w:rPr>
                <w:rFonts w:cs="Times New Roman"/>
                <w:color w:val="000000"/>
                <w:spacing w:val="0"/>
                <w:sz w:val="20"/>
                <w:szCs w:val="20"/>
                <w:lang w:eastAsia="sk-SK"/>
              </w:rPr>
              <w:t>M</w:t>
            </w:r>
            <w:r w:rsidRPr="00C34D88">
              <w:rPr>
                <w:rFonts w:cs="Times New Roman"/>
                <w:color w:val="000000"/>
                <w:spacing w:val="0"/>
                <w:sz w:val="20"/>
                <w:szCs w:val="20"/>
                <w:lang w:eastAsia="sk-SK"/>
              </w:rPr>
              <w:t xml:space="preserve"> 5, 200 – (Obr</w:t>
            </w:r>
            <w:r w:rsidR="001F7C73" w:rsidRPr="00C34D88">
              <w:rPr>
                <w:rFonts w:cs="Times New Roman"/>
                <w:color w:val="000000"/>
                <w:spacing w:val="0"/>
                <w:sz w:val="20"/>
                <w:szCs w:val="20"/>
                <w:lang w:eastAsia="sk-SK"/>
              </w:rPr>
              <w:t>a</w:t>
            </w:r>
            <w:r w:rsidRPr="00C34D88">
              <w:rPr>
                <w:rFonts w:cs="Times New Roman"/>
                <w:color w:val="000000"/>
                <w:spacing w:val="0"/>
                <w:sz w:val="20"/>
                <w:szCs w:val="20"/>
                <w:lang w:eastAsia="sk-SK"/>
              </w:rPr>
              <w:t>tisko „Astronomická“)</w:t>
            </w:r>
            <w:r w:rsidR="00F87FA5">
              <w:rPr>
                <w:rFonts w:cs="Times New Roman"/>
                <w:color w:val="000000"/>
                <w:spacing w:val="0"/>
                <w:sz w:val="20"/>
                <w:szCs w:val="20"/>
                <w:lang w:eastAsia="sk-SK"/>
              </w:rPr>
              <w:t xml:space="preserve"> </w:t>
            </w:r>
          </w:p>
          <w:p w14:paraId="44D9744C" w14:textId="77777777" w:rsidR="00A957DF" w:rsidRDefault="00A957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D0D0152"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6AA5985"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746B8F" w14:textId="4966FC2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Realizácia asfaltových prác na Ružinovskej ulici vrátane chodníkov  v KM 2,496 - 5,200</w:t>
            </w:r>
            <w:r w:rsidR="0086633A">
              <w:rPr>
                <w:rFonts w:cs="Times New Roman"/>
                <w:color w:val="000000"/>
                <w:spacing w:val="0"/>
                <w:sz w:val="20"/>
                <w:szCs w:val="20"/>
                <w:lang w:eastAsia="sk-SK"/>
              </w:rPr>
              <w:t>.</w:t>
            </w:r>
          </w:p>
          <w:p w14:paraId="52A5E63D"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8C5EC3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CA2442" w14:textId="77777777" w:rsidR="00B039DC" w:rsidRDefault="00B039D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C28DBA"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79A51A5"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A19DA7"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A7713A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7FDAAC7" w14:textId="7C2D19E1" w:rsidR="00302071" w:rsidRPr="00C34D88"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9F06B9"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1E803D0" w14:textId="1D5CA7D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Výstavba novej meniarne Astronomická vrátane technických skúšok a revízií.</w:t>
            </w:r>
          </w:p>
          <w:p w14:paraId="42C8752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D2BA075" w14:textId="3311FD5A"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Realizácia všetkých SO a PS, potrebných pre vydanie Rozhodnutia stavebného úradu o predčasnom užívaní </w:t>
            </w:r>
            <w:r w:rsidR="00C5037F">
              <w:rPr>
                <w:rFonts w:cs="Times New Roman"/>
                <w:color w:val="000000"/>
                <w:spacing w:val="0"/>
                <w:sz w:val="20"/>
                <w:szCs w:val="20"/>
                <w:lang w:eastAsia="sk-SK"/>
              </w:rPr>
              <w:t xml:space="preserve">električky </w:t>
            </w:r>
            <w:r w:rsidRPr="006C1405">
              <w:rPr>
                <w:rFonts w:cs="Times New Roman"/>
                <w:color w:val="000000"/>
                <w:spacing w:val="0"/>
                <w:sz w:val="20"/>
                <w:szCs w:val="20"/>
                <w:lang w:eastAsia="sk-SK"/>
              </w:rPr>
              <w:t>(KM  2,496 - 5,200)</w:t>
            </w:r>
            <w:r w:rsidR="007A4EBB">
              <w:rPr>
                <w:rFonts w:cs="Times New Roman"/>
                <w:color w:val="000000"/>
                <w:spacing w:val="0"/>
                <w:sz w:val="20"/>
                <w:szCs w:val="20"/>
                <w:lang w:eastAsia="sk-SK"/>
              </w:rPr>
              <w:t>.</w:t>
            </w:r>
          </w:p>
          <w:p w14:paraId="002A6106"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82023A9"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474920C"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DAB5F34" w14:textId="059C0EC8"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asfaltových prác na Ružinovskej ulici vrátane chodníkov  v KM 2,496 - 5,200</w:t>
            </w:r>
            <w:r w:rsidR="007A4EBB">
              <w:rPr>
                <w:rFonts w:cs="Times New Roman"/>
                <w:color w:val="000000"/>
                <w:spacing w:val="0"/>
                <w:sz w:val="20"/>
                <w:szCs w:val="20"/>
                <w:lang w:eastAsia="sk-SK"/>
              </w:rPr>
              <w:t>.</w:t>
            </w:r>
          </w:p>
          <w:p w14:paraId="412947FE"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1303E2B"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B685479"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B759707"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42C33C1"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A691F48"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1B53D0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DC4AE32" w14:textId="0FB8B309" w:rsidR="00302071" w:rsidRPr="006C1405"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725F5B2" w14:textId="77777777" w:rsidR="00F43E55" w:rsidRDefault="00F43E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6A932B" w14:textId="4EEFB492"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a) </w:t>
            </w:r>
            <w:r w:rsidR="00A957D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prác SO 409 vrátane súvisiacich SO.</w:t>
            </w:r>
          </w:p>
          <w:p w14:paraId="03D980BC" w14:textId="5CEF1B6E" w:rsidR="004A6D10" w:rsidRDefault="004A6D1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FE1C511" w14:textId="5BFC355C"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w:t>
            </w:r>
            <w:r w:rsidR="00A957DF">
              <w:rPr>
                <w:rFonts w:cs="Times New Roman"/>
                <w:color w:val="000000"/>
                <w:spacing w:val="0"/>
                <w:sz w:val="20"/>
                <w:szCs w:val="20"/>
                <w:lang w:eastAsia="sk-SK"/>
              </w:rPr>
              <w:t>P</w:t>
            </w:r>
            <w:r w:rsidRPr="006C1405">
              <w:rPr>
                <w:rFonts w:cs="Times New Roman"/>
                <w:color w:val="000000"/>
                <w:spacing w:val="0"/>
                <w:sz w:val="20"/>
                <w:szCs w:val="20"/>
                <w:lang w:eastAsia="sk-SK"/>
              </w:rPr>
              <w:t>odpísanie protokolu o prevzatí do Odbornej obsluhy</w:t>
            </w:r>
            <w:r w:rsidR="001F7C73" w:rsidRPr="006C1405">
              <w:rPr>
                <w:rFonts w:cs="Times New Roman"/>
                <w:color w:val="000000"/>
                <w:spacing w:val="0"/>
                <w:sz w:val="20"/>
                <w:szCs w:val="20"/>
                <w:lang w:eastAsia="sk-SK"/>
              </w:rPr>
              <w:t xml:space="preserve"> </w:t>
            </w:r>
            <w:r w:rsidRPr="006C1405">
              <w:rPr>
                <w:rFonts w:cs="Times New Roman"/>
                <w:color w:val="000000"/>
                <w:spacing w:val="0"/>
                <w:sz w:val="20"/>
                <w:szCs w:val="20"/>
                <w:lang w:eastAsia="sk-SK"/>
              </w:rPr>
              <w:t>podľa čl. 10.2 Zmluvy vrátane vydania Rozhodnutia stavebného úradu o predčasnom užívaní a povolenie SÚ na Skúšobnú prevádzku (ak tak určí SÚ)</w:t>
            </w:r>
            <w:r w:rsidR="00A957DF">
              <w:rPr>
                <w:rFonts w:cs="Times New Roman"/>
                <w:color w:val="000000"/>
                <w:spacing w:val="0"/>
                <w:sz w:val="20"/>
                <w:szCs w:val="20"/>
                <w:lang w:eastAsia="sk-SK"/>
              </w:rPr>
              <w:t>.</w:t>
            </w:r>
            <w:r w:rsidRPr="006C1405">
              <w:rPr>
                <w:rFonts w:cs="Times New Roman"/>
                <w:color w:val="000000"/>
                <w:spacing w:val="0"/>
                <w:sz w:val="20"/>
                <w:szCs w:val="20"/>
                <w:lang w:eastAsia="sk-SK"/>
              </w:rPr>
              <w:t xml:space="preserve"> </w:t>
            </w:r>
          </w:p>
          <w:p w14:paraId="0EF6AF41" w14:textId="7597E18F" w:rsidR="009E0531" w:rsidRDefault="009E05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5BB7DA" w14:textId="5EB534AA" w:rsidR="00C209BF"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c) </w:t>
            </w:r>
            <w:r w:rsidR="00C209B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asfaltových prác na Ružinovskej ulici vrátane chodníkov  v KM 2,496 - 5,200</w:t>
            </w:r>
            <w:r w:rsidR="00C209BF">
              <w:rPr>
                <w:rFonts w:cs="Times New Roman"/>
                <w:color w:val="000000"/>
                <w:spacing w:val="0"/>
                <w:sz w:val="20"/>
                <w:szCs w:val="20"/>
                <w:lang w:eastAsia="sk-SK"/>
              </w:rPr>
              <w:t>.</w:t>
            </w:r>
          </w:p>
          <w:p w14:paraId="5209D5C2" w14:textId="68B25890" w:rsidR="009E0531" w:rsidRDefault="009E0531"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p>
          <w:p w14:paraId="6D5B749A" w14:textId="3A9B8A7C" w:rsidR="00AF424D" w:rsidRPr="00C34D88" w:rsidRDefault="00652917" w:rsidP="00F43E55">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4 musia byť podmienky písm. a), b) a c) splnené kumulatívne, v opačnom prípade sa míľnik č. 4 nebude považovať za splnený. </w:t>
            </w:r>
          </w:p>
        </w:tc>
      </w:tr>
      <w:tr w:rsidR="00652917" w:rsidRPr="006C1405" w14:paraId="59D0195A" w14:textId="77777777" w:rsidTr="7B83CB6E">
        <w:trPr>
          <w:trHeight w:val="2316"/>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6559988" w14:textId="24FD6B6A" w:rsidR="002117C8" w:rsidRDefault="00652917" w:rsidP="00D932CA">
            <w:pPr>
              <w:tabs>
                <w:tab w:val="clear" w:pos="-5812"/>
                <w:tab w:val="clear" w:pos="0"/>
              </w:tabs>
              <w:autoSpaceDE/>
              <w:autoSpaceDN/>
              <w:adjustRightInd/>
              <w:spacing w:after="0"/>
              <w:ind w:right="0"/>
              <w:jc w:val="left"/>
              <w:rPr>
                <w:b/>
                <w:bCs/>
                <w:szCs w:val="21"/>
              </w:rPr>
            </w:pPr>
            <w:r w:rsidRPr="000F093B">
              <w:rPr>
                <w:rFonts w:cs="Times New Roman"/>
                <w:b/>
                <w:bCs/>
                <w:color w:val="000000"/>
                <w:spacing w:val="0"/>
                <w:sz w:val="20"/>
                <w:szCs w:val="20"/>
                <w:lang w:eastAsia="sk-SK"/>
              </w:rPr>
              <w:lastRenderedPageBreak/>
              <w:t>Míľnik č. 5</w:t>
            </w:r>
            <w:r w:rsidR="00FB5200">
              <w:rPr>
                <w:rFonts w:cs="Times New Roman"/>
                <w:b/>
                <w:bCs/>
                <w:color w:val="000000"/>
                <w:spacing w:val="0"/>
                <w:sz w:val="20"/>
                <w:szCs w:val="20"/>
                <w:lang w:eastAsia="sk-SK"/>
              </w:rPr>
              <w:t xml:space="preserve"> </w:t>
            </w:r>
            <w:r w:rsidR="00FB5200" w:rsidRPr="00CB08AE">
              <w:rPr>
                <w:b/>
                <w:bCs/>
                <w:szCs w:val="21"/>
              </w:rPr>
              <w:t xml:space="preserve">do </w:t>
            </w:r>
            <w:r w:rsidR="00FB5200">
              <w:rPr>
                <w:b/>
                <w:bCs/>
                <w:szCs w:val="21"/>
              </w:rPr>
              <w:t>630</w:t>
            </w:r>
            <w:r w:rsidR="00FB5200" w:rsidRPr="00CB08AE">
              <w:rPr>
                <w:b/>
                <w:bCs/>
                <w:szCs w:val="21"/>
              </w:rPr>
              <w:t xml:space="preserve"> dní od Dátumu začatia prác</w:t>
            </w:r>
          </w:p>
          <w:p w14:paraId="222C2365" w14:textId="77777777" w:rsidR="00FB5200" w:rsidRPr="00C34D88" w:rsidRDefault="00FB5200"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5DA4C7DC" w14:textId="02B9D8E4"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v </w:t>
            </w:r>
            <w:r w:rsidRPr="00627028">
              <w:rPr>
                <w:rFonts w:cs="Times New Roman"/>
                <w:color w:val="EE0000"/>
                <w:spacing w:val="0"/>
                <w:sz w:val="20"/>
                <w:szCs w:val="20"/>
                <w:lang w:eastAsia="sk-SK"/>
                <w:rPrChange w:id="1352" w:author="Markovič Michal, Ing." w:date="2025-09-17T14:48:00Z" w16du:dateUtc="2025-09-17T12:48:00Z">
                  <w:rPr>
                    <w:rFonts w:cs="Times New Roman"/>
                    <w:color w:val="000000"/>
                    <w:spacing w:val="0"/>
                    <w:sz w:val="20"/>
                    <w:szCs w:val="20"/>
                    <w:lang w:eastAsia="sk-SK"/>
                  </w:rPr>
                </w:rPrChange>
              </w:rPr>
              <w:t xml:space="preserve">Etapy </w:t>
            </w:r>
            <w:ins w:id="1353" w:author="Markovič Michal, Ing." w:date="2025-09-17T14:47:00Z" w16du:dateUtc="2025-09-17T12:47:00Z">
              <w:r w:rsidR="00627028" w:rsidRPr="00627028">
                <w:rPr>
                  <w:rFonts w:cs="Times New Roman"/>
                  <w:color w:val="EE0000"/>
                  <w:spacing w:val="0"/>
                  <w:sz w:val="20"/>
                  <w:szCs w:val="20"/>
                  <w:lang w:eastAsia="sk-SK"/>
                  <w:rPrChange w:id="1354" w:author="Markovič Michal, Ing." w:date="2025-09-17T14:48:00Z" w16du:dateUtc="2025-09-17T12:48:00Z">
                    <w:rPr>
                      <w:rFonts w:cs="Times New Roman"/>
                      <w:color w:val="000000"/>
                      <w:spacing w:val="0"/>
                      <w:sz w:val="20"/>
                      <w:szCs w:val="20"/>
                      <w:lang w:eastAsia="sk-SK"/>
                    </w:rPr>
                  </w:rPrChange>
                </w:rPr>
                <w:t>3</w:t>
              </w:r>
            </w:ins>
            <w:del w:id="1355" w:author="Markovič Michal, Ing." w:date="2025-09-17T14:47:00Z" w16du:dateUtc="2025-09-17T12:47:00Z">
              <w:r w:rsidRPr="00C34D88" w:rsidDel="00627028">
                <w:rPr>
                  <w:rFonts w:cs="Times New Roman"/>
                  <w:color w:val="000000"/>
                  <w:spacing w:val="0"/>
                  <w:sz w:val="20"/>
                  <w:szCs w:val="20"/>
                  <w:lang w:eastAsia="sk-SK"/>
                </w:rPr>
                <w:delText>II</w:delText>
              </w:r>
            </w:del>
            <w:r w:rsidRPr="00C34D88">
              <w:rPr>
                <w:rFonts w:cs="Times New Roman"/>
                <w:color w:val="000000"/>
                <w:spacing w:val="0"/>
                <w:sz w:val="20"/>
                <w:szCs w:val="20"/>
                <w:lang w:eastAsia="sk-SK"/>
              </w:rPr>
              <w:t xml:space="preserve"> (KM 0,000 - 0,580)</w:t>
            </w:r>
            <w:r w:rsidR="000F093B">
              <w:rPr>
                <w:rFonts w:cs="Times New Roman"/>
                <w:color w:val="000000"/>
                <w:spacing w:val="0"/>
                <w:sz w:val="20"/>
                <w:szCs w:val="20"/>
                <w:lang w:eastAsia="sk-SK"/>
              </w:rPr>
              <w:t>.</w:t>
            </w:r>
          </w:p>
          <w:p w14:paraId="36A43FBC"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EFEA930"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B038ED0" w14:textId="1D6A579C"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00627028">
              <w:rPr>
                <w:rFonts w:cs="Times New Roman"/>
                <w:color w:val="EE0000"/>
                <w:spacing w:val="0"/>
                <w:sz w:val="20"/>
                <w:szCs w:val="20"/>
                <w:lang w:eastAsia="sk-SK"/>
                <w:rPrChange w:id="1356" w:author="Markovič Michal, Ing." w:date="2025-09-17T14:48:00Z" w16du:dateUtc="2025-09-17T12:48:00Z">
                  <w:rPr>
                    <w:rFonts w:cs="Times New Roman"/>
                    <w:color w:val="000000"/>
                    <w:spacing w:val="0"/>
                    <w:sz w:val="20"/>
                    <w:szCs w:val="20"/>
                    <w:lang w:eastAsia="sk-SK"/>
                  </w:rPr>
                </w:rPrChange>
              </w:rPr>
              <w:t xml:space="preserve">Etapy </w:t>
            </w:r>
            <w:ins w:id="1357" w:author="Markovič Michal, Ing." w:date="2025-09-17T14:47:00Z" w16du:dateUtc="2025-09-17T12:47:00Z">
              <w:r w:rsidR="00627028" w:rsidRPr="00627028">
                <w:rPr>
                  <w:rFonts w:cs="Times New Roman"/>
                  <w:color w:val="EE0000"/>
                  <w:spacing w:val="0"/>
                  <w:sz w:val="20"/>
                  <w:szCs w:val="20"/>
                  <w:lang w:eastAsia="sk-SK"/>
                  <w:rPrChange w:id="1358" w:author="Markovič Michal, Ing." w:date="2025-09-17T14:48:00Z" w16du:dateUtc="2025-09-17T12:48:00Z">
                    <w:rPr>
                      <w:rFonts w:cs="Times New Roman"/>
                      <w:color w:val="000000"/>
                      <w:spacing w:val="0"/>
                      <w:sz w:val="20"/>
                      <w:szCs w:val="20"/>
                      <w:lang w:eastAsia="sk-SK"/>
                    </w:rPr>
                  </w:rPrChange>
                </w:rPr>
                <w:t>3</w:t>
              </w:r>
            </w:ins>
            <w:del w:id="1359" w:author="Markovič Michal, Ing." w:date="2025-09-17T14:47:00Z" w16du:dateUtc="2025-09-17T12:47:00Z">
              <w:r w:rsidRPr="00C34D88" w:rsidDel="00627028">
                <w:rPr>
                  <w:rFonts w:cs="Times New Roman"/>
                  <w:color w:val="000000"/>
                  <w:spacing w:val="0"/>
                  <w:sz w:val="20"/>
                  <w:szCs w:val="20"/>
                  <w:lang w:eastAsia="sk-SK"/>
                </w:rPr>
                <w:delText>II</w:delText>
              </w:r>
            </w:del>
            <w:r w:rsidRPr="00C34D88">
              <w:rPr>
                <w:rFonts w:cs="Times New Roman"/>
                <w:color w:val="000000"/>
                <w:spacing w:val="0"/>
                <w:sz w:val="20"/>
                <w:szCs w:val="20"/>
                <w:lang w:eastAsia="sk-SK"/>
              </w:rPr>
              <w:t xml:space="preserve"> (KM 0,000 - 0,580)</w:t>
            </w:r>
            <w:r w:rsidR="000F093B">
              <w:rPr>
                <w:rFonts w:cs="Times New Roman"/>
                <w:color w:val="000000"/>
                <w:spacing w:val="0"/>
                <w:sz w:val="20"/>
                <w:szCs w:val="20"/>
                <w:lang w:eastAsia="sk-SK"/>
              </w:rPr>
              <w:t>.</w:t>
            </w:r>
          </w:p>
          <w:p w14:paraId="736E0670"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A4C26B7"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B0E8FCD" w14:textId="6ECF0792" w:rsidR="00A65855" w:rsidRPr="00C34D88"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0,000 - 0,580</w:t>
            </w:r>
            <w:r w:rsidR="000F093B">
              <w:rPr>
                <w:rFonts w:cs="Times New Roman"/>
                <w:color w:val="000000"/>
                <w:spacing w:val="0"/>
                <w:sz w:val="20"/>
                <w:szCs w:val="20"/>
                <w:lang w:eastAsia="sk-SK"/>
              </w:rPr>
              <w:t>.</w:t>
            </w:r>
          </w:p>
        </w:tc>
        <w:tc>
          <w:tcPr>
            <w:tcW w:w="1641" w:type="pct"/>
            <w:tcBorders>
              <w:top w:val="single" w:sz="4" w:space="0" w:color="auto"/>
              <w:left w:val="single" w:sz="4" w:space="0" w:color="auto"/>
              <w:bottom w:val="single" w:sz="4" w:space="0" w:color="auto"/>
              <w:right w:val="single" w:sz="4" w:space="0" w:color="auto"/>
            </w:tcBorders>
            <w:vAlign w:val="center"/>
            <w:hideMark/>
          </w:tcPr>
          <w:p w14:paraId="6CD76F2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1E7B98" w14:textId="3C47CDA9"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3E5BF2">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w:t>
            </w:r>
            <w:r w:rsidR="005C3863">
              <w:rPr>
                <w:rFonts w:cs="Times New Roman"/>
                <w:color w:val="000000"/>
                <w:spacing w:val="0"/>
                <w:sz w:val="20"/>
                <w:szCs w:val="20"/>
                <w:lang w:eastAsia="sk-SK"/>
              </w:rPr>
              <w:t>00</w:t>
            </w:r>
            <w:r w:rsidRPr="006C1405">
              <w:rPr>
                <w:rFonts w:cs="Times New Roman"/>
                <w:color w:val="000000"/>
                <w:spacing w:val="0"/>
                <w:sz w:val="20"/>
                <w:szCs w:val="20"/>
                <w:lang w:eastAsia="sk-SK"/>
              </w:rPr>
              <w:t>0 - KM 0,580</w:t>
            </w:r>
            <w:r w:rsidR="006439D0">
              <w:rPr>
                <w:rFonts w:cs="Times New Roman"/>
                <w:color w:val="000000"/>
                <w:spacing w:val="0"/>
                <w:sz w:val="20"/>
                <w:szCs w:val="20"/>
                <w:lang w:eastAsia="sk-SK"/>
              </w:rPr>
              <w:t>.</w:t>
            </w:r>
          </w:p>
          <w:p w14:paraId="0C3A2C52" w14:textId="77777777" w:rsidR="006439D0" w:rsidRDefault="006439D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DC8FBF9" w14:textId="7AACB511"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w:t>
            </w:r>
            <w:r w:rsidR="005C3863">
              <w:rPr>
                <w:rFonts w:cs="Times New Roman"/>
                <w:color w:val="000000"/>
                <w:spacing w:val="0"/>
                <w:sz w:val="20"/>
                <w:szCs w:val="20"/>
                <w:lang w:eastAsia="sk-SK"/>
              </w:rPr>
              <w:t>00</w:t>
            </w:r>
            <w:r w:rsidRPr="006C1405">
              <w:rPr>
                <w:rFonts w:cs="Times New Roman"/>
                <w:color w:val="000000"/>
                <w:spacing w:val="0"/>
                <w:sz w:val="20"/>
                <w:szCs w:val="20"/>
                <w:lang w:eastAsia="sk-SK"/>
              </w:rPr>
              <w:t>0 - KM 0,580</w:t>
            </w:r>
            <w:r w:rsidR="006439D0">
              <w:rPr>
                <w:rFonts w:cs="Times New Roman"/>
                <w:color w:val="000000"/>
                <w:spacing w:val="0"/>
                <w:sz w:val="20"/>
                <w:szCs w:val="20"/>
                <w:lang w:eastAsia="sk-SK"/>
              </w:rPr>
              <w:t>.</w:t>
            </w:r>
          </w:p>
          <w:p w14:paraId="11CB839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1EDC51" w14:textId="6F9B8EA2" w:rsidR="00A65855" w:rsidRPr="006C1405"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w:t>
            </w:r>
            <w:r w:rsidR="009374CF">
              <w:rPr>
                <w:rFonts w:cs="Times New Roman"/>
                <w:color w:val="000000"/>
                <w:spacing w:val="0"/>
                <w:sz w:val="20"/>
                <w:szCs w:val="20"/>
                <w:lang w:eastAsia="sk-SK"/>
              </w:rPr>
              <w:t>00</w:t>
            </w:r>
            <w:r w:rsidRPr="006C1405">
              <w:rPr>
                <w:rFonts w:cs="Times New Roman"/>
                <w:color w:val="000000"/>
                <w:spacing w:val="0"/>
                <w:sz w:val="20"/>
                <w:szCs w:val="20"/>
                <w:lang w:eastAsia="sk-SK"/>
              </w:rPr>
              <w:t>0 - 0,580</w:t>
            </w:r>
            <w:r w:rsidR="006439D0">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vAlign w:val="center"/>
            <w:hideMark/>
          </w:tcPr>
          <w:p w14:paraId="2D01B53E" w14:textId="77777777" w:rsidR="003517A4" w:rsidRDefault="003517A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4AEC026" w14:textId="450716CE" w:rsidR="002117C8" w:rsidRPr="00CC3199" w:rsidRDefault="00652917"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020E83AA" w14:textId="77777777" w:rsidR="006439D0" w:rsidRDefault="006439D0"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544EFEC4" w14:textId="77777777" w:rsidR="00CC3199" w:rsidRDefault="00CC3199"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759077B2" w14:textId="77777777" w:rsidR="00CC3199" w:rsidRPr="00CC3199" w:rsidRDefault="00CC3199" w:rsidP="00176942">
            <w:pPr>
              <w:pStyle w:val="Odsekzoznamu"/>
              <w:ind w:hanging="284"/>
              <w:rPr>
                <w:rFonts w:cs="Times New Roman"/>
                <w:color w:val="000000"/>
                <w:spacing w:val="0"/>
                <w:sz w:val="20"/>
                <w:szCs w:val="20"/>
                <w:lang w:eastAsia="sk-SK"/>
              </w:rPr>
            </w:pPr>
          </w:p>
          <w:p w14:paraId="1B021B61" w14:textId="34484A16" w:rsidR="00A87D67" w:rsidRPr="00CC3199" w:rsidRDefault="00CC3199"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6E177241" w14:textId="77777777" w:rsidR="003517A4" w:rsidRDefault="003517A4" w:rsidP="00CC3199">
            <w:pPr>
              <w:tabs>
                <w:tab w:val="clear" w:pos="-5812"/>
                <w:tab w:val="clear" w:pos="0"/>
              </w:tabs>
              <w:autoSpaceDE/>
              <w:autoSpaceDN/>
              <w:adjustRightInd/>
              <w:spacing w:after="0"/>
              <w:ind w:left="76" w:right="0"/>
              <w:jc w:val="left"/>
              <w:rPr>
                <w:rFonts w:cs="Times New Roman"/>
                <w:color w:val="000000"/>
                <w:spacing w:val="0"/>
                <w:sz w:val="20"/>
                <w:szCs w:val="20"/>
                <w:lang w:eastAsia="sk-SK"/>
              </w:rPr>
            </w:pPr>
          </w:p>
          <w:p w14:paraId="40F6DEDA" w14:textId="0E4B83DE"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i/>
                <w:iCs/>
                <w:color w:val="000000"/>
                <w:spacing w:val="0"/>
                <w:sz w:val="20"/>
                <w:szCs w:val="20"/>
                <w:lang w:eastAsia="sk-SK"/>
              </w:rPr>
              <w:t>Pri vyhodnocovaní míľnika č. 5 musia byť podmienky písm. a), b) a c) splnené kumulatívne, v opačnom prípade sa míľnik č. 5 nebude považovať za splnený</w:t>
            </w:r>
            <w:r w:rsidRPr="00C34D88">
              <w:rPr>
                <w:rFonts w:cs="Times New Roman"/>
                <w:color w:val="000000"/>
                <w:spacing w:val="0"/>
                <w:sz w:val="20"/>
                <w:szCs w:val="20"/>
                <w:lang w:eastAsia="sk-SK"/>
              </w:rPr>
              <w:t xml:space="preserve">. </w:t>
            </w:r>
          </w:p>
        </w:tc>
      </w:tr>
      <w:tr w:rsidR="00652917" w:rsidRPr="006C1405" w14:paraId="2D86BA6B" w14:textId="77777777" w:rsidTr="7B83CB6E">
        <w:trPr>
          <w:trHeight w:val="126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958BCA5" w14:textId="69894392" w:rsidR="00C37221" w:rsidRDefault="00652917" w:rsidP="00D932CA">
            <w:pPr>
              <w:tabs>
                <w:tab w:val="clear" w:pos="-5812"/>
                <w:tab w:val="clear" w:pos="0"/>
              </w:tabs>
              <w:autoSpaceDE/>
              <w:autoSpaceDN/>
              <w:adjustRightInd/>
              <w:spacing w:after="0"/>
              <w:ind w:right="0"/>
              <w:jc w:val="left"/>
              <w:rPr>
                <w:b/>
                <w:bCs/>
                <w:szCs w:val="21"/>
              </w:rPr>
            </w:pPr>
            <w:r w:rsidRPr="009A055C">
              <w:rPr>
                <w:rFonts w:cs="Times New Roman"/>
                <w:b/>
                <w:bCs/>
                <w:color w:val="000000"/>
                <w:spacing w:val="0"/>
                <w:sz w:val="20"/>
                <w:szCs w:val="20"/>
                <w:lang w:eastAsia="sk-SK"/>
              </w:rPr>
              <w:t>Míľnik č. 6</w:t>
            </w:r>
            <w:r w:rsidR="00FB5200">
              <w:rPr>
                <w:rFonts w:cs="Times New Roman"/>
                <w:b/>
                <w:bCs/>
                <w:color w:val="000000"/>
                <w:spacing w:val="0"/>
                <w:sz w:val="20"/>
                <w:szCs w:val="20"/>
                <w:lang w:eastAsia="sk-SK"/>
              </w:rPr>
              <w:t xml:space="preserve"> </w:t>
            </w:r>
            <w:r w:rsidR="00FB5200" w:rsidRPr="00CB08AE">
              <w:rPr>
                <w:b/>
                <w:bCs/>
                <w:szCs w:val="21"/>
              </w:rPr>
              <w:t xml:space="preserve">do </w:t>
            </w:r>
            <w:r w:rsidR="00950AAA">
              <w:rPr>
                <w:b/>
                <w:bCs/>
                <w:szCs w:val="21"/>
              </w:rPr>
              <w:t>720</w:t>
            </w:r>
            <w:r w:rsidR="00FB5200" w:rsidRPr="00CB08AE">
              <w:rPr>
                <w:b/>
                <w:bCs/>
                <w:szCs w:val="21"/>
              </w:rPr>
              <w:t xml:space="preserve"> dní od Dátumu začatia prác</w:t>
            </w:r>
          </w:p>
          <w:p w14:paraId="5B106E54" w14:textId="77777777" w:rsidR="00FB5200" w:rsidRPr="00C34D88" w:rsidRDefault="00FB5200"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6424487C" w14:textId="075AAD09" w:rsidR="00C37221"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w:t>
            </w:r>
            <w:r w:rsidRPr="00627028">
              <w:rPr>
                <w:rFonts w:cs="Times New Roman"/>
                <w:color w:val="EE0000"/>
                <w:spacing w:val="0"/>
                <w:sz w:val="20"/>
                <w:szCs w:val="20"/>
                <w:lang w:eastAsia="sk-SK"/>
                <w:rPrChange w:id="1360" w:author="Markovič Michal, Ing." w:date="2025-09-17T14:48:00Z" w16du:dateUtc="2025-09-17T12:48:00Z">
                  <w:rPr>
                    <w:rFonts w:cs="Times New Roman"/>
                    <w:color w:val="000000"/>
                    <w:spacing w:val="0"/>
                    <w:sz w:val="20"/>
                    <w:szCs w:val="20"/>
                    <w:lang w:eastAsia="sk-SK"/>
                  </w:rPr>
                </w:rPrChange>
              </w:rPr>
              <w:t xml:space="preserve">Etapy </w:t>
            </w:r>
            <w:del w:id="1361" w:author="Markovič Michal, Ing." w:date="2025-09-17T14:48:00Z" w16du:dateUtc="2025-09-17T12:48:00Z">
              <w:r w:rsidRPr="00627028" w:rsidDel="00627028">
                <w:rPr>
                  <w:rFonts w:cs="Times New Roman"/>
                  <w:color w:val="EE0000"/>
                  <w:spacing w:val="0"/>
                  <w:sz w:val="20"/>
                  <w:szCs w:val="20"/>
                  <w:lang w:eastAsia="sk-SK"/>
                  <w:rPrChange w:id="1362" w:author="Markovič Michal, Ing." w:date="2025-09-17T14:48:00Z" w16du:dateUtc="2025-09-17T12:48:00Z">
                    <w:rPr>
                      <w:rFonts w:cs="Times New Roman"/>
                      <w:color w:val="000000"/>
                      <w:spacing w:val="0"/>
                      <w:sz w:val="20"/>
                      <w:szCs w:val="20"/>
                      <w:lang w:eastAsia="sk-SK"/>
                    </w:rPr>
                  </w:rPrChange>
                </w:rPr>
                <w:delText xml:space="preserve">II </w:delText>
              </w:r>
            </w:del>
            <w:ins w:id="1363" w:author="Markovič Michal, Ing." w:date="2025-09-17T14:48:00Z" w16du:dateUtc="2025-09-17T12:48:00Z">
              <w:r w:rsidR="00627028">
                <w:rPr>
                  <w:rFonts w:cs="Times New Roman"/>
                  <w:color w:val="EE0000"/>
                  <w:spacing w:val="0"/>
                  <w:sz w:val="20"/>
                  <w:szCs w:val="20"/>
                  <w:lang w:eastAsia="sk-SK"/>
                </w:rPr>
                <w:t xml:space="preserve">3 </w:t>
              </w:r>
            </w:ins>
            <w:r w:rsidRPr="00C34D88">
              <w:rPr>
                <w:rFonts w:cs="Times New Roman"/>
                <w:color w:val="000000"/>
                <w:spacing w:val="0"/>
                <w:sz w:val="20"/>
                <w:szCs w:val="20"/>
                <w:lang w:eastAsia="sk-SK"/>
              </w:rPr>
              <w:t>( úsek KM 0,580 - 0,950)</w:t>
            </w:r>
            <w:r w:rsidR="00655D15">
              <w:rPr>
                <w:rFonts w:cs="Times New Roman"/>
                <w:color w:val="000000"/>
                <w:spacing w:val="0"/>
                <w:sz w:val="20"/>
                <w:szCs w:val="20"/>
                <w:lang w:eastAsia="sk-SK"/>
              </w:rPr>
              <w:t>.</w:t>
            </w:r>
          </w:p>
          <w:p w14:paraId="56EDB736" w14:textId="77777777" w:rsidR="009A055C" w:rsidRDefault="009A055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FE67DEE"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E400AB9" w14:textId="62AFF4DC"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00627028">
              <w:rPr>
                <w:rFonts w:cs="Times New Roman"/>
                <w:color w:val="EE0000"/>
                <w:spacing w:val="0"/>
                <w:sz w:val="20"/>
                <w:szCs w:val="20"/>
                <w:lang w:eastAsia="sk-SK"/>
                <w:rPrChange w:id="1364" w:author="Markovič Michal, Ing." w:date="2025-09-17T14:48:00Z" w16du:dateUtc="2025-09-17T12:48:00Z">
                  <w:rPr>
                    <w:rFonts w:cs="Times New Roman"/>
                    <w:color w:val="000000"/>
                    <w:spacing w:val="0"/>
                    <w:sz w:val="20"/>
                    <w:szCs w:val="20"/>
                    <w:lang w:eastAsia="sk-SK"/>
                  </w:rPr>
                </w:rPrChange>
              </w:rPr>
              <w:t xml:space="preserve">Etapy </w:t>
            </w:r>
            <w:del w:id="1365" w:author="Markovič Michal, Ing." w:date="2025-09-17T14:48:00Z" w16du:dateUtc="2025-09-17T12:48:00Z">
              <w:r w:rsidRPr="00627028" w:rsidDel="00627028">
                <w:rPr>
                  <w:rFonts w:cs="Times New Roman"/>
                  <w:color w:val="EE0000"/>
                  <w:spacing w:val="0"/>
                  <w:sz w:val="20"/>
                  <w:szCs w:val="20"/>
                  <w:lang w:eastAsia="sk-SK"/>
                  <w:rPrChange w:id="1366" w:author="Markovič Michal, Ing." w:date="2025-09-17T14:48:00Z" w16du:dateUtc="2025-09-17T12:48:00Z">
                    <w:rPr>
                      <w:rFonts w:cs="Times New Roman"/>
                      <w:color w:val="000000"/>
                      <w:spacing w:val="0"/>
                      <w:sz w:val="20"/>
                      <w:szCs w:val="20"/>
                      <w:lang w:eastAsia="sk-SK"/>
                    </w:rPr>
                  </w:rPrChange>
                </w:rPr>
                <w:delText xml:space="preserve">II </w:delText>
              </w:r>
            </w:del>
            <w:ins w:id="1367" w:author="Markovič Michal, Ing." w:date="2025-09-17T14:48:00Z" w16du:dateUtc="2025-09-17T12:48:00Z">
              <w:r w:rsidR="00627028" w:rsidRPr="00627028">
                <w:rPr>
                  <w:rFonts w:cs="Times New Roman"/>
                  <w:color w:val="EE0000"/>
                  <w:spacing w:val="0"/>
                  <w:sz w:val="20"/>
                  <w:szCs w:val="20"/>
                  <w:lang w:eastAsia="sk-SK"/>
                  <w:rPrChange w:id="1368" w:author="Markovič Michal, Ing." w:date="2025-09-17T14:48:00Z" w16du:dateUtc="2025-09-17T12:48:00Z">
                    <w:rPr>
                      <w:rFonts w:cs="Times New Roman"/>
                      <w:color w:val="000000"/>
                      <w:spacing w:val="0"/>
                      <w:sz w:val="20"/>
                      <w:szCs w:val="20"/>
                      <w:lang w:eastAsia="sk-SK"/>
                    </w:rPr>
                  </w:rPrChange>
                </w:rPr>
                <w:t>3</w:t>
              </w:r>
              <w:r w:rsidR="00627028">
                <w:rPr>
                  <w:rFonts w:cs="Times New Roman"/>
                  <w:color w:val="EE0000"/>
                  <w:spacing w:val="0"/>
                  <w:sz w:val="20"/>
                  <w:szCs w:val="20"/>
                  <w:lang w:eastAsia="sk-SK"/>
                </w:rPr>
                <w:t xml:space="preserve"> </w:t>
              </w:r>
            </w:ins>
            <w:r w:rsidRPr="00C34D88">
              <w:rPr>
                <w:rFonts w:cs="Times New Roman"/>
                <w:color w:val="000000"/>
                <w:spacing w:val="0"/>
                <w:sz w:val="20"/>
                <w:szCs w:val="20"/>
                <w:lang w:eastAsia="sk-SK"/>
              </w:rPr>
              <w:t>(KM 0,580 - 0,950)</w:t>
            </w:r>
            <w:r w:rsidR="00655D15">
              <w:rPr>
                <w:rFonts w:cs="Times New Roman"/>
                <w:color w:val="000000"/>
                <w:spacing w:val="0"/>
                <w:sz w:val="20"/>
                <w:szCs w:val="20"/>
                <w:lang w:eastAsia="sk-SK"/>
              </w:rPr>
              <w:t>.</w:t>
            </w:r>
          </w:p>
          <w:p w14:paraId="36A2F7CC" w14:textId="77777777" w:rsidR="009A055C" w:rsidRDefault="009A055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25CA96F"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8F67343" w14:textId="77777777" w:rsidR="00682FFA" w:rsidRDefault="00682FF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C24BD6"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0,580 - 0,950</w:t>
            </w:r>
            <w:r w:rsidR="00655D15">
              <w:rPr>
                <w:rFonts w:cs="Times New Roman"/>
                <w:color w:val="000000"/>
                <w:spacing w:val="0"/>
                <w:sz w:val="20"/>
                <w:szCs w:val="20"/>
                <w:lang w:eastAsia="sk-SK"/>
              </w:rPr>
              <w:t>.</w:t>
            </w:r>
          </w:p>
          <w:p w14:paraId="33D75115"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F696877" w14:textId="72A70201" w:rsidR="006E6EDF" w:rsidRPr="00C34D88" w:rsidRDefault="006E6E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303E68F7"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F22D604" w14:textId="1EB074B3"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AB780A">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0,580 - KM </w:t>
            </w:r>
            <w:r w:rsidR="00543103">
              <w:rPr>
                <w:rFonts w:cs="Times New Roman"/>
                <w:color w:val="000000"/>
                <w:spacing w:val="0"/>
                <w:sz w:val="20"/>
                <w:szCs w:val="20"/>
                <w:lang w:eastAsia="sk-SK"/>
              </w:rPr>
              <w:t>0,950</w:t>
            </w:r>
            <w:r w:rsidR="00A40997">
              <w:rPr>
                <w:rFonts w:cs="Times New Roman"/>
                <w:color w:val="000000"/>
                <w:spacing w:val="0"/>
                <w:sz w:val="20"/>
                <w:szCs w:val="20"/>
                <w:lang w:eastAsia="sk-SK"/>
              </w:rPr>
              <w:t>.</w:t>
            </w:r>
          </w:p>
          <w:p w14:paraId="1DEC17D0"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8ECFA4" w14:textId="72A84F5C"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Realizácia asfaltových prác komunikácií vrátane chodníkov od KM 0,580 - KM </w:t>
            </w:r>
            <w:r w:rsidR="00543103">
              <w:rPr>
                <w:rFonts w:cs="Times New Roman"/>
                <w:color w:val="000000"/>
                <w:spacing w:val="0"/>
                <w:sz w:val="20"/>
                <w:szCs w:val="20"/>
                <w:lang w:eastAsia="sk-SK"/>
              </w:rPr>
              <w:t>0,950</w:t>
            </w:r>
            <w:r w:rsidR="00A40997">
              <w:rPr>
                <w:rFonts w:cs="Times New Roman"/>
                <w:color w:val="000000"/>
                <w:spacing w:val="0"/>
                <w:sz w:val="20"/>
                <w:szCs w:val="20"/>
                <w:lang w:eastAsia="sk-SK"/>
              </w:rPr>
              <w:t>.</w:t>
            </w:r>
          </w:p>
          <w:p w14:paraId="240F475C"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AE8A1ED" w14:textId="77777777" w:rsidR="006E6EDF" w:rsidRDefault="006E6E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6EBE5C" w14:textId="77777777" w:rsidR="00682FFA" w:rsidRDefault="00682FF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EE2AED" w14:textId="6FA4B391" w:rsidR="00A40997" w:rsidRPr="006C1405" w:rsidRDefault="00652917" w:rsidP="0086448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0,580 - 0,950, vrátane podania žiadosti o predčasné užívanie</w:t>
            </w:r>
            <w:r w:rsidR="00A40997">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vAlign w:val="center"/>
            <w:hideMark/>
          </w:tcPr>
          <w:p w14:paraId="5EFF7A88"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C9890B" w14:textId="3BC6A389" w:rsidR="00A40997" w:rsidRPr="00176942" w:rsidRDefault="00652917"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1F336F43" w14:textId="77777777" w:rsidR="00176942" w:rsidRDefault="00176942"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13402D84" w14:textId="77777777" w:rsidR="00176942" w:rsidRPr="00176942" w:rsidRDefault="00176942"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3168D07E" w14:textId="77777777" w:rsidR="00176942" w:rsidRDefault="00176942"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1D132D0B" w14:textId="77777777" w:rsidR="00176942" w:rsidRPr="00176942" w:rsidRDefault="00176942"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0A856B85" w14:textId="7AF3F76C"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27BF652"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278F08" w14:textId="7C67EA95"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6 musia byť podmienky písm. a), b) a c) splnené kumulatívne, v opačnom prípade sa míľnik č. 6 nebude považovať za splnený. </w:t>
            </w:r>
          </w:p>
          <w:p w14:paraId="5EE1938D"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5F184F6" w14:textId="3ED3EA1F" w:rsidR="00A40997" w:rsidRPr="006C1405"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r>
      <w:tr w:rsidR="00652917" w:rsidRPr="006C1405" w14:paraId="24E06F15" w14:textId="77777777" w:rsidTr="7B83CB6E">
        <w:trPr>
          <w:trHeight w:val="217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10544EE" w14:textId="77A98E4D" w:rsidR="001F0436" w:rsidRDefault="00652917" w:rsidP="00D932CA">
            <w:pPr>
              <w:tabs>
                <w:tab w:val="clear" w:pos="-5812"/>
                <w:tab w:val="clear" w:pos="0"/>
              </w:tabs>
              <w:autoSpaceDE/>
              <w:autoSpaceDN/>
              <w:adjustRightInd/>
              <w:spacing w:after="0"/>
              <w:ind w:right="0"/>
              <w:jc w:val="left"/>
              <w:rPr>
                <w:b/>
                <w:bCs/>
                <w:szCs w:val="21"/>
              </w:rPr>
            </w:pPr>
            <w:r w:rsidRPr="001F0436">
              <w:rPr>
                <w:rFonts w:cs="Times New Roman"/>
                <w:b/>
                <w:bCs/>
                <w:color w:val="000000"/>
                <w:spacing w:val="0"/>
                <w:sz w:val="20"/>
                <w:szCs w:val="20"/>
                <w:lang w:eastAsia="sk-SK"/>
              </w:rPr>
              <w:t>Míľnik č. 7</w:t>
            </w:r>
            <w:r w:rsidR="00950AAA">
              <w:rPr>
                <w:rFonts w:cs="Times New Roman"/>
                <w:b/>
                <w:bCs/>
                <w:color w:val="000000"/>
                <w:spacing w:val="0"/>
                <w:sz w:val="20"/>
                <w:szCs w:val="20"/>
                <w:lang w:eastAsia="sk-SK"/>
              </w:rPr>
              <w:t xml:space="preserve"> </w:t>
            </w:r>
            <w:r w:rsidR="00950AAA" w:rsidRPr="00CB08AE">
              <w:rPr>
                <w:b/>
                <w:bCs/>
                <w:szCs w:val="21"/>
              </w:rPr>
              <w:t xml:space="preserve">do </w:t>
            </w:r>
            <w:r w:rsidR="00950AAA">
              <w:rPr>
                <w:b/>
                <w:bCs/>
                <w:szCs w:val="21"/>
              </w:rPr>
              <w:t>780</w:t>
            </w:r>
            <w:r w:rsidR="00950AAA" w:rsidRPr="00CB08AE">
              <w:rPr>
                <w:b/>
                <w:bCs/>
                <w:szCs w:val="21"/>
              </w:rPr>
              <w:t xml:space="preserve"> dní od Dátumu začatia prác</w:t>
            </w:r>
          </w:p>
          <w:p w14:paraId="28C9CE9E" w14:textId="77777777" w:rsidR="00950AAA" w:rsidRPr="00C34D88"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74BACB64" w14:textId="6569ABDA"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w:t>
            </w:r>
            <w:r w:rsidRPr="00CE368F">
              <w:rPr>
                <w:rFonts w:cs="Times New Roman"/>
                <w:color w:val="EE0000"/>
                <w:spacing w:val="0"/>
                <w:sz w:val="20"/>
                <w:szCs w:val="20"/>
                <w:lang w:eastAsia="sk-SK"/>
                <w:rPrChange w:id="1369" w:author="Markovič Michal, Ing." w:date="2025-09-17T14:49:00Z" w16du:dateUtc="2025-09-17T12:49:00Z">
                  <w:rPr>
                    <w:rFonts w:cs="Times New Roman"/>
                    <w:color w:val="000000"/>
                    <w:spacing w:val="0"/>
                    <w:sz w:val="20"/>
                    <w:szCs w:val="20"/>
                    <w:lang w:eastAsia="sk-SK"/>
                  </w:rPr>
                </w:rPrChange>
              </w:rPr>
              <w:t xml:space="preserve">Etapy </w:t>
            </w:r>
            <w:del w:id="1370" w:author="Markovič Michal, Ing." w:date="2025-09-17T14:49:00Z" w16du:dateUtc="2025-09-17T12:49:00Z">
              <w:r w:rsidRPr="00CE368F" w:rsidDel="00CE368F">
                <w:rPr>
                  <w:rFonts w:cs="Times New Roman"/>
                  <w:color w:val="EE0000"/>
                  <w:spacing w:val="0"/>
                  <w:sz w:val="20"/>
                  <w:szCs w:val="20"/>
                  <w:lang w:eastAsia="sk-SK"/>
                  <w:rPrChange w:id="1371" w:author="Markovič Michal, Ing." w:date="2025-09-17T14:49:00Z" w16du:dateUtc="2025-09-17T12:49:00Z">
                    <w:rPr>
                      <w:rFonts w:cs="Times New Roman"/>
                      <w:color w:val="000000"/>
                      <w:spacing w:val="0"/>
                      <w:sz w:val="20"/>
                      <w:szCs w:val="20"/>
                      <w:lang w:eastAsia="sk-SK"/>
                    </w:rPr>
                  </w:rPrChange>
                </w:rPr>
                <w:delText xml:space="preserve">II </w:delText>
              </w:r>
            </w:del>
            <w:ins w:id="1372" w:author="Markovič Michal, Ing." w:date="2025-09-17T14:49:00Z" w16du:dateUtc="2025-09-17T12:49:00Z">
              <w:r w:rsidR="00CE368F" w:rsidRPr="00CE368F">
                <w:rPr>
                  <w:rFonts w:cs="Times New Roman"/>
                  <w:color w:val="EE0000"/>
                  <w:spacing w:val="0"/>
                  <w:sz w:val="20"/>
                  <w:szCs w:val="20"/>
                  <w:lang w:eastAsia="sk-SK"/>
                  <w:rPrChange w:id="1373" w:author="Markovič Michal, Ing." w:date="2025-09-17T14:49:00Z" w16du:dateUtc="2025-09-17T12:49:00Z">
                    <w:rPr>
                      <w:rFonts w:cs="Times New Roman"/>
                      <w:color w:val="000000"/>
                      <w:spacing w:val="0"/>
                      <w:sz w:val="20"/>
                      <w:szCs w:val="20"/>
                      <w:lang w:eastAsia="sk-SK"/>
                    </w:rPr>
                  </w:rPrChange>
                </w:rPr>
                <w:t>2</w:t>
              </w:r>
              <w:r w:rsidR="00CE368F" w:rsidRPr="00C34D88">
                <w:rPr>
                  <w:rFonts w:cs="Times New Roman"/>
                  <w:color w:val="000000"/>
                  <w:spacing w:val="0"/>
                  <w:sz w:val="20"/>
                  <w:szCs w:val="20"/>
                  <w:lang w:eastAsia="sk-SK"/>
                </w:rPr>
                <w:t xml:space="preserve"> </w:t>
              </w:r>
            </w:ins>
            <w:r w:rsidRPr="00C34D88">
              <w:rPr>
                <w:rFonts w:cs="Times New Roman"/>
                <w:color w:val="000000"/>
                <w:spacing w:val="0"/>
                <w:sz w:val="20"/>
                <w:szCs w:val="20"/>
                <w:lang w:eastAsia="sk-SK"/>
              </w:rPr>
              <w:t>( úsek KM 0,950 - 2,496)</w:t>
            </w:r>
            <w:r w:rsidR="00140E16">
              <w:rPr>
                <w:rFonts w:cs="Times New Roman"/>
                <w:color w:val="000000"/>
                <w:spacing w:val="0"/>
                <w:sz w:val="20"/>
                <w:szCs w:val="20"/>
                <w:lang w:eastAsia="sk-SK"/>
              </w:rPr>
              <w:t>.</w:t>
            </w:r>
          </w:p>
          <w:p w14:paraId="2D3ADFFD"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AC8E2AA"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7865B50" w14:textId="2C3BA1E3"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00FA55EA">
              <w:rPr>
                <w:rFonts w:cs="Times New Roman"/>
                <w:color w:val="EE0000"/>
                <w:spacing w:val="0"/>
                <w:sz w:val="20"/>
                <w:szCs w:val="20"/>
                <w:lang w:eastAsia="sk-SK"/>
                <w:rPrChange w:id="1374" w:author="Markovič Michal, Ing." w:date="2025-09-17T14:49:00Z" w16du:dateUtc="2025-09-17T12:49:00Z">
                  <w:rPr>
                    <w:rFonts w:cs="Times New Roman"/>
                    <w:color w:val="000000"/>
                    <w:spacing w:val="0"/>
                    <w:sz w:val="20"/>
                    <w:szCs w:val="20"/>
                    <w:lang w:eastAsia="sk-SK"/>
                  </w:rPr>
                </w:rPrChange>
              </w:rPr>
              <w:t xml:space="preserve">Etapy </w:t>
            </w:r>
            <w:del w:id="1375" w:author="Markovič Michal, Ing." w:date="2025-09-17T14:49:00Z" w16du:dateUtc="2025-09-17T12:49:00Z">
              <w:r w:rsidRPr="00FA55EA" w:rsidDel="00CE368F">
                <w:rPr>
                  <w:rFonts w:cs="Times New Roman"/>
                  <w:color w:val="EE0000"/>
                  <w:spacing w:val="0"/>
                  <w:sz w:val="20"/>
                  <w:szCs w:val="20"/>
                  <w:lang w:eastAsia="sk-SK"/>
                  <w:rPrChange w:id="1376" w:author="Markovič Michal, Ing." w:date="2025-09-17T14:49:00Z" w16du:dateUtc="2025-09-17T12:49:00Z">
                    <w:rPr>
                      <w:rFonts w:cs="Times New Roman"/>
                      <w:color w:val="000000"/>
                      <w:spacing w:val="0"/>
                      <w:sz w:val="20"/>
                      <w:szCs w:val="20"/>
                      <w:lang w:eastAsia="sk-SK"/>
                    </w:rPr>
                  </w:rPrChange>
                </w:rPr>
                <w:delText>II</w:delText>
              </w:r>
            </w:del>
            <w:ins w:id="1377" w:author="Markovič Michal, Ing." w:date="2025-09-17T14:49:00Z" w16du:dateUtc="2025-09-17T12:49:00Z">
              <w:r w:rsidR="00CE368F" w:rsidRPr="00FA55EA">
                <w:rPr>
                  <w:rFonts w:cs="Times New Roman"/>
                  <w:color w:val="EE0000"/>
                  <w:spacing w:val="0"/>
                  <w:sz w:val="20"/>
                  <w:szCs w:val="20"/>
                  <w:lang w:eastAsia="sk-SK"/>
                  <w:rPrChange w:id="1378" w:author="Markovič Michal, Ing." w:date="2025-09-17T14:49:00Z" w16du:dateUtc="2025-09-17T12:49:00Z">
                    <w:rPr>
                      <w:rFonts w:cs="Times New Roman"/>
                      <w:color w:val="000000"/>
                      <w:spacing w:val="0"/>
                      <w:sz w:val="20"/>
                      <w:szCs w:val="20"/>
                      <w:lang w:eastAsia="sk-SK"/>
                    </w:rPr>
                  </w:rPrChange>
                </w:rPr>
                <w:t>2</w:t>
              </w:r>
            </w:ins>
            <w:r w:rsidRPr="00C34D88">
              <w:rPr>
                <w:rFonts w:cs="Times New Roman"/>
                <w:color w:val="000000"/>
                <w:spacing w:val="0"/>
                <w:sz w:val="20"/>
                <w:szCs w:val="20"/>
                <w:lang w:eastAsia="sk-SK"/>
              </w:rPr>
              <w:t xml:space="preserve"> (KM 0,950 - 2,496)</w:t>
            </w:r>
            <w:r w:rsidR="001F0436">
              <w:rPr>
                <w:rFonts w:cs="Times New Roman"/>
                <w:color w:val="000000"/>
                <w:spacing w:val="0"/>
                <w:sz w:val="20"/>
                <w:szCs w:val="20"/>
                <w:lang w:eastAsia="sk-SK"/>
              </w:rPr>
              <w:t>.</w:t>
            </w:r>
          </w:p>
          <w:p w14:paraId="458BF8FF"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F5D37C8"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4AA67AD" w14:textId="1B79DDB3" w:rsidR="001F0436" w:rsidRPr="00C34D88"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2385F028"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26617ED" w14:textId="2568924B"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2758F4">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0,950 - KM 2,496</w:t>
            </w:r>
            <w:r w:rsidR="00140E16">
              <w:rPr>
                <w:rFonts w:cs="Times New Roman"/>
                <w:color w:val="000000"/>
                <w:spacing w:val="0"/>
                <w:sz w:val="20"/>
                <w:szCs w:val="20"/>
                <w:lang w:eastAsia="sk-SK"/>
              </w:rPr>
              <w:t>.</w:t>
            </w:r>
          </w:p>
          <w:p w14:paraId="11AD6AF4"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8B44197" w14:textId="340AFB4B" w:rsidR="001F0436" w:rsidRDefault="00652917"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0,950 - KM 2,496</w:t>
            </w:r>
            <w:r w:rsidR="001F0436">
              <w:rPr>
                <w:rFonts w:cs="Times New Roman"/>
                <w:color w:val="000000"/>
                <w:spacing w:val="0"/>
                <w:sz w:val="20"/>
                <w:szCs w:val="20"/>
                <w:lang w:eastAsia="sk-SK"/>
              </w:rPr>
              <w:t>.</w:t>
            </w:r>
          </w:p>
          <w:p w14:paraId="7EAAC6B2" w14:textId="77777777" w:rsidR="001F0436"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5C294CC" w14:textId="18C2C8CA" w:rsidR="001F0436" w:rsidRPr="006C1405"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vAlign w:val="center"/>
            <w:hideMark/>
          </w:tcPr>
          <w:p w14:paraId="236F42BD"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70B4440" w14:textId="77777777" w:rsidR="00176942" w:rsidRDefault="00652917" w:rsidP="00176942">
            <w:pPr>
              <w:pStyle w:val="Odsekzoznamu"/>
              <w:numPr>
                <w:ilvl w:val="0"/>
                <w:numId w:val="197"/>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43A21F9A" w14:textId="77777777" w:rsidR="00176942" w:rsidRDefault="00176942" w:rsidP="00176942">
            <w:pPr>
              <w:pStyle w:val="Odsekzoznamu"/>
              <w:autoSpaceDE/>
              <w:autoSpaceDN/>
              <w:adjustRightInd/>
              <w:spacing w:after="0"/>
              <w:ind w:firstLine="0"/>
              <w:jc w:val="left"/>
              <w:rPr>
                <w:rFonts w:cs="Times New Roman"/>
                <w:color w:val="000000"/>
                <w:spacing w:val="0"/>
                <w:sz w:val="20"/>
                <w:szCs w:val="20"/>
                <w:lang w:eastAsia="sk-SK"/>
              </w:rPr>
            </w:pPr>
          </w:p>
          <w:p w14:paraId="13CD94DB" w14:textId="73A71AF7" w:rsidR="001F0436" w:rsidRDefault="00176942" w:rsidP="00176942">
            <w:pPr>
              <w:pStyle w:val="Odsekzoznamu"/>
              <w:numPr>
                <w:ilvl w:val="0"/>
                <w:numId w:val="197"/>
              </w:numPr>
              <w:autoSpaceDE/>
              <w:autoSpaceDN/>
              <w:adjustRightInd/>
              <w:spacing w:after="0"/>
              <w:ind w:left="360" w:hanging="284"/>
              <w:jc w:val="left"/>
              <w:rPr>
                <w:rFonts w:cs="Times New Roman"/>
                <w:color w:val="000000"/>
                <w:spacing w:val="0"/>
                <w:sz w:val="20"/>
                <w:szCs w:val="20"/>
                <w:lang w:eastAsia="sk-SK"/>
              </w:rPr>
            </w:pPr>
            <w:r w:rsidRPr="006C1405">
              <w:rPr>
                <w:rFonts w:cs="Times New Roman"/>
                <w:color w:val="000000"/>
                <w:spacing w:val="0"/>
                <w:sz w:val="20"/>
                <w:szCs w:val="20"/>
                <w:lang w:eastAsia="sk-SK"/>
              </w:rPr>
              <w:t>Stavebným dozorom potvrdený protokol z vizuálnej kontroly ukon</w:t>
            </w:r>
            <w:r w:rsidRPr="006C1405">
              <w:rPr>
                <w:rFonts w:cs="Times New Roman"/>
                <w:color w:val="000000"/>
                <w:spacing w:val="0"/>
                <w:sz w:val="20"/>
                <w:szCs w:val="20"/>
                <w:lang w:eastAsia="sk-SK"/>
              </w:rPr>
              <w:lastRenderedPageBreak/>
              <w:t>čenia prác,  potvrdený (najneskôr) k dátumu, na ktorý pripadol tento časový míľnik.</w:t>
            </w:r>
          </w:p>
          <w:p w14:paraId="5C134943" w14:textId="77777777" w:rsidR="00176942" w:rsidRPr="00176942" w:rsidRDefault="00176942" w:rsidP="00176942">
            <w:pPr>
              <w:pStyle w:val="Odsekzoznamu"/>
              <w:rPr>
                <w:rFonts w:cs="Times New Roman"/>
                <w:color w:val="000000"/>
                <w:spacing w:val="0"/>
                <w:sz w:val="20"/>
                <w:szCs w:val="20"/>
                <w:lang w:eastAsia="sk-SK"/>
              </w:rPr>
            </w:pPr>
          </w:p>
          <w:p w14:paraId="4A45351C" w14:textId="77777777" w:rsidR="00176942" w:rsidRPr="00176942" w:rsidRDefault="00176942" w:rsidP="00176942">
            <w:pPr>
              <w:pStyle w:val="Odsekzoznamu"/>
              <w:autoSpaceDE/>
              <w:autoSpaceDN/>
              <w:adjustRightInd/>
              <w:spacing w:after="0"/>
              <w:ind w:firstLine="0"/>
              <w:jc w:val="left"/>
              <w:rPr>
                <w:rFonts w:cs="Times New Roman"/>
                <w:color w:val="000000"/>
                <w:spacing w:val="0"/>
                <w:sz w:val="20"/>
                <w:szCs w:val="20"/>
                <w:lang w:eastAsia="sk-SK"/>
              </w:rPr>
            </w:pPr>
          </w:p>
          <w:p w14:paraId="34D32FE0" w14:textId="3C93EC14"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7 musia byť podmienky písm. a)  a  b)  splnené kumulatívne, v opačnom prípade sa míľnik č. 7 nebude považovať za splnený. </w:t>
            </w:r>
          </w:p>
        </w:tc>
      </w:tr>
    </w:tbl>
    <w:bookmarkEnd w:id="1351"/>
    <w:p w14:paraId="254A6D0E" w14:textId="5806EFC3" w:rsidR="00B41705" w:rsidRPr="00040C06" w:rsidRDefault="00AC4658" w:rsidP="00624E31">
      <w:pPr>
        <w:pStyle w:val="Nadpis4"/>
      </w:pPr>
      <w:r w:rsidRPr="00040C06">
        <w:lastRenderedPageBreak/>
        <w:t>Požiadavky na</w:t>
      </w:r>
      <w:r w:rsidR="00B41705" w:rsidRPr="00040C06">
        <w:t xml:space="preserve"> príprav</w:t>
      </w:r>
      <w:r w:rsidRPr="00040C06">
        <w:t>u</w:t>
      </w:r>
      <w:r w:rsidR="00B41705" w:rsidRPr="00040C06">
        <w:t xml:space="preserve"> projektovej dokumentácie a inžinieringu (schvaľovacích procesov)</w:t>
      </w:r>
    </w:p>
    <w:p w14:paraId="5FC6B80B" w14:textId="152EED6A" w:rsidR="00CC2E1C" w:rsidRPr="00040C06" w:rsidRDefault="00AE652C" w:rsidP="00C34D88">
      <w:r w:rsidRPr="00040C06">
        <w:tab/>
      </w:r>
      <w:r w:rsidR="00B41705" w:rsidRPr="00040C06">
        <w:t>Harmonogram bude obsahovať</w:t>
      </w:r>
      <w:r w:rsidR="00CC2E1C" w:rsidRPr="00040C06">
        <w:t>:</w:t>
      </w:r>
    </w:p>
    <w:p w14:paraId="334671C7" w14:textId="0B9A3670" w:rsidR="00B41705" w:rsidRPr="00040C06" w:rsidRDefault="002B7A0F" w:rsidP="00C34D88">
      <w:pPr>
        <w:pStyle w:val="Odsekzoznamu"/>
        <w:numPr>
          <w:ilvl w:val="0"/>
          <w:numId w:val="148"/>
        </w:numPr>
      </w:pPr>
      <w:r w:rsidRPr="00040C06">
        <w:t>P</w:t>
      </w:r>
      <w:r w:rsidR="00B41705" w:rsidRPr="00040C06">
        <w:t xml:space="preserve">odrobnosti postupu projektových prác vrátane plánovaného časového harmonogramu zabezpečenia Dokumentácie Zhotoviteľa podľa jednotlivých častí Diela a jej </w:t>
      </w:r>
      <w:r w:rsidR="00B41705" w:rsidRPr="00F127A1">
        <w:t xml:space="preserve">predloženia </w:t>
      </w:r>
      <w:r w:rsidR="00B41705" w:rsidRPr="00C34D88">
        <w:t>na odsúhlasenie</w:t>
      </w:r>
      <w:r w:rsidR="00B41705" w:rsidRPr="00040C06">
        <w:t xml:space="preserve"> a jej dodania (v súlade s čl.</w:t>
      </w:r>
      <w:r w:rsidR="00B41705" w:rsidRPr="00040C06">
        <w:fldChar w:fldCharType="begin"/>
      </w:r>
      <w:r w:rsidR="00B41705" w:rsidRPr="00040C06">
        <w:instrText xml:space="preserve"> REF _Ref180756586 \r \h </w:instrText>
      </w:r>
      <w:r w:rsidR="00F70CF9">
        <w:instrText xml:space="preserve"> \* MERGEFORMAT </w:instrText>
      </w:r>
      <w:r w:rsidR="00B41705" w:rsidRPr="00040C06">
        <w:fldChar w:fldCharType="separate"/>
      </w:r>
      <w:r w:rsidR="0094408A">
        <w:t>2.4</w:t>
      </w:r>
      <w:r w:rsidR="00B41705" w:rsidRPr="00040C06">
        <w:fldChar w:fldCharType="end"/>
      </w:r>
      <w:r w:rsidR="00B41705" w:rsidRPr="00040C06">
        <w:t xml:space="preserve">); zabezpečenia inžinierskej činnosti vrátane majetkovoprávneho vysporiadania (v súlade s čl. </w:t>
      </w:r>
      <w:r w:rsidR="00B41705" w:rsidRPr="00040C06">
        <w:fldChar w:fldCharType="begin"/>
      </w:r>
      <w:r w:rsidR="00B41705" w:rsidRPr="00040C06">
        <w:instrText xml:space="preserve"> REF _Ref170727171 \r \h </w:instrText>
      </w:r>
      <w:r w:rsidR="00F70CF9">
        <w:instrText xml:space="preserve"> \* MERGEFORMAT </w:instrText>
      </w:r>
      <w:r w:rsidR="00B41705" w:rsidRPr="00040C06">
        <w:fldChar w:fldCharType="separate"/>
      </w:r>
      <w:r w:rsidR="0094408A">
        <w:t>2.9</w:t>
      </w:r>
      <w:r w:rsidR="00B41705" w:rsidRPr="00040C06">
        <w:fldChar w:fldCharType="end"/>
      </w:r>
      <w:r w:rsidR="00B41705" w:rsidRPr="00040C06">
        <w:t>), ak také vyplynie z technického riešenia Zhotoviteľa, zabezpečenia potrebných súhlasov, vyjadrení a odsúhlasenia Dokumentácie Zhotoviteľa.</w:t>
      </w:r>
    </w:p>
    <w:p w14:paraId="5E5B071D" w14:textId="39AC2D24" w:rsidR="00B41705" w:rsidRPr="00040C06" w:rsidRDefault="006200A5" w:rsidP="00C34D88">
      <w:pPr>
        <w:pStyle w:val="Odsekzoznamu"/>
        <w:numPr>
          <w:ilvl w:val="0"/>
          <w:numId w:val="148"/>
        </w:numPr>
      </w:pPr>
      <w:r w:rsidRPr="00040C06">
        <w:t>T</w:t>
      </w:r>
      <w:r w:rsidR="00B41705" w:rsidRPr="00040C06">
        <w:t>abuľkový zoznam s počtom pracovníkov rozdelených v členení podľa profesií, ktorí sa budú podieľať na príprave projektovej dokumentácie a inžinieringu.</w:t>
      </w:r>
    </w:p>
    <w:p w14:paraId="42263ECC" w14:textId="5F28C2A2" w:rsidR="00F91A2D" w:rsidRPr="00040C06" w:rsidRDefault="002F143F" w:rsidP="00624E31">
      <w:pPr>
        <w:pStyle w:val="Nadpis4"/>
      </w:pPr>
      <w:r w:rsidRPr="00040C06">
        <w:t>Požiadavky k</w:t>
      </w:r>
      <w:r w:rsidR="00F91A2D" w:rsidRPr="00040C06">
        <w:t xml:space="preserve"> postupu výroby a dodania hlavných Technologických zariadení</w:t>
      </w:r>
    </w:p>
    <w:p w14:paraId="5BDD35AE" w14:textId="25E4202A" w:rsidR="002902F5" w:rsidRPr="00040C06" w:rsidRDefault="00AE652C" w:rsidP="00F91A2D">
      <w:r w:rsidRPr="00040C06">
        <w:tab/>
      </w:r>
      <w:r w:rsidR="00F91A2D" w:rsidRPr="00040C06">
        <w:t>Harmonogram bude obsahovať</w:t>
      </w:r>
      <w:r w:rsidR="002902F5" w:rsidRPr="00040C06">
        <w:t xml:space="preserve">: </w:t>
      </w:r>
    </w:p>
    <w:p w14:paraId="5043DD58" w14:textId="169398A9" w:rsidR="00F91A2D" w:rsidRPr="00040C06" w:rsidRDefault="00EE52C1" w:rsidP="00C34D88">
      <w:pPr>
        <w:pStyle w:val="Odsekzoznamu"/>
        <w:numPr>
          <w:ilvl w:val="0"/>
          <w:numId w:val="147"/>
        </w:numPr>
      </w:pPr>
      <w:r w:rsidRPr="00040C06">
        <w:t>T</w:t>
      </w:r>
      <w:r w:rsidR="00F91A2D" w:rsidRPr="00040C06">
        <w:t xml:space="preserve">ermíny a postup výroby a dodania hlavných Technologických zariadení, postup výstavby, skúšok, spúšťania do prevádzky, prebratia podľa požiadaviek Objednávateľa týkajúcich sa prebratia Diela alebo jeho častí, po jednotlivých objektoch, Lehoty na oznámenie vád, so zohľadnením a vyznačením kľúčových míľnikov v zmysle </w:t>
      </w:r>
      <w:proofErr w:type="spellStart"/>
      <w:r w:rsidR="00F91A2D" w:rsidRPr="00040C06">
        <w:t>podčl</w:t>
      </w:r>
      <w:proofErr w:type="spellEnd"/>
      <w:r w:rsidR="00F91A2D" w:rsidRPr="00040C06">
        <w:t xml:space="preserve">. 8.3 </w:t>
      </w:r>
      <w:r w:rsidR="0043756D" w:rsidRPr="00040C06">
        <w:rPr>
          <w:szCs w:val="21"/>
        </w:rPr>
        <w:t>FIDIC VZP</w:t>
      </w:r>
      <w:r w:rsidR="00F91A2D" w:rsidRPr="00040C06">
        <w:t>.</w:t>
      </w:r>
    </w:p>
    <w:p w14:paraId="568F4C83" w14:textId="1B15F9BC" w:rsidR="00F91A2D" w:rsidRPr="00040C06" w:rsidRDefault="00FD3CC8" w:rsidP="00C34D88">
      <w:pPr>
        <w:pStyle w:val="Odsekzoznamu"/>
        <w:numPr>
          <w:ilvl w:val="0"/>
          <w:numId w:val="147"/>
        </w:numPr>
      </w:pPr>
      <w:r w:rsidRPr="00040C06">
        <w:t>P</w:t>
      </w:r>
      <w:r w:rsidR="00F91A2D" w:rsidRPr="00040C06">
        <w:t xml:space="preserve">ostup činností vykonávaných Priamymi </w:t>
      </w:r>
      <w:proofErr w:type="spellStart"/>
      <w:r w:rsidR="00F91A2D" w:rsidRPr="00040C06">
        <w:t>Podzhotoviteľmi</w:t>
      </w:r>
      <w:proofErr w:type="spellEnd"/>
      <w:r w:rsidR="00F91A2D" w:rsidRPr="00040C06">
        <w:t>.</w:t>
      </w:r>
    </w:p>
    <w:p w14:paraId="40D5A596" w14:textId="28B93625" w:rsidR="00F91A2D" w:rsidRPr="00040C06" w:rsidRDefault="00FC5206" w:rsidP="00C34D88">
      <w:pPr>
        <w:pStyle w:val="Odsekzoznamu"/>
        <w:numPr>
          <w:ilvl w:val="0"/>
          <w:numId w:val="147"/>
        </w:numPr>
      </w:pPr>
      <w:r w:rsidRPr="00040C06">
        <w:t>P</w:t>
      </w:r>
      <w:r w:rsidR="00F91A2D" w:rsidRPr="00040C06">
        <w:t xml:space="preserve">ri </w:t>
      </w:r>
      <w:r w:rsidR="00884DF2" w:rsidRPr="00040C06">
        <w:t>T</w:t>
      </w:r>
      <w:r w:rsidR="00F91A2D" w:rsidRPr="00040C06">
        <w:t xml:space="preserve">echnologických zariadeniach/prevádzkových súboroch samostatne termíny stavebnej a montážnej pripravenosti a dodávku/montáž technológie </w:t>
      </w:r>
      <w:r w:rsidR="00217ACF" w:rsidRPr="00040C06">
        <w:t>(</w:t>
      </w:r>
      <w:r w:rsidR="00896C8F" w:rsidRPr="00040C06">
        <w:t xml:space="preserve">začiatku montážnych prác technológií </w:t>
      </w:r>
      <w:r w:rsidR="00F91A2D" w:rsidRPr="00040C06">
        <w:t>vrátane termínov spätného odovzdávania po montáži za účelom dokončenia a odskúšania stavebných súborov</w:t>
      </w:r>
      <w:r w:rsidR="00217ACF" w:rsidRPr="00040C06">
        <w:t>)</w:t>
      </w:r>
      <w:r w:rsidR="00F91A2D" w:rsidRPr="00040C06">
        <w:t>.</w:t>
      </w:r>
    </w:p>
    <w:p w14:paraId="3FA57062" w14:textId="1666A62E" w:rsidR="00FF2FA2" w:rsidRPr="00395CE7" w:rsidRDefault="00FF2FA2" w:rsidP="00624E31">
      <w:pPr>
        <w:pStyle w:val="Nadpis4"/>
      </w:pPr>
      <w:r w:rsidRPr="00C76FC9">
        <w:t>Súhrnné odôvodnenie Harmonogramu prác</w:t>
      </w:r>
    </w:p>
    <w:p w14:paraId="1F803CC1" w14:textId="4D4071C3" w:rsidR="00731ED2" w:rsidRPr="00040C06" w:rsidRDefault="00AE652C" w:rsidP="00C34D88">
      <w:r w:rsidRPr="000946C4">
        <w:tab/>
      </w:r>
      <w:r w:rsidR="00FF2FA2" w:rsidRPr="000946C4">
        <w:t>Predložené harmonogramy</w:t>
      </w:r>
      <w:r w:rsidR="00D62370" w:rsidRPr="00C34D88">
        <w:t xml:space="preserve"> a</w:t>
      </w:r>
      <w:r w:rsidR="00AC4FC1" w:rsidRPr="00C76FC9">
        <w:t xml:space="preserve"> prílohy</w:t>
      </w:r>
      <w:r w:rsidR="00FF2FA2" w:rsidRPr="000946C4">
        <w:t xml:space="preserve"> </w:t>
      </w:r>
      <w:r w:rsidR="00D176F1" w:rsidRPr="000946C4">
        <w:t>budú</w:t>
      </w:r>
      <w:r w:rsidR="00FF2FA2" w:rsidRPr="000946C4">
        <w:t xml:space="preserve"> záväzné a Zhotoviteľ </w:t>
      </w:r>
      <w:r w:rsidR="00D176F1" w:rsidRPr="000946C4">
        <w:t>ich</w:t>
      </w:r>
      <w:r w:rsidR="00FF2FA2" w:rsidRPr="000946C4">
        <w:t xml:space="preserve"> nesmie meniť v procese </w:t>
      </w:r>
      <w:r w:rsidR="00FB36BF" w:rsidRPr="00C34D88">
        <w:t>výstavby diela</w:t>
      </w:r>
      <w:r w:rsidR="00FF2FA2" w:rsidRPr="00C76FC9">
        <w:t xml:space="preserve">. Musia byť vzájomne súladné po stránke časovej, priestorovej, technologickej, zdrojovej a finančnej. Zhotoviteľ si musí riadne naštudovať podklady, ktorých súčasťou je aj projektová dokumentácia, </w:t>
      </w:r>
      <w:proofErr w:type="spellStart"/>
      <w:r w:rsidR="00FF2FA2" w:rsidRPr="00C76FC9">
        <w:t>navnímať</w:t>
      </w:r>
      <w:proofErr w:type="spellEnd"/>
      <w:r w:rsidR="00FF2FA2" w:rsidRPr="00C76FC9">
        <w:t xml:space="preserve"> vlastné kapacitné možnosti, subdodávateľské možnosti a verejnému obstarávateľovi tak preukázať reálnosť jeho ponuky. </w:t>
      </w:r>
      <w:r w:rsidR="00EE7F45" w:rsidRPr="00C34D88">
        <w:t>Vypracované</w:t>
      </w:r>
      <w:r w:rsidR="00FF2FA2" w:rsidRPr="00C76FC9">
        <w:t xml:space="preserve"> časové plány preukážu dostatočnú prípravu uchádzača v </w:t>
      </w:r>
      <w:proofErr w:type="spellStart"/>
      <w:r w:rsidR="00FF2FA2" w:rsidRPr="00C76FC9">
        <w:t>predrealizačnej</w:t>
      </w:r>
      <w:proofErr w:type="spellEnd"/>
      <w:r w:rsidR="00FF2FA2" w:rsidRPr="00C76FC9">
        <w:t xml:space="preserve"> fáze vrátane podrobného oboznámenia sa s podkladmi, pričom sa predpokladá, že uchádzač zohľadní svoje skúsenosti z realizácie podobných stavieb a minimalizuje riziká plynúce z povahy stavby. Predložený návrh časového plánu umožní verejnému obstarávateľovi v procese zadávania zákazky objektívne posúdiť najmä vecnú a časovú reálnosť ponuky. Cieľom časového plánu je overenie reálnosti doby realizácie stavby predkladanej uchádzačom, minimali</w:t>
      </w:r>
      <w:r w:rsidR="00FF2FA2" w:rsidRPr="000946C4">
        <w:t xml:space="preserve">zácia rizika organizačného zlyhania, garancia dodržiavania technologických prestávok a nasadenia technických a ľudských zdrojov, ktoré uchádzač v časovom pláne deklaruje a sledovanie efektivity ich využívania. Predložený HMG zároveň bude slúžiť ako kontrolný nástroj pre postup realizácie stavebných procesov, umožní predchádzať priestorovým kolíziám a navrhovať včasné riešenia rizík meškaní pri realizácii stavby. Každé meškanie so stavebnými prácami znamená riziko, že stavba nebude zhotovená riadne a včas, čo by malo zásadný vplyv na hospodárnosť a efektívnosť pri vynakladaní finančných prostriedkov z verejných zdrojov a ohrozilo ich plánované čerpanie. Časový plán musí jednoznačne a prehľadne prezentovať navrhovaný postup realizácie stavby a korešpondovať s podmienkami uvádzanými v projektovej dokumentácii, zohľadňujúc normy STN, technologické predpisy výrobcov zabudovaných materiálov a legislatívne požiadavky dotknutých orgánov. Zhotoviteľ predloží harmonogram v elektronickej forme minimálne vo formáte </w:t>
      </w:r>
      <w:proofErr w:type="spellStart"/>
      <w:r w:rsidR="00FF2FA2" w:rsidRPr="000946C4">
        <w:t>microsoft</w:t>
      </w:r>
      <w:proofErr w:type="spellEnd"/>
      <w:r w:rsidR="00FF2FA2" w:rsidRPr="000946C4">
        <w:t xml:space="preserve"> </w:t>
      </w:r>
      <w:proofErr w:type="spellStart"/>
      <w:r w:rsidR="00FF2FA2" w:rsidRPr="000946C4">
        <w:t>project</w:t>
      </w:r>
      <w:proofErr w:type="spellEnd"/>
      <w:r w:rsidR="00BA18EC" w:rsidRPr="000946C4">
        <w:t>/ .</w:t>
      </w:r>
      <w:proofErr w:type="spellStart"/>
      <w:r w:rsidR="00BA18EC" w:rsidRPr="000946C4">
        <w:t>mpp</w:t>
      </w:r>
      <w:proofErr w:type="spellEnd"/>
      <w:r w:rsidR="00FF2FA2" w:rsidRPr="000946C4">
        <w:t xml:space="preserve"> (alebo ekvivalent).</w:t>
      </w:r>
    </w:p>
    <w:p w14:paraId="1BA0DB97" w14:textId="593588BF" w:rsidR="00753CA0" w:rsidRPr="00040C06" w:rsidRDefault="00753CA0" w:rsidP="00166CBA">
      <w:pPr>
        <w:pStyle w:val="Nadpis3"/>
      </w:pPr>
      <w:bookmarkStart w:id="1379" w:name="_Toc292803112"/>
      <w:bookmarkStart w:id="1380" w:name="_Toc332367356"/>
      <w:bookmarkStart w:id="1381" w:name="_Toc345289314"/>
      <w:bookmarkStart w:id="1382" w:name="_Toc187411840"/>
      <w:r w:rsidRPr="00040C06">
        <w:lastRenderedPageBreak/>
        <w:t>Stavebný denník</w:t>
      </w:r>
      <w:bookmarkEnd w:id="1379"/>
      <w:bookmarkEnd w:id="1380"/>
      <w:bookmarkEnd w:id="1381"/>
      <w:bookmarkEnd w:id="1382"/>
    </w:p>
    <w:p w14:paraId="0514ED60" w14:textId="655BDD32" w:rsidR="00753CA0" w:rsidRPr="00040C06" w:rsidRDefault="00AE652C"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4.26 </w:t>
      </w:r>
      <w:r w:rsidR="00917F5B" w:rsidRPr="00040C06">
        <w:t xml:space="preserve">FIDIC VZP </w:t>
      </w:r>
      <w:r w:rsidR="00753CA0" w:rsidRPr="00040C06">
        <w:t>povinný počas celej Lehoty výstavby viesť Stavebný denník. Pri vedení Stavebného denníka sa budú zmluvné strany riadiť ustanoveniami § 46d Stavebného zákona a § 28 vyhl. MŽP</w:t>
      </w:r>
      <w:r w:rsidR="001A5284" w:rsidRPr="00040C06">
        <w:t xml:space="preserve"> </w:t>
      </w:r>
      <w:r w:rsidR="00753CA0" w:rsidRPr="00040C06">
        <w:t xml:space="preserve">SR č. 453/2000 Z. z., ktorou sa vykonávajú niektoré ustanovenia Stavebného zákona. Stavebný denník bude tvoriť súčasť Dokumentácie </w:t>
      </w:r>
      <w:r w:rsidR="00EC0ED5" w:rsidRPr="00040C06">
        <w:t>Zhotoviteľ</w:t>
      </w:r>
      <w:r w:rsidR="00753CA0" w:rsidRPr="00040C06">
        <w:t>a uloženej na Stavenisku. Bude obsahovať záznamy o všetkých podstatných udalostiach, ktoré nastali počas výkonu prác na realizácii Diela.</w:t>
      </w:r>
    </w:p>
    <w:p w14:paraId="0EE33439" w14:textId="5DBA22C5" w:rsidR="00753CA0" w:rsidRPr="00040C06" w:rsidRDefault="00AE652C" w:rsidP="00BC5D46">
      <w:r w:rsidRPr="00040C06">
        <w:tab/>
      </w:r>
      <w:r w:rsidR="00753CA0" w:rsidRPr="00040C06">
        <w:t xml:space="preserve">Za vedenie Stavebného denníka zodpovedný je výlučne </w:t>
      </w:r>
      <w:r w:rsidR="00EC0ED5" w:rsidRPr="00040C06">
        <w:t>Zhotoviteľ</w:t>
      </w:r>
      <w:r w:rsidR="00753CA0" w:rsidRPr="00040C06">
        <w:t>. Zápisy do Stavebného denníka môžu urobiť nasledovné oprávnené alebo poverené osoby</w:t>
      </w:r>
      <w:r w:rsidR="00233482" w:rsidRPr="00040C06">
        <w:t xml:space="preserve"> v zmysle </w:t>
      </w:r>
      <w:r w:rsidR="00E52ACC" w:rsidRPr="00040C06">
        <w:t xml:space="preserve">§28 Vyhlášky 453/2000 a </w:t>
      </w:r>
      <w:r w:rsidR="003C373C" w:rsidRPr="00040C06">
        <w:t xml:space="preserve">§46d </w:t>
      </w:r>
      <w:r w:rsidR="00B801A7" w:rsidRPr="00040C06">
        <w:t>Stavebného zákona</w:t>
      </w:r>
      <w:r w:rsidR="003C373C" w:rsidRPr="00040C06">
        <w:t>.</w:t>
      </w:r>
    </w:p>
    <w:p w14:paraId="6797E03E" w14:textId="64A7E985" w:rsidR="00753CA0" w:rsidRPr="00040C06" w:rsidRDefault="00AE652C" w:rsidP="00BC5D46">
      <w:r w:rsidRPr="00040C06">
        <w:tab/>
      </w:r>
      <w:r w:rsidR="00EC0ED5" w:rsidRPr="00040C06">
        <w:t>Zhotoviteľ</w:t>
      </w:r>
      <w:r w:rsidR="00753CA0" w:rsidRPr="00040C06">
        <w:t xml:space="preserve"> je zodpovedný aj za vedenie záznamov o dodávkach a montáži strojov a zariadení v montážnom denníku, ktorý tvorí osobitnú časť Stavebného denníka. Oba dokumenty budú k dispozícii Stavebnému </w:t>
      </w:r>
      <w:r w:rsidR="00A22089" w:rsidRPr="00040C06">
        <w:rPr>
          <w:noProof/>
        </w:rPr>
        <w:t>dozor</w:t>
      </w:r>
      <w:r w:rsidR="001E56B6" w:rsidRPr="00040C06">
        <w:rPr>
          <w:noProof/>
        </w:rPr>
        <w:t>u</w:t>
      </w:r>
      <w:r w:rsidR="00A22089" w:rsidRPr="00040C06">
        <w:rPr>
          <w:smallCaps/>
          <w:noProof/>
        </w:rPr>
        <w:t>,</w:t>
      </w:r>
      <w:r w:rsidR="00753CA0" w:rsidRPr="00040C06">
        <w:t xml:space="preserve"> koordinátorovi bezpečnosti práce, Objednávateľovi a štátnym kontrolným orgánom počas celého trvania Zmluvy. Všetky záznamy vykonané </w:t>
      </w:r>
      <w:r w:rsidR="00EC0ED5" w:rsidRPr="00040C06">
        <w:t>Zhotoviteľ</w:t>
      </w:r>
      <w:r w:rsidR="00753CA0" w:rsidRPr="00040C06">
        <w:t xml:space="preserve">om alebo jeho poverencami do Stavebného denníka budú podpísané </w:t>
      </w:r>
      <w:r w:rsidR="00EC0ED5" w:rsidRPr="00040C06">
        <w:t>Zhotoviteľ</w:t>
      </w:r>
      <w:r w:rsidR="00753CA0" w:rsidRPr="00040C06">
        <w:t>om alebo ním poverenými osobami.</w:t>
      </w:r>
    </w:p>
    <w:p w14:paraId="542ABDCA" w14:textId="6B3B02AA" w:rsidR="00753CA0" w:rsidRPr="00040C06" w:rsidRDefault="00AE652C" w:rsidP="00BC5D46">
      <w:r w:rsidRPr="00040C06">
        <w:tab/>
      </w:r>
      <w:r w:rsidR="00753CA0" w:rsidRPr="00040C06">
        <w:t>Všetky strany Stavebného denníka musia byť vyhotovené v jednom origináli a minimálne v</w:t>
      </w:r>
      <w:r w:rsidR="00407C80" w:rsidRPr="00040C06">
        <w:t xml:space="preserve">o </w:t>
      </w:r>
      <w:r w:rsidR="00A62B9B" w:rsidRPr="00040C06">
        <w:t>dvoch</w:t>
      </w:r>
      <w:r w:rsidR="00753CA0" w:rsidRPr="00040C06">
        <w:t xml:space="preserve"> kópiách. Prvá kópia musí byť po predchádzajúcom podpísaní postúpená Stavebnému </w:t>
      </w:r>
      <w:r w:rsidR="00A22089" w:rsidRPr="00040C06">
        <w:t>dozor</w:t>
      </w:r>
      <w:r w:rsidR="001E56B6" w:rsidRPr="00040C06">
        <w:t>u</w:t>
      </w:r>
      <w:r w:rsidR="00753CA0" w:rsidRPr="00040C06">
        <w:t xml:space="preserve"> na konci každého týždňa. Stavebný denník</w:t>
      </w:r>
      <w:r w:rsidR="003266FA" w:rsidRPr="00040C06">
        <w:t xml:space="preserve"> </w:t>
      </w:r>
      <w:r w:rsidR="00753CA0" w:rsidRPr="00040C06">
        <w:t xml:space="preserve">musí byť podpísaný tak </w:t>
      </w:r>
      <w:r w:rsidR="00EC0ED5" w:rsidRPr="00040C06">
        <w:t>Zhotoviteľ</w:t>
      </w:r>
      <w:r w:rsidR="00753CA0" w:rsidRPr="00040C06">
        <w:t>om, ako aj Stavebným dozorom, minimálne na konci každého týždňa.</w:t>
      </w:r>
      <w:r w:rsidR="003D2FE0" w:rsidRPr="00040C06">
        <w:t xml:space="preserve"> </w:t>
      </w:r>
      <w:r w:rsidR="0011273C" w:rsidRPr="00040C06">
        <w:t>Zh</w:t>
      </w:r>
      <w:r w:rsidR="005A2C1A" w:rsidRPr="00040C06">
        <w:t>o</w:t>
      </w:r>
      <w:r w:rsidR="0011273C" w:rsidRPr="00040C06">
        <w:t>toviteľ</w:t>
      </w:r>
      <w:r w:rsidR="003117A5" w:rsidRPr="00040C06">
        <w:t xml:space="preserve"> v mesačný</w:t>
      </w:r>
      <w:r w:rsidR="005A2C1A" w:rsidRPr="00040C06">
        <w:t>c</w:t>
      </w:r>
      <w:r w:rsidR="003117A5" w:rsidRPr="00040C06">
        <w:t xml:space="preserve">h cykloch odovzdá </w:t>
      </w:r>
      <w:r w:rsidR="005A2C1A" w:rsidRPr="00040C06">
        <w:t>Stavebnému dozoru a Objednávateľovi k</w:t>
      </w:r>
      <w:r w:rsidR="00FD79CE" w:rsidRPr="00040C06">
        <w:t>ópi</w:t>
      </w:r>
      <w:r w:rsidR="005A2C1A" w:rsidRPr="00040C06">
        <w:t>e</w:t>
      </w:r>
      <w:r w:rsidR="00FD79CE" w:rsidRPr="00040C06">
        <w:t xml:space="preserve"> Stavebn</w:t>
      </w:r>
      <w:r w:rsidR="005A2C1A" w:rsidRPr="00040C06">
        <w:t>ých</w:t>
      </w:r>
      <w:r w:rsidR="00FD79CE" w:rsidRPr="00040C06">
        <w:t xml:space="preserve"> denník</w:t>
      </w:r>
      <w:r w:rsidR="005A2C1A" w:rsidRPr="00040C06">
        <w:t>ov</w:t>
      </w:r>
      <w:r w:rsidR="00FD79CE" w:rsidRPr="00040C06">
        <w:t xml:space="preserve"> v elektronic</w:t>
      </w:r>
      <w:r w:rsidR="00656000" w:rsidRPr="00040C06">
        <w:t>k</w:t>
      </w:r>
      <w:r w:rsidR="00FD79CE" w:rsidRPr="00040C06">
        <w:t>ej forme</w:t>
      </w:r>
      <w:r w:rsidR="005A2C1A" w:rsidRPr="00040C06">
        <w:t>.</w:t>
      </w:r>
      <w:r w:rsidRPr="00040C06">
        <w:tab/>
      </w:r>
    </w:p>
    <w:p w14:paraId="06BFD4E3" w14:textId="6B8BF1BC" w:rsidR="00753CA0" w:rsidRPr="00040C06" w:rsidRDefault="00753CA0" w:rsidP="00C950D3">
      <w:pPr>
        <w:pStyle w:val="Nadpis3"/>
      </w:pPr>
      <w:bookmarkStart w:id="1383" w:name="_Toc292803113"/>
      <w:bookmarkStart w:id="1384" w:name="_Toc332367357"/>
      <w:bookmarkStart w:id="1385" w:name="_Toc345289315"/>
      <w:bookmarkStart w:id="1386" w:name="_Ref170763283"/>
      <w:bookmarkStart w:id="1387" w:name="_Toc187411841"/>
      <w:r w:rsidRPr="00040C06">
        <w:t>Dokumentácia skutočného stavu (</w:t>
      </w:r>
      <w:r w:rsidR="002942CA">
        <w:t>PASPORT</w:t>
      </w:r>
      <w:r w:rsidRPr="00040C06">
        <w:t>)</w:t>
      </w:r>
      <w:bookmarkEnd w:id="1383"/>
      <w:bookmarkEnd w:id="1384"/>
      <w:bookmarkEnd w:id="1385"/>
      <w:bookmarkEnd w:id="1386"/>
      <w:bookmarkEnd w:id="1387"/>
    </w:p>
    <w:p w14:paraId="0856CE87" w14:textId="16AA7D58" w:rsidR="0084213D" w:rsidRPr="00040C06" w:rsidRDefault="00AE652C" w:rsidP="00BC5D46">
      <w:r w:rsidRPr="00040C06">
        <w:tab/>
      </w:r>
      <w:r w:rsidR="00EC0ED5" w:rsidRPr="00F127A1">
        <w:t>Zhotoviteľ</w:t>
      </w:r>
      <w:r w:rsidR="0084213D" w:rsidRPr="00F127A1">
        <w:t xml:space="preserve">, v nadväznosti na </w:t>
      </w:r>
      <w:r w:rsidR="0084213D" w:rsidRPr="00C34D88">
        <w:t xml:space="preserve">TKP 0 čl. </w:t>
      </w:r>
      <w:r w:rsidR="00D8788C" w:rsidRPr="00C34D88">
        <w:t>1.</w:t>
      </w:r>
      <w:r w:rsidR="0084213D" w:rsidRPr="00C34D88">
        <w:t>10.9 Fotografická dokumentácia stavebných prác a v súlade s </w:t>
      </w:r>
      <w:proofErr w:type="spellStart"/>
      <w:r w:rsidR="0084213D" w:rsidRPr="00C34D88">
        <w:t>podčlánkom</w:t>
      </w:r>
      <w:proofErr w:type="spellEnd"/>
      <w:r w:rsidR="0084213D" w:rsidRPr="00C34D88">
        <w:t xml:space="preserve"> 4.15 </w:t>
      </w:r>
      <w:r w:rsidR="00432818" w:rsidRPr="00C34D88">
        <w:t>FIDIC VZ</w:t>
      </w:r>
      <w:r w:rsidR="0099319E" w:rsidRPr="00C34D88">
        <w:t>P</w:t>
      </w:r>
      <w:r w:rsidR="0084213D" w:rsidRPr="00C34D88">
        <w:t>,</w:t>
      </w:r>
      <w:r w:rsidR="003266FA" w:rsidRPr="00F127A1">
        <w:t xml:space="preserve"> </w:t>
      </w:r>
      <w:r w:rsidR="0084213D" w:rsidRPr="00F127A1">
        <w:t>a postupmi</w:t>
      </w:r>
      <w:r w:rsidR="0084213D" w:rsidRPr="00040C06">
        <w:t xml:space="preserve"> uvedenými v</w:t>
      </w:r>
      <w:r w:rsidR="003266FA" w:rsidRPr="00040C06">
        <w:t xml:space="preserve"> </w:t>
      </w:r>
      <w:r w:rsidR="0084213D" w:rsidRPr="00040C06">
        <w:t xml:space="preserve">čl. </w:t>
      </w:r>
      <w:r w:rsidR="00432818" w:rsidRPr="00040C06">
        <w:fldChar w:fldCharType="begin"/>
      </w:r>
      <w:r w:rsidR="00432818" w:rsidRPr="00040C06">
        <w:instrText xml:space="preserve"> REF _Ref170733077 \r \h </w:instrText>
      </w:r>
      <w:r w:rsidR="00F70CF9">
        <w:instrText xml:space="preserve"> \* MERGEFORMAT </w:instrText>
      </w:r>
      <w:r w:rsidR="00432818" w:rsidRPr="00040C06">
        <w:fldChar w:fldCharType="separate"/>
      </w:r>
      <w:r w:rsidR="0094408A">
        <w:t>3.2.5</w:t>
      </w:r>
      <w:r w:rsidR="00432818" w:rsidRPr="00040C06">
        <w:fldChar w:fldCharType="end"/>
      </w:r>
      <w:r w:rsidR="0084213D" w:rsidRPr="00040C06">
        <w:t xml:space="preserve"> Monitoring vplyvov na životné prostredie, je povinný predložiť Stavebnému dozoru dokumentáciu skutočného/pôvodného stavu (</w:t>
      </w:r>
      <w:proofErr w:type="spellStart"/>
      <w:r w:rsidR="0084213D" w:rsidRPr="00040C06">
        <w:t>pasport</w:t>
      </w:r>
      <w:proofErr w:type="spellEnd"/>
      <w:r w:rsidR="0084213D" w:rsidRPr="00040C06">
        <w:t xml:space="preserve">) existujúcich prístupových ciest ako aj nehnuteľností ležiacich v bezprostrednej blízkosti Staveniska, ktoré by mohli byť poškodené alebo ohrozené pracovnou činnosťou </w:t>
      </w:r>
      <w:r w:rsidR="00EC0ED5" w:rsidRPr="00040C06">
        <w:t>Zhotoviteľ</w:t>
      </w:r>
      <w:r w:rsidR="0084213D" w:rsidRPr="00040C06">
        <w:t>a.</w:t>
      </w:r>
      <w:r w:rsidR="0062107B" w:rsidRPr="00040C06">
        <w:t xml:space="preserve"> Súčasťou dokumentáci</w:t>
      </w:r>
      <w:r w:rsidR="00EA2673" w:rsidRPr="00040C06">
        <w:t>e bude</w:t>
      </w:r>
      <w:r w:rsidR="008F4616" w:rsidRPr="00040C06">
        <w:t xml:space="preserve"> </w:t>
      </w:r>
      <w:r w:rsidR="0062107B" w:rsidRPr="00040C06">
        <w:t xml:space="preserve">aj </w:t>
      </w:r>
      <w:proofErr w:type="spellStart"/>
      <w:r w:rsidR="00EA2673" w:rsidRPr="00040C06">
        <w:t>pasport</w:t>
      </w:r>
      <w:proofErr w:type="spellEnd"/>
      <w:r w:rsidR="00EA2673" w:rsidRPr="00040C06">
        <w:t xml:space="preserve"> už zrealizovaných objektov</w:t>
      </w:r>
      <w:r w:rsidR="00A93049" w:rsidRPr="00040C06">
        <w:t>, ktoré sú súčasťou električkovej trate - Ružinovská radiála</w:t>
      </w:r>
      <w:r w:rsidR="0062107B" w:rsidRPr="00040C06">
        <w:t>.</w:t>
      </w:r>
    </w:p>
    <w:p w14:paraId="58DEB795" w14:textId="3E5E9B0F" w:rsidR="005707A2" w:rsidRPr="00040C06" w:rsidRDefault="0003520F" w:rsidP="00BC5D46">
      <w:r w:rsidRPr="00040C06">
        <w:tab/>
      </w:r>
      <w:r w:rsidR="005707A2" w:rsidRPr="00040C06">
        <w:t xml:space="preserve">Pasportizácia objektov v blízkosti stavby - vlastná pasportizácia pozostáva z prehliadky objektov nachádzajúcich sa v bezprostrednej blízkosti stavby, fotodokumentácie porúch, osadenie meracích bodov - </w:t>
      </w:r>
      <w:proofErr w:type="spellStart"/>
      <w:r w:rsidR="005707A2" w:rsidRPr="00040C06">
        <w:t>deformetrov</w:t>
      </w:r>
      <w:proofErr w:type="spellEnd"/>
      <w:r w:rsidR="005707A2" w:rsidRPr="00040C06">
        <w:t xml:space="preserve">, zápisu s majiteľom/správcom objektu o stave predmetného objektu. Následne sa vykoná kompletná obhliadka pozostávajúca z pasportizácie exteriéru a interiéru objektu vrátane oplotenia, chodníkov a pod. s vyhotovením podrobného zápisu. Výsledkom vyhotovenej pasportizácie je zdokumentovanie stavebno-technického stavu objektov pred začiatkom stavebných prác. Po skončení prác sa prehliadka dotknutých budov zopakuje vrátane zmerania osadených </w:t>
      </w:r>
      <w:proofErr w:type="spellStart"/>
      <w:r w:rsidR="005707A2" w:rsidRPr="00040C06">
        <w:t>deformetrov</w:t>
      </w:r>
      <w:proofErr w:type="spellEnd"/>
      <w:r w:rsidR="005707A2" w:rsidRPr="00040C06">
        <w:t xml:space="preserve"> (</w:t>
      </w:r>
      <w:proofErr w:type="spellStart"/>
      <w:r w:rsidR="005707A2" w:rsidRPr="00040C06">
        <w:t>repasportizácia</w:t>
      </w:r>
      <w:proofErr w:type="spellEnd"/>
      <w:r w:rsidR="005707A2" w:rsidRPr="00040C06">
        <w:t>).</w:t>
      </w:r>
    </w:p>
    <w:p w14:paraId="053DBE27" w14:textId="0BE63158" w:rsidR="00753CA0" w:rsidRPr="00040C06" w:rsidRDefault="0003520F" w:rsidP="00BC5D46">
      <w:r w:rsidRPr="00040C06">
        <w:tab/>
      </w:r>
      <w:r w:rsidR="00753CA0" w:rsidRPr="00040C06">
        <w:t xml:space="preserve">Pasportizácia sa spracuje s najmenším možným časovým predstihom pred vlastnou realizáciou stavebných prác, resp. začiatkom prevádzky </w:t>
      </w:r>
      <w:r w:rsidR="00A93049" w:rsidRPr="00040C06">
        <w:t>stavebných mechanizmov</w:t>
      </w:r>
      <w:r w:rsidR="00753CA0" w:rsidRPr="00040C06">
        <w:t xml:space="preserve">. </w:t>
      </w:r>
      <w:proofErr w:type="spellStart"/>
      <w:r w:rsidR="00753CA0" w:rsidRPr="00040C06">
        <w:t>Pasport</w:t>
      </w:r>
      <w:proofErr w:type="spellEnd"/>
      <w:r w:rsidR="00753CA0" w:rsidRPr="00040C06">
        <w:t xml:space="preserve"> sa bude vyhotovovať digitálnym fotoaparátom a videokamerou súčasne a bude sa archivovať u Stavebného </w:t>
      </w:r>
      <w:r w:rsidR="00A22089" w:rsidRPr="00040C06">
        <w:t>dozor</w:t>
      </w:r>
      <w:r w:rsidR="008D18C3" w:rsidRPr="00040C06">
        <w:t>u</w:t>
      </w:r>
      <w:r w:rsidR="00753CA0" w:rsidRPr="00040C06">
        <w:t xml:space="preserve"> aj Objednávateľa počas celej doby trvania Zmluvy.</w:t>
      </w:r>
    </w:p>
    <w:p w14:paraId="2CB49EFC" w14:textId="01EC962B" w:rsidR="00753CA0" w:rsidRPr="00040C06" w:rsidRDefault="0003520F" w:rsidP="00BC5D46">
      <w:r w:rsidRPr="00040C06">
        <w:tab/>
      </w:r>
      <w:r w:rsidR="00753CA0" w:rsidRPr="00040C06">
        <w:t xml:space="preserve">Po ukončení užívania prístupových ciest </w:t>
      </w:r>
      <w:r w:rsidR="00EC0ED5" w:rsidRPr="00040C06">
        <w:t>Zhotoviteľ</w:t>
      </w:r>
      <w:r w:rsidR="00753CA0" w:rsidRPr="00040C06">
        <w:t>om</w:t>
      </w:r>
      <w:r w:rsidR="00A93049" w:rsidRPr="00040C06">
        <w:t>,</w:t>
      </w:r>
      <w:r w:rsidR="00753CA0" w:rsidRPr="00040C06">
        <w:t xml:space="preserve"> </w:t>
      </w:r>
      <w:r w:rsidR="00EC0ED5" w:rsidRPr="00040C06">
        <w:t>Stavebný dozor</w:t>
      </w:r>
      <w:r w:rsidR="00753CA0" w:rsidRPr="00040C06">
        <w:t xml:space="preserve"> za účasti a v súčinnosti so </w:t>
      </w:r>
      <w:r w:rsidR="00EC0ED5" w:rsidRPr="00040C06">
        <w:t>Zhotoviteľ</w:t>
      </w:r>
      <w:r w:rsidR="00753CA0" w:rsidRPr="00040C06">
        <w:t>om a Objednávateľom a správcami/vlastníkmi prístupových ciest určí prípadné poškodenie prístupových ciest a priľahlých nehnuteľností ako aj potrebný rozsah opráv na ich uvedenie do stavu zodpovedajúcemu pred začatím výstavby.</w:t>
      </w:r>
    </w:p>
    <w:p w14:paraId="2843E198" w14:textId="232B6E32" w:rsidR="00753CA0" w:rsidRPr="00040C06" w:rsidRDefault="0003520F" w:rsidP="00BC5D46">
      <w:r w:rsidRPr="00040C06">
        <w:tab/>
      </w:r>
      <w:r w:rsidR="00A93049" w:rsidRPr="00040C06">
        <w:t xml:space="preserve">Podrobná pasportizácia technického stavu slúži ako podklad pri riešení prípadných sporov ako doklad k prípadnému </w:t>
      </w:r>
      <w:bookmarkStart w:id="1388" w:name="_Hlk170734828"/>
      <w:r w:rsidR="00A93049" w:rsidRPr="00040C06">
        <w:t xml:space="preserve">riešeniu nárokov na náhradu škody spôsobenej prevádzkou stavebných strojov alebo motorových vozidiel alebo samotnou realizáciou prác na prístupových cestách, </w:t>
      </w:r>
      <w:bookmarkEnd w:id="1388"/>
      <w:r w:rsidR="00A93049" w:rsidRPr="00040C06">
        <w:t>ako aj určenia miery zavinenia Zhotoviteľa. Pasportizáciu prístupových ciest pred odovzdaním Stavebnému dozoru je potrebné mať potvrdenú správcom/vlastníkom, alebo povereným pracovníkom samosprávy/obce.</w:t>
      </w:r>
    </w:p>
    <w:p w14:paraId="4F3258F6" w14:textId="18FFC162" w:rsidR="00753CA0" w:rsidRPr="00040C06" w:rsidRDefault="00753CA0" w:rsidP="00C950D3">
      <w:pPr>
        <w:pStyle w:val="Nadpis3"/>
      </w:pPr>
      <w:bookmarkStart w:id="1389" w:name="_Toc292803114"/>
      <w:bookmarkStart w:id="1390" w:name="_Toc332367358"/>
      <w:bookmarkStart w:id="1391" w:name="_Toc345289316"/>
      <w:bookmarkStart w:id="1392" w:name="_Toc187411842"/>
      <w:r w:rsidRPr="00040C06">
        <w:t>Dokumentácia na realizáciu stavby (DRS)</w:t>
      </w:r>
      <w:bookmarkEnd w:id="1389"/>
      <w:bookmarkEnd w:id="1390"/>
      <w:bookmarkEnd w:id="1391"/>
      <w:bookmarkEnd w:id="1392"/>
    </w:p>
    <w:p w14:paraId="598BBFEA" w14:textId="116ED725" w:rsidR="00753CA0" w:rsidRDefault="0003520F" w:rsidP="00BC5D46">
      <w:r w:rsidRPr="00040C06">
        <w:tab/>
      </w:r>
      <w:r w:rsidR="005B4409" w:rsidRPr="00040C06">
        <w:t xml:space="preserve">DRS </w:t>
      </w:r>
      <w:r w:rsidR="00753CA0" w:rsidRPr="00040C06">
        <w:t xml:space="preserve">prehlbuje a upresňuje, prípadne dopĺňa dokumentáciu </w:t>
      </w:r>
      <w:r w:rsidR="005B4409" w:rsidRPr="00040C06">
        <w:t xml:space="preserve">poskytnutú objednávateľom </w:t>
      </w:r>
      <w:r w:rsidR="00753CA0" w:rsidRPr="00040C06">
        <w:t>do takých podrobností, ktoré jednoznačne definujú konštrukcie, výrobky, materiály, stroje</w:t>
      </w:r>
      <w:r w:rsidR="00A42C36" w:rsidRPr="00040C06">
        <w:t>,</w:t>
      </w:r>
      <w:r w:rsidR="00753CA0" w:rsidRPr="00040C06">
        <w:t xml:space="preserve"> zariadenia, konštrukčné detaily a pod. </w:t>
      </w:r>
      <w:r w:rsidR="00DC5996" w:rsidRPr="00040C06">
        <w:t>DRS</w:t>
      </w:r>
      <w:r w:rsidR="00753CA0" w:rsidRPr="00040C06">
        <w:t xml:space="preserve"> bude vypracovaná v podrobnostiach Dokumentácie na vykonanie prác (DVP). Znamená to, že bude </w:t>
      </w:r>
      <w:r w:rsidR="00753CA0" w:rsidRPr="00040C06">
        <w:lastRenderedPageBreak/>
        <w:t xml:space="preserve">obsahovať návrhy technických riešení s uvažovaním konkrétnych výrobkov tak, aby </w:t>
      </w:r>
      <w:r w:rsidR="005B4409" w:rsidRPr="00040C06">
        <w:t xml:space="preserve">dokumentácia </w:t>
      </w:r>
      <w:r w:rsidR="00753CA0" w:rsidRPr="00040C06">
        <w:t xml:space="preserve">riešila všetky konštrukčné detaily tak, aby bola postačujúcim podkladom na výrobnú prípravu </w:t>
      </w:r>
      <w:r w:rsidR="00EC0ED5" w:rsidRPr="00040C06">
        <w:t>Zhotoviteľ</w:t>
      </w:r>
      <w:r w:rsidR="00753CA0" w:rsidRPr="00040C06">
        <w:t xml:space="preserve">a stavby a na uskutočnenie stavby. </w:t>
      </w:r>
    </w:p>
    <w:p w14:paraId="5FAEC783" w14:textId="31D4E90B" w:rsidR="0064791A" w:rsidRPr="00040C06" w:rsidRDefault="0064791A" w:rsidP="00BC5D46">
      <w:r>
        <w:tab/>
      </w:r>
      <w:r w:rsidRPr="0064791A">
        <w:t>Zhotoviteľ bude zodpovedný za vypracovanie realizačnej dokumentácie stavby v zmysle platnej legislatívy, technických noriem a predpisov a nariadení platných na území Slovenskej republiky k Základnému dátumu.</w:t>
      </w:r>
    </w:p>
    <w:p w14:paraId="614E5916" w14:textId="3A8A29FF" w:rsidR="0084213D" w:rsidRPr="00040C06" w:rsidRDefault="00C51144" w:rsidP="0084213D">
      <w:r w:rsidRPr="00040C06">
        <w:tab/>
      </w:r>
      <w:r w:rsidR="0084213D" w:rsidRPr="00040C06">
        <w:t>Požiadavky týkajúce sa rozsahu jednotlivých častí DRS, sú podrobne opísané v</w:t>
      </w:r>
      <w:r w:rsidR="004D01C3" w:rsidRPr="00040C06">
        <w:t>o</w:t>
      </w:r>
      <w:r w:rsidR="0084213D" w:rsidRPr="00040C06">
        <w:t xml:space="preserve"> Zväzku 3</w:t>
      </w:r>
      <w:r w:rsidR="004D01C3" w:rsidRPr="00040C06">
        <w:t>, Príloha 1 Súťažných podkladov</w:t>
      </w:r>
      <w:r w:rsidR="0084213D" w:rsidRPr="00040C06">
        <w:t xml:space="preserve">. Uvedený rozsah predstavuje minimálny rozsah </w:t>
      </w:r>
      <w:r w:rsidR="005B4409" w:rsidRPr="00040C06">
        <w:t>dokumentácie</w:t>
      </w:r>
      <w:r w:rsidR="0084213D" w:rsidRPr="00040C06">
        <w:t xml:space="preserve">, v prípade potreby </w:t>
      </w:r>
      <w:r w:rsidR="00EC0ED5" w:rsidRPr="00040C06">
        <w:t>Zhotoviteľ</w:t>
      </w:r>
      <w:r w:rsidR="0084213D" w:rsidRPr="00040C06">
        <w:t xml:space="preserve"> môže uvedený rozsah rozšíriť o ďalšie potrebné časti a podrobnosti. Formát a počet vyhotovení je uvedený v</w:t>
      </w:r>
      <w:r w:rsidR="00AB3E3D" w:rsidRPr="00040C06">
        <w:t> </w:t>
      </w:r>
      <w:r w:rsidR="0084213D" w:rsidRPr="00040C06">
        <w:t>čl</w:t>
      </w:r>
      <w:r w:rsidR="00AB3E3D" w:rsidRPr="00040C06">
        <w:t xml:space="preserve">. </w:t>
      </w:r>
      <w:r w:rsidR="00F34F70" w:rsidRPr="00040C06">
        <w:fldChar w:fldCharType="begin"/>
      </w:r>
      <w:r w:rsidR="00F34F70" w:rsidRPr="00040C06">
        <w:instrText xml:space="preserve"> REF _Ref180999150 \r \h </w:instrText>
      </w:r>
      <w:r w:rsidR="00F70CF9">
        <w:instrText xml:space="preserve"> \* MERGEFORMAT </w:instrText>
      </w:r>
      <w:r w:rsidR="00F34F70" w:rsidRPr="00040C06">
        <w:fldChar w:fldCharType="separate"/>
      </w:r>
      <w:r w:rsidR="0094408A">
        <w:t>2.4</w:t>
      </w:r>
      <w:r w:rsidR="00F34F70" w:rsidRPr="00040C06">
        <w:fldChar w:fldCharType="end"/>
      </w:r>
      <w:r w:rsidR="00AB3E3D" w:rsidRPr="00040C06">
        <w:t xml:space="preserve"> </w:t>
      </w:r>
      <w:r w:rsidR="0084213D" w:rsidRPr="00040C06">
        <w:t>Schvaľovanie Dokumentácie.</w:t>
      </w:r>
    </w:p>
    <w:p w14:paraId="4BC52028" w14:textId="252CF34B" w:rsidR="000F29F1" w:rsidRPr="00040C06" w:rsidRDefault="002366CB" w:rsidP="000F29F1">
      <w:r w:rsidRPr="00040C06">
        <w:tab/>
      </w:r>
      <w:r w:rsidR="00E2455D" w:rsidRPr="00C34D88">
        <w:t>Objednávateľ</w:t>
      </w:r>
      <w:r w:rsidR="000F29F1" w:rsidRPr="00C34D88">
        <w:t xml:space="preserve"> zabezpečí výkon Autorského d</w:t>
      </w:r>
      <w:r w:rsidR="00BF3541" w:rsidRPr="00C34D88">
        <w:t>ohľad</w:t>
      </w:r>
      <w:r w:rsidR="005E06F5" w:rsidRPr="00040C06">
        <w:t>u</w:t>
      </w:r>
      <w:r w:rsidR="000F29F1" w:rsidRPr="00C34D88">
        <w:t xml:space="preserve"> v rozsahu uvedenom v prílohe č.15 z TP 019 (12/2021) a prílohe č. 4 z UNIKY (rok 2024).</w:t>
      </w:r>
    </w:p>
    <w:p w14:paraId="15BC7C1C" w14:textId="1D966C88" w:rsidR="00753CA0" w:rsidRPr="00040C06" w:rsidDel="00166CBA" w:rsidRDefault="007F5D77" w:rsidP="00E81E60">
      <w:r w:rsidRPr="00040C06">
        <w:tab/>
      </w:r>
      <w:r w:rsidR="00EC0ED5" w:rsidRPr="00040C06" w:rsidDel="00166CBA">
        <w:t>Zhotoviteľ</w:t>
      </w:r>
      <w:r w:rsidR="006911A5" w:rsidRPr="00040C06" w:rsidDel="00166CBA">
        <w:t xml:space="preserve"> bude povinný v rámci prípravy DRS vyhotoviť ocenený výkaz výmer v súlade s Triednikom stavebných prác ktorý nadväzuje na štatistickú Klasifikáciu produkcie do podrobnosti najmenej 14 miest.</w:t>
      </w:r>
    </w:p>
    <w:p w14:paraId="10882F98" w14:textId="78331C29" w:rsidR="00AB3AAF" w:rsidRPr="00040C06" w:rsidRDefault="00AB3AAF" w:rsidP="00166CBA">
      <w:r w:rsidRPr="00040C06">
        <w:t xml:space="preserve">V prípadoch, kde sa jedná o práce na Dočasnom Diele (akékoľvek dočasné práce potrebné za účelom realizácie Trvalého Diela, náhradné zastávky, dopravné značenie počas výstavby a pod., za ktoré je </w:t>
      </w:r>
      <w:r w:rsidRPr="00C34D88">
        <w:t>zodpovedný</w:t>
      </w:r>
      <w:r w:rsidRPr="00040C06">
        <w:t xml:space="preserve"> Zhotoviteľ</w:t>
      </w:r>
      <w:r w:rsidR="00624D35" w:rsidRPr="00040C06">
        <w:t>)</w:t>
      </w:r>
      <w:r w:rsidRPr="00040C06">
        <w:t>, DPO</w:t>
      </w:r>
      <w:r w:rsidR="005F2FD9" w:rsidRPr="00040C06">
        <w:t xml:space="preserve"> </w:t>
      </w:r>
      <w:r w:rsidRPr="00040C06">
        <w:t>má v takýchto prípadoch iba informatívny charakter a Zhotoviteľ je povinný si na jeho náklady dopracovať túto dokumentáciu vzhľadom na ním zvolenú organizáciu výstavby a technológiu prác, ktorú má dostupnú a ktorú sa rozhodol pri výstavbe použiť.</w:t>
      </w:r>
    </w:p>
    <w:p w14:paraId="53968BF8" w14:textId="576B13B0" w:rsidR="00AB3AAF" w:rsidRPr="00040C06" w:rsidRDefault="009A579D" w:rsidP="00AB3AAF">
      <w:r w:rsidRPr="00040C06">
        <w:tab/>
      </w:r>
      <w:r w:rsidR="00AB3AAF" w:rsidRPr="00040C06">
        <w:t>Má sa za to, že všetky činnosti spojené s hore uvedeným má Zhotoviteľ zahrnuté v Akceptovanej zmluvne hodnote.</w:t>
      </w:r>
    </w:p>
    <w:p w14:paraId="77453509" w14:textId="4919F7DE" w:rsidR="77712091" w:rsidRPr="00040C06" w:rsidRDefault="009A579D" w:rsidP="69F34760">
      <w:r w:rsidRPr="00040C06">
        <w:tab/>
      </w:r>
      <w:r w:rsidR="77712091" w:rsidRPr="00040C06">
        <w:t xml:space="preserve">Neoddeliteľnou súčasťou Projektovej dokumentácie pre realizáciu stavby </w:t>
      </w:r>
      <w:r w:rsidR="00B43961" w:rsidRPr="00040C06">
        <w:t>budú</w:t>
      </w:r>
      <w:r w:rsidR="77712091" w:rsidRPr="00040C06">
        <w:t xml:space="preserve"> vyjadreni</w:t>
      </w:r>
      <w:r w:rsidR="00B43961" w:rsidRPr="00040C06">
        <w:t>a</w:t>
      </w:r>
      <w:r w:rsidR="0014525C" w:rsidRPr="00040C06">
        <w:t xml:space="preserve"> od</w:t>
      </w:r>
      <w:r w:rsidR="77712091" w:rsidRPr="00040C06">
        <w:t>:</w:t>
      </w:r>
    </w:p>
    <w:p w14:paraId="035D0FF2" w14:textId="644B939C" w:rsidR="77712091" w:rsidRPr="00040C06" w:rsidRDefault="77712091" w:rsidP="00C34D88">
      <w:pPr>
        <w:pStyle w:val="Odsekzoznamu"/>
        <w:numPr>
          <w:ilvl w:val="0"/>
          <w:numId w:val="151"/>
        </w:numPr>
      </w:pPr>
      <w:r w:rsidRPr="00040C06">
        <w:t>autorského do</w:t>
      </w:r>
      <w:r w:rsidR="00926D86" w:rsidRPr="00040C06">
        <w:t>hľadu</w:t>
      </w:r>
      <w:r w:rsidRPr="00040C06">
        <w:t xml:space="preserve"> – generálneho projektanta</w:t>
      </w:r>
    </w:p>
    <w:p w14:paraId="41068E30" w14:textId="2A1AE767" w:rsidR="77712091" w:rsidRPr="00534BDD" w:rsidRDefault="77712091" w:rsidP="00C34D88">
      <w:pPr>
        <w:pStyle w:val="Odsekzoznamu"/>
        <w:numPr>
          <w:ilvl w:val="0"/>
          <w:numId w:val="151"/>
        </w:numPr>
      </w:pPr>
      <w:r w:rsidRPr="00712966">
        <w:t>autorského do</w:t>
      </w:r>
      <w:r w:rsidR="00926D86" w:rsidRPr="00712966">
        <w:t>hľadu</w:t>
      </w:r>
      <w:r w:rsidRPr="00712966">
        <w:t xml:space="preserve"> – spracovateľa realizačnej projektovej dokumentácie, vrátane príslušných </w:t>
      </w:r>
      <w:proofErr w:type="spellStart"/>
      <w:r w:rsidRPr="00534BDD">
        <w:t>profesistických</w:t>
      </w:r>
      <w:proofErr w:type="spellEnd"/>
      <w:r w:rsidRPr="00534BDD">
        <w:t xml:space="preserve"> častí </w:t>
      </w:r>
    </w:p>
    <w:p w14:paraId="22E5E768" w14:textId="53FDF9E1" w:rsidR="3046DC8E" w:rsidRPr="00040C06" w:rsidRDefault="00570586">
      <w:r w:rsidRPr="00534BDD">
        <w:tab/>
      </w:r>
      <w:r w:rsidR="00624E43" w:rsidRPr="00534BDD">
        <w:t>DRS</w:t>
      </w:r>
      <w:r w:rsidR="3046DC8E" w:rsidRPr="00534BDD">
        <w:t xml:space="preserve"> je podkladom pre vypracovanie </w:t>
      </w:r>
      <w:r w:rsidR="00F34617" w:rsidRPr="00534BDD">
        <w:t xml:space="preserve">oceneného výkazu výmer Diela </w:t>
      </w:r>
      <w:r w:rsidR="3046DC8E" w:rsidRPr="00534BDD">
        <w:t xml:space="preserve">pre realizáciu stavby. Zhotoviteľ pred vyhotovením </w:t>
      </w:r>
      <w:r w:rsidR="00624E43" w:rsidRPr="00C34D88">
        <w:t>DRS</w:t>
      </w:r>
      <w:r w:rsidR="3046DC8E" w:rsidRPr="00534BDD">
        <w:t xml:space="preserve"> predloží Objednávateľovi na schválenie cenovú (výrobnú) kalkuláciu, na základe ktorej spracuje </w:t>
      </w:r>
      <w:r w:rsidR="00624E43" w:rsidRPr="00534BDD">
        <w:t>DRS</w:t>
      </w:r>
      <w:r w:rsidR="3046DC8E" w:rsidRPr="00534BDD">
        <w:t xml:space="preserve">. Zhotoviteľ </w:t>
      </w:r>
      <w:r w:rsidR="00712966" w:rsidRPr="00534BDD">
        <w:t xml:space="preserve">vypracuje </w:t>
      </w:r>
      <w:r w:rsidR="009D4069" w:rsidRPr="00534BDD">
        <w:t xml:space="preserve">ocenený </w:t>
      </w:r>
      <w:r w:rsidR="00712966" w:rsidRPr="00534BDD">
        <w:t xml:space="preserve">výkaz výmer Diela </w:t>
      </w:r>
      <w:r w:rsidR="3046DC8E" w:rsidRPr="00534BDD">
        <w:t xml:space="preserve">  pre realizáciu</w:t>
      </w:r>
      <w:r w:rsidR="3046DC8E" w:rsidRPr="00040C06">
        <w:t xml:space="preserve"> stavby na základe dokončenej a Objednávateľom odsúhlasenej </w:t>
      </w:r>
      <w:r w:rsidR="00D767B1" w:rsidRPr="00040C06">
        <w:t>DRS</w:t>
      </w:r>
      <w:r w:rsidR="3046DC8E" w:rsidRPr="00040C06">
        <w:t xml:space="preserve"> a Objednávateľom odsúhlasenej cenovej (výrobnej) úrovne rozpočtovej kalkulácie.</w:t>
      </w:r>
    </w:p>
    <w:p w14:paraId="50FAAA78" w14:textId="0826F1FB" w:rsidR="3046DC8E" w:rsidRPr="00040C06" w:rsidRDefault="00B23C58" w:rsidP="69F34760">
      <w:r w:rsidRPr="00040C06">
        <w:tab/>
      </w:r>
      <w:r w:rsidR="3046DC8E" w:rsidRPr="00040C06">
        <w:t xml:space="preserve"> </w:t>
      </w:r>
      <w:r w:rsidR="00D767B1" w:rsidRPr="00040C06">
        <w:t>DRS bude</w:t>
      </w:r>
      <w:r w:rsidR="3046DC8E" w:rsidRPr="00040C06">
        <w:t xml:space="preserve"> opatren</w:t>
      </w:r>
      <w:r w:rsidRPr="00040C06">
        <w:t>á</w:t>
      </w:r>
      <w:r w:rsidR="3046DC8E" w:rsidRPr="00040C06">
        <w:t xml:space="preserve"> autorizačnou pečiatkou SKSI alebo SKA, s podpisom príslušnej oprávnenej osoby v zmysle zákona</w:t>
      </w:r>
      <w:r w:rsidR="001F1C10" w:rsidRPr="00040C06">
        <w:t xml:space="preserve"> 138/1992 </w:t>
      </w:r>
      <w:proofErr w:type="spellStart"/>
      <w:r w:rsidR="001F1C10" w:rsidRPr="00040C06">
        <w:t>Z.z</w:t>
      </w:r>
      <w:proofErr w:type="spellEnd"/>
      <w:r w:rsidR="3046DC8E" w:rsidRPr="00040C06">
        <w:t xml:space="preserve">. </w:t>
      </w:r>
    </w:p>
    <w:p w14:paraId="0CDB64E8" w14:textId="253414BF" w:rsidR="3046DC8E" w:rsidRPr="00040C06" w:rsidRDefault="001F1C10" w:rsidP="69F34760">
      <w:r w:rsidRPr="00040C06">
        <w:tab/>
      </w:r>
      <w:r w:rsidR="3046DC8E" w:rsidRPr="00040C06">
        <w:t xml:space="preserve">DRS bude v súlade s výrobnou dokumentáciou odsúhlasenou Objednávateľom. </w:t>
      </w:r>
    </w:p>
    <w:p w14:paraId="18AE5A65" w14:textId="6BB29BFF" w:rsidR="3046DC8E" w:rsidRPr="00040C06" w:rsidRDefault="00624E43" w:rsidP="69F34760">
      <w:r w:rsidRPr="00040C06">
        <w:tab/>
      </w:r>
      <w:r w:rsidR="3046DC8E" w:rsidRPr="00040C06">
        <w:t>DRS bude podkladom pre Koordinačnú projektovú dokumentáciu a pre DSVS</w:t>
      </w:r>
      <w:r w:rsidR="00D767B1" w:rsidRPr="00040C06">
        <w:t>.</w:t>
      </w:r>
    </w:p>
    <w:p w14:paraId="00BB4D71" w14:textId="084ECF22" w:rsidR="02F2900A" w:rsidRPr="00040C06" w:rsidRDefault="5353E06D">
      <w:r w:rsidRPr="00040C06">
        <w:rPr>
          <w:b/>
          <w:bCs/>
        </w:rPr>
        <w:t>Celkový výkaz výmer</w:t>
      </w:r>
    </w:p>
    <w:p w14:paraId="73F323B3" w14:textId="784BE462" w:rsidR="00166CBA" w:rsidRPr="00040C06" w:rsidRDefault="00BA47A0" w:rsidP="00166CBA">
      <w:r w:rsidRPr="00040C06">
        <w:tab/>
      </w:r>
      <w:r w:rsidR="00166CBA" w:rsidRPr="00040C06">
        <w:t xml:space="preserve">Zhotoviteľ bude povinný v rámci prípravy DRS vyhotoviť ocenený </w:t>
      </w:r>
      <w:r w:rsidR="00D3762D" w:rsidRPr="00040C06">
        <w:t xml:space="preserve">celkový </w:t>
      </w:r>
      <w:r w:rsidR="00166CBA" w:rsidRPr="00040C06">
        <w:t>výkaz výmer v súlade s Triednikom stavebných prác ktorý nadväzuje na štatistickú Klasifikáciu produkcie do podrobnosti najmenej 14 miest.</w:t>
      </w:r>
    </w:p>
    <w:p w14:paraId="52E82A49" w14:textId="67F0E9A9" w:rsidR="00AB3AAF" w:rsidRPr="00040C06" w:rsidDel="00AB3AAF" w:rsidRDefault="00166CBA" w:rsidP="00BC5D46">
      <w:r w:rsidRPr="00040C06">
        <w:tab/>
      </w:r>
      <w:r w:rsidR="5353E06D" w:rsidRPr="00040C06">
        <w:t xml:space="preserve">Triednik stavebných prác vychádza zo Spoločného slovníka obstarávania vydaného Nariadením komisie (ES) č. 213/2008 z 28 novembra 2007, ktorým sa mení a dopĺňa nariadenie Európskeho parlamentu a Rady 2004/17/ES a 2004/18/ES. Z CPV sa využije Hlavný slovník a jeho prvých 6 miest triedenia. </w:t>
      </w:r>
    </w:p>
    <w:p w14:paraId="4A99C6E0" w14:textId="44AC19ED" w:rsidR="00AB3AAF" w:rsidRPr="00040C06" w:rsidDel="00AB3AAF" w:rsidRDefault="5353E06D" w:rsidP="02F2900A">
      <w:r w:rsidRPr="00040C06">
        <w:t>Tento celkový výkaz výmer bude obsahovať:</w:t>
      </w:r>
    </w:p>
    <w:p w14:paraId="1CB80706" w14:textId="7AA2FDB8" w:rsidR="00FE4ADE" w:rsidRPr="00040C06" w:rsidRDefault="5353E06D" w:rsidP="00C34D88">
      <w:pPr>
        <w:pStyle w:val="Odsekzoznamu"/>
        <w:numPr>
          <w:ilvl w:val="0"/>
          <w:numId w:val="151"/>
        </w:numPr>
        <w:spacing w:after="0"/>
        <w:ind w:left="993" w:hanging="357"/>
      </w:pPr>
      <w:r w:rsidRPr="00040C06">
        <w:t>číslo položky v zmysle Triednika stavebných prác</w:t>
      </w:r>
    </w:p>
    <w:p w14:paraId="16E6F5CF" w14:textId="2F432BCD" w:rsidR="00FE4ADE" w:rsidRPr="00040C06" w:rsidRDefault="5353E06D" w:rsidP="00C34D88">
      <w:pPr>
        <w:pStyle w:val="Odsekzoznamu"/>
        <w:numPr>
          <w:ilvl w:val="0"/>
          <w:numId w:val="151"/>
        </w:numPr>
        <w:spacing w:after="0"/>
        <w:ind w:left="993" w:hanging="357"/>
      </w:pPr>
      <w:r w:rsidRPr="00040C06">
        <w:t>popis - názov položky</w:t>
      </w:r>
    </w:p>
    <w:p w14:paraId="3D455CA3" w14:textId="2E485BC4" w:rsidR="00FE4ADE" w:rsidRPr="00040C06" w:rsidRDefault="5353E06D" w:rsidP="00C34D88">
      <w:pPr>
        <w:pStyle w:val="Odsekzoznamu"/>
        <w:numPr>
          <w:ilvl w:val="0"/>
          <w:numId w:val="151"/>
        </w:numPr>
        <w:spacing w:after="0"/>
        <w:ind w:left="993" w:hanging="357"/>
      </w:pPr>
      <w:r w:rsidRPr="00040C06">
        <w:t>mernú jednotku</w:t>
      </w:r>
    </w:p>
    <w:p w14:paraId="5EDBC483" w14:textId="60A162EE" w:rsidR="00FE4ADE" w:rsidRPr="00040C06" w:rsidRDefault="5353E06D" w:rsidP="00C34D88">
      <w:pPr>
        <w:pStyle w:val="Odsekzoznamu"/>
        <w:numPr>
          <w:ilvl w:val="0"/>
          <w:numId w:val="151"/>
        </w:numPr>
        <w:spacing w:after="0"/>
        <w:ind w:left="993" w:hanging="357"/>
      </w:pPr>
      <w:r w:rsidRPr="00040C06">
        <w:t>množstvo za mernú jednotku</w:t>
      </w:r>
    </w:p>
    <w:p w14:paraId="2B6E8081" w14:textId="650F9B64" w:rsidR="00FE4ADE" w:rsidRPr="00040C06" w:rsidRDefault="5353E06D" w:rsidP="00C34D88">
      <w:pPr>
        <w:pStyle w:val="Odsekzoznamu"/>
        <w:numPr>
          <w:ilvl w:val="0"/>
          <w:numId w:val="151"/>
        </w:numPr>
        <w:spacing w:after="0"/>
        <w:ind w:left="993" w:hanging="357"/>
      </w:pPr>
      <w:r w:rsidRPr="00040C06">
        <w:t>cenu za mernú jednotku v eur bez DPH</w:t>
      </w:r>
    </w:p>
    <w:p w14:paraId="4724B2ED" w14:textId="550E46D2" w:rsidR="00AB3AAF" w:rsidRPr="00040C06" w:rsidRDefault="5353E06D" w:rsidP="00C34D88">
      <w:pPr>
        <w:pStyle w:val="Odsekzoznamu"/>
        <w:numPr>
          <w:ilvl w:val="0"/>
          <w:numId w:val="151"/>
        </w:numPr>
        <w:spacing w:after="0"/>
        <w:ind w:left="993" w:hanging="357"/>
      </w:pPr>
      <w:r w:rsidRPr="00040C06">
        <w:t>cenu celkovú bez DPH</w:t>
      </w:r>
    </w:p>
    <w:p w14:paraId="6620510E" w14:textId="060497E8" w:rsidR="00FE4ADE" w:rsidRPr="00040C06" w:rsidDel="00AB3AAF" w:rsidRDefault="00FE4ADE" w:rsidP="00C34D88">
      <w:pPr>
        <w:pStyle w:val="Odsekzoznamu"/>
        <w:spacing w:after="0"/>
        <w:ind w:left="357" w:hanging="357"/>
      </w:pPr>
    </w:p>
    <w:p w14:paraId="21426F49" w14:textId="13B2E16A" w:rsidR="00AB3AAF" w:rsidRPr="00040C06" w:rsidDel="00AB3AAF" w:rsidRDefault="00FE4ADE" w:rsidP="02F2900A">
      <w:r w:rsidRPr="00C34D88">
        <w:lastRenderedPageBreak/>
        <w:tab/>
      </w:r>
      <w:r w:rsidR="5353E06D" w:rsidRPr="00040C06">
        <w:t xml:space="preserve">Pre účely stanovenia čiastok splatných Zhotoviteľovi môže Stavebný dozor použiť ocenený výkaz výmer ako pomôcku stanovenia skutočného </w:t>
      </w:r>
      <w:r w:rsidR="00B81E86">
        <w:t>rozsahu zrealizovaných</w:t>
      </w:r>
      <w:r w:rsidR="5353E06D" w:rsidRPr="00040C06">
        <w:t xml:space="preserve"> prác. </w:t>
      </w:r>
      <w:r w:rsidR="00FD51BF">
        <w:t>P</w:t>
      </w:r>
      <w:r w:rsidR="5353E06D" w:rsidRPr="00040C06">
        <w:t xml:space="preserve">rípadné nepresnosti predmetného výkazu výmer </w:t>
      </w:r>
      <w:r w:rsidR="00EF2A1A">
        <w:t>oproti skutočnosti</w:t>
      </w:r>
      <w:r w:rsidR="00AE4DFC">
        <w:t xml:space="preserve"> </w:t>
      </w:r>
      <w:r w:rsidR="5353E06D" w:rsidRPr="00040C06">
        <w:t>nebudú zakladať právo Zhotoviteľa</w:t>
      </w:r>
      <w:r w:rsidR="00AE4DFC">
        <w:t>,</w:t>
      </w:r>
      <w:r w:rsidR="5353E06D" w:rsidRPr="00040C06">
        <w:t xml:space="preserve"> požadovať akékoľvek zmeny v splatnej čiastke určenej Stavebným dozorom.</w:t>
      </w:r>
    </w:p>
    <w:p w14:paraId="2E184741" w14:textId="78EE85E4" w:rsidR="00753CA0" w:rsidRPr="00040C06" w:rsidRDefault="00FE4ADE" w:rsidP="00BC5D46">
      <w:r w:rsidRPr="00040C06">
        <w:tab/>
      </w:r>
      <w:r w:rsidR="5353E06D" w:rsidRPr="00040C06">
        <w:t>Predmetný celkový výkaz výmer Diela bude Zhotoviteľom aktualizovaný v rámci prípravy DSV v súlade s Požiadavkami Objednávateľa.</w:t>
      </w:r>
      <w:r w:rsidR="001302F5" w:rsidRPr="00040C06">
        <w:t xml:space="preserve"> </w:t>
      </w:r>
      <w:r w:rsidR="00753CA0" w:rsidRPr="00040C06">
        <w:t xml:space="preserve">Ďalšie požiadavky </w:t>
      </w:r>
      <w:r w:rsidRPr="00040C06">
        <w:t>na ce</w:t>
      </w:r>
      <w:r w:rsidR="00E822E2" w:rsidRPr="00040C06">
        <w:t xml:space="preserve">lkový výkaz výmer </w:t>
      </w:r>
      <w:r w:rsidR="00753CA0" w:rsidRPr="00040C06">
        <w:t xml:space="preserve">sú uvedené </w:t>
      </w:r>
      <w:r w:rsidR="00EF3B19" w:rsidRPr="00040C06">
        <w:t>vo</w:t>
      </w:r>
      <w:r w:rsidR="00753CA0" w:rsidRPr="00040C06">
        <w:t xml:space="preserve"> Zväzku 4</w:t>
      </w:r>
      <w:r w:rsidR="000A5DDF" w:rsidRPr="00040C06">
        <w:t xml:space="preserve"> Súťažných podkladov.</w:t>
      </w:r>
      <w:r w:rsidR="000A0DE3" w:rsidRPr="00040C06">
        <w:t xml:space="preserve"> </w:t>
      </w:r>
      <w:r w:rsidR="00753CA0" w:rsidRPr="00040C06">
        <w:t xml:space="preserve"> </w:t>
      </w:r>
    </w:p>
    <w:p w14:paraId="74725D5B" w14:textId="48D15692" w:rsidR="00753CA0" w:rsidRPr="00040C06" w:rsidRDefault="00753CA0" w:rsidP="00C950D3">
      <w:pPr>
        <w:pStyle w:val="Nadpis3"/>
      </w:pPr>
      <w:bookmarkStart w:id="1393" w:name="_Toc181782313"/>
      <w:bookmarkStart w:id="1394" w:name="_Toc181784067"/>
      <w:bookmarkStart w:id="1395" w:name="_Toc181784337"/>
      <w:bookmarkStart w:id="1396" w:name="_Toc181864689"/>
      <w:bookmarkStart w:id="1397" w:name="_Toc182263137"/>
      <w:bookmarkStart w:id="1398" w:name="_Toc182264042"/>
      <w:bookmarkStart w:id="1399" w:name="_Toc184105532"/>
      <w:bookmarkStart w:id="1400" w:name="_Toc187221299"/>
      <w:bookmarkStart w:id="1401" w:name="_Toc187233492"/>
      <w:bookmarkStart w:id="1402" w:name="_Toc187233824"/>
      <w:bookmarkStart w:id="1403" w:name="_Toc187234112"/>
      <w:bookmarkStart w:id="1404" w:name="_Toc187234400"/>
      <w:bookmarkStart w:id="1405" w:name="_Toc187241845"/>
      <w:bookmarkStart w:id="1406" w:name="_Toc187246010"/>
      <w:bookmarkStart w:id="1407" w:name="_Toc187246603"/>
      <w:bookmarkStart w:id="1408" w:name="_Toc187247132"/>
      <w:bookmarkStart w:id="1409" w:name="_Toc292803115"/>
      <w:bookmarkStart w:id="1410" w:name="_Toc332367359"/>
      <w:bookmarkStart w:id="1411" w:name="_Toc345289317"/>
      <w:bookmarkStart w:id="1412" w:name="_Toc187411843"/>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r w:rsidRPr="00040C06">
        <w:t>Výrobno-technická dokumentácia (VTD)</w:t>
      </w:r>
      <w:bookmarkEnd w:id="1409"/>
      <w:bookmarkEnd w:id="1410"/>
      <w:bookmarkEnd w:id="1411"/>
      <w:bookmarkEnd w:id="1412"/>
    </w:p>
    <w:p w14:paraId="6274569B" w14:textId="574D588C" w:rsidR="00753CA0" w:rsidRPr="00040C06" w:rsidRDefault="000843C9" w:rsidP="00BC5D46">
      <w:r w:rsidRPr="00040C06">
        <w:tab/>
      </w:r>
      <w:r w:rsidR="00753CA0" w:rsidRPr="00040C06">
        <w:t xml:space="preserve">Výrobno-technická dokumentácia je súčasťou technickej dokumentácie </w:t>
      </w:r>
      <w:r w:rsidR="00EC0ED5" w:rsidRPr="00040C06">
        <w:t>Zhotoviteľ</w:t>
      </w:r>
      <w:r w:rsidR="00753CA0" w:rsidRPr="00040C06">
        <w:t xml:space="preserve">a a spracováva ju </w:t>
      </w:r>
      <w:r w:rsidR="00EC0ED5" w:rsidRPr="00040C06">
        <w:t>Zhotoviteľ</w:t>
      </w:r>
      <w:r w:rsidR="00753CA0" w:rsidRPr="00040C06">
        <w:t xml:space="preserve"> v rámci svojej Navrhovanej zmluvnej ceny pred zabudovaním stavebných výrobkov dodaných na </w:t>
      </w:r>
      <w:r w:rsidR="00EC0ED5" w:rsidRPr="00040C06">
        <w:t>Stavenisko</w:t>
      </w:r>
      <w:r w:rsidR="00753CA0" w:rsidRPr="00040C06">
        <w:t xml:space="preserve"> do trvalého Diela.</w:t>
      </w:r>
    </w:p>
    <w:p w14:paraId="242B5D8A" w14:textId="036E19E6" w:rsidR="00753CA0" w:rsidRPr="00040C06" w:rsidRDefault="00E7600B" w:rsidP="00BC5D46">
      <w:r w:rsidRPr="00040C06">
        <w:tab/>
      </w:r>
      <w:r w:rsidR="00753CA0" w:rsidRPr="00040C06">
        <w:t xml:space="preserve">Rozsah a podrobnosti tejto dokumentácie si určuje </w:t>
      </w:r>
      <w:r w:rsidR="00EC0ED5" w:rsidRPr="00040C06">
        <w:t>Zhotoviteľ</w:t>
      </w:r>
      <w:r w:rsidR="00753CA0" w:rsidRPr="00040C06">
        <w:t xml:space="preserve"> na základe požiadaviek TKP 0, pričom návrh predloží na odsúhlasenie Stavebnému </w:t>
      </w:r>
      <w:r w:rsidR="00A22089" w:rsidRPr="00040C06">
        <w:t>dozor</w:t>
      </w:r>
      <w:r w:rsidR="001E56B6" w:rsidRPr="00040C06">
        <w:t>u</w:t>
      </w:r>
      <w:r w:rsidR="00753CA0" w:rsidRPr="00040C06">
        <w:t xml:space="preserve"> požadovaným spôsobom.</w:t>
      </w:r>
    </w:p>
    <w:p w14:paraId="2EB039D2" w14:textId="16D5A62E" w:rsidR="00753CA0" w:rsidRPr="00040C06" w:rsidRDefault="00753CA0" w:rsidP="00C950D3">
      <w:pPr>
        <w:pStyle w:val="Nadpis3"/>
      </w:pPr>
      <w:bookmarkStart w:id="1413" w:name="_Toc292803116"/>
      <w:bookmarkStart w:id="1414" w:name="_Toc332367360"/>
      <w:bookmarkStart w:id="1415" w:name="_Toc345289318"/>
      <w:bookmarkStart w:id="1416" w:name="_Toc187411844"/>
      <w:r w:rsidRPr="00040C06">
        <w:t>Dokumentácia skutočného vyhotovenia (DSV)</w:t>
      </w:r>
      <w:bookmarkEnd w:id="1413"/>
      <w:bookmarkEnd w:id="1414"/>
      <w:bookmarkEnd w:id="1415"/>
      <w:bookmarkEnd w:id="1416"/>
    </w:p>
    <w:p w14:paraId="6919E922" w14:textId="0B8C2666" w:rsidR="0027436C" w:rsidRPr="00040C06" w:rsidRDefault="00E7600B" w:rsidP="0027436C">
      <w:r w:rsidRPr="00040C06">
        <w:tab/>
      </w:r>
      <w:r w:rsidR="00753CA0" w:rsidRPr="00040C06">
        <w:t xml:space="preserve">Dokumentácia skutočného vyhotovenia je súčasťou Dokumentácie </w:t>
      </w:r>
      <w:r w:rsidR="00EC0ED5" w:rsidRPr="00040C06">
        <w:t>Zhotoviteľ</w:t>
      </w:r>
      <w:r w:rsidR="00753CA0" w:rsidRPr="00040C06">
        <w:t xml:space="preserve">a. DSV sa vyhotoví v rozsahu a obsahu podľa </w:t>
      </w:r>
      <w:r w:rsidR="00892FE6" w:rsidRPr="00040C06">
        <w:t>článku</w:t>
      </w:r>
      <w:r w:rsidR="00753CA0" w:rsidRPr="00040C06">
        <w:t xml:space="preserve"> </w:t>
      </w:r>
      <w:r w:rsidR="004F4E82" w:rsidRPr="00040C06">
        <w:fldChar w:fldCharType="begin"/>
      </w:r>
      <w:r w:rsidR="004F4E82" w:rsidRPr="00040C06">
        <w:instrText xml:space="preserve"> REF _Ref170735896 \r \h </w:instrText>
      </w:r>
      <w:r w:rsidR="00F70CF9">
        <w:instrText xml:space="preserve"> \* MERGEFORMAT </w:instrText>
      </w:r>
      <w:r w:rsidR="004F4E82" w:rsidRPr="00040C06">
        <w:fldChar w:fldCharType="separate"/>
      </w:r>
      <w:r w:rsidR="0094408A">
        <w:t>2.6</w:t>
      </w:r>
      <w:r w:rsidR="004F4E82" w:rsidRPr="00040C06">
        <w:fldChar w:fldCharType="end"/>
      </w:r>
      <w:r w:rsidR="004F4E82" w:rsidRPr="00040C06">
        <w:t xml:space="preserve"> </w:t>
      </w:r>
      <w:r w:rsidR="004A612B" w:rsidRPr="00040C06">
        <w:t>a čl.</w:t>
      </w:r>
      <w:r w:rsidR="004F4E82" w:rsidRPr="00040C06">
        <w:fldChar w:fldCharType="begin"/>
      </w:r>
      <w:r w:rsidR="004F4E82" w:rsidRPr="00040C06">
        <w:instrText xml:space="preserve"> REF _Ref170735927 \r \h </w:instrText>
      </w:r>
      <w:r w:rsidR="00F70CF9">
        <w:instrText xml:space="preserve"> \* MERGEFORMAT </w:instrText>
      </w:r>
      <w:r w:rsidR="004F4E82" w:rsidRPr="00040C06">
        <w:fldChar w:fldCharType="separate"/>
      </w:r>
      <w:r w:rsidR="0094408A">
        <w:t>2.8</w:t>
      </w:r>
      <w:r w:rsidR="004F4E82" w:rsidRPr="00040C06">
        <w:fldChar w:fldCharType="end"/>
      </w:r>
      <w:r w:rsidR="004F4E82" w:rsidRPr="00040C06">
        <w:t xml:space="preserve"> </w:t>
      </w:r>
      <w:r w:rsidR="00753CA0" w:rsidRPr="00040C06">
        <w:t>tejto časti súťažných podkladov.</w:t>
      </w:r>
      <w:r w:rsidR="0027436C" w:rsidRPr="00040C06">
        <w:t xml:space="preserve"> </w:t>
      </w:r>
    </w:p>
    <w:p w14:paraId="102817FC" w14:textId="43D0A505" w:rsidR="0027436C" w:rsidRPr="00040C06" w:rsidRDefault="00E7600B" w:rsidP="0027436C">
      <w:r w:rsidRPr="00040C06">
        <w:tab/>
      </w:r>
      <w:r w:rsidR="0027436C" w:rsidRPr="00040C06">
        <w:t xml:space="preserve">Súčasťou DSV bude DSRS, ktorá bude vypracovaná pre všetky objekty na základe </w:t>
      </w:r>
      <w:proofErr w:type="spellStart"/>
      <w:r w:rsidR="0027436C" w:rsidRPr="00040C06">
        <w:t>porealizačného</w:t>
      </w:r>
      <w:proofErr w:type="spellEnd"/>
      <w:r w:rsidR="0027436C" w:rsidRPr="00040C06">
        <w:t xml:space="preserve"> zamerania jednotlivých SO geodetom Zhotoviteľa a bude predložená</w:t>
      </w:r>
      <w:r w:rsidR="007A2670">
        <w:t xml:space="preserve"> </w:t>
      </w:r>
      <w:r w:rsidR="001147B2">
        <w:t>po realizácii</w:t>
      </w:r>
      <w:r w:rsidR="0027436C" w:rsidRPr="00040C06">
        <w:t xml:space="preserve"> v digitálnej aj v tlačenej forme.</w:t>
      </w:r>
    </w:p>
    <w:p w14:paraId="02240762" w14:textId="77777777" w:rsidR="004F4E82" w:rsidRPr="00040C06" w:rsidRDefault="004F4E82" w:rsidP="00BC5D46"/>
    <w:p w14:paraId="01DF35BD" w14:textId="2FAD6D04" w:rsidR="00D81646" w:rsidRPr="00040C06" w:rsidRDefault="00D81646" w:rsidP="00C950D3">
      <w:pPr>
        <w:pStyle w:val="Nadpis3"/>
      </w:pPr>
      <w:bookmarkStart w:id="1417" w:name="_Toc187411845"/>
      <w:r w:rsidRPr="00040C06">
        <w:t>Dokumentácia zmeny stavby pred dokončením (DZS</w:t>
      </w:r>
      <w:r w:rsidR="00E7600B" w:rsidRPr="00040C06">
        <w:t>P</w:t>
      </w:r>
      <w:r w:rsidRPr="00040C06">
        <w:t>D)</w:t>
      </w:r>
      <w:bookmarkEnd w:id="1417"/>
    </w:p>
    <w:p w14:paraId="28360D16" w14:textId="33356CBA" w:rsidR="00D81646" w:rsidRPr="00040C06" w:rsidRDefault="00E7600B" w:rsidP="00BC5D46">
      <w:r w:rsidRPr="00040C06">
        <w:tab/>
      </w:r>
      <w:r w:rsidR="00D81646" w:rsidRPr="00040C06">
        <w:t xml:space="preserve">V prípade zmeny stavebných objektov oproti platnému stavebnému povoleniu, požiada Zhotoviteľ príslušný špeciálny stavebný úrad o povolenie zmeny stavby pred dokončením podľa § 68 </w:t>
      </w:r>
      <w:r w:rsidR="00286C68" w:rsidRPr="00040C06">
        <w:t>Stavebného zákona</w:t>
      </w:r>
      <w:r w:rsidR="00D81646" w:rsidRPr="00040C06">
        <w:t xml:space="preserve">. V tomto prípade </w:t>
      </w:r>
      <w:r w:rsidR="007022AB" w:rsidRPr="00040C06">
        <w:t>ide</w:t>
      </w:r>
      <w:r w:rsidR="00D81646" w:rsidRPr="00040C06">
        <w:t xml:space="preserve"> o zmenu podmienok stavebného povolenia a konanie o zmene stavby pred dokončením je rovnaké ako pre stavebné konanie.</w:t>
      </w:r>
    </w:p>
    <w:p w14:paraId="3128B6E6" w14:textId="4BA92694" w:rsidR="00EA096E" w:rsidRPr="00040C06" w:rsidRDefault="00EA096E" w:rsidP="00C34D88">
      <w:pPr>
        <w:pStyle w:val="Odsekzoznamu"/>
        <w:spacing w:after="60"/>
        <w:ind w:left="714" w:hanging="5"/>
      </w:pPr>
      <w:r w:rsidRPr="00040C06">
        <w:t>Dokumentácia na zmenu stavby pred dokončením musí byť potvrdená Objednávateľom.</w:t>
      </w:r>
    </w:p>
    <w:p w14:paraId="71016CC3" w14:textId="6284C4D3" w:rsidR="00D81646" w:rsidRPr="00040C06" w:rsidRDefault="00E7600B" w:rsidP="00BC5D46">
      <w:r w:rsidRPr="00C34D88">
        <w:tab/>
      </w:r>
      <w:r w:rsidR="00D81646" w:rsidRPr="00C34D88">
        <w:t>Požiadavky týkajúce sa rozsahu jednotlivých častí DZS</w:t>
      </w:r>
      <w:r w:rsidR="0020119B" w:rsidRPr="00C34D88">
        <w:t>P</w:t>
      </w:r>
      <w:r w:rsidR="00D81646" w:rsidRPr="00C34D88">
        <w:t>D, sú podrobne opísané v</w:t>
      </w:r>
      <w:r w:rsidR="005C7773" w:rsidRPr="00C34D88">
        <w:t>o</w:t>
      </w:r>
      <w:r w:rsidR="00D81646" w:rsidRPr="00C34D88">
        <w:t xml:space="preserve"> Zväzku 3</w:t>
      </w:r>
      <w:r w:rsidR="00A76AB9" w:rsidRPr="00040C06">
        <w:t xml:space="preserve"> </w:t>
      </w:r>
      <w:r w:rsidR="00A76AB9" w:rsidRPr="00EE797D">
        <w:t xml:space="preserve">Príloha 1 </w:t>
      </w:r>
      <w:r w:rsidR="00F827DB">
        <w:t xml:space="preserve">a 6 </w:t>
      </w:r>
      <w:r w:rsidR="00A76AB9" w:rsidRPr="00EE797D">
        <w:t xml:space="preserve">Súťažných podkladov </w:t>
      </w:r>
      <w:r w:rsidR="00D81646" w:rsidRPr="00C34D88">
        <w:t>.</w:t>
      </w:r>
    </w:p>
    <w:p w14:paraId="23D48E27" w14:textId="77777777" w:rsidR="004508E6" w:rsidRPr="00040C06" w:rsidRDefault="004508E6" w:rsidP="004508E6">
      <w:pPr>
        <w:pStyle w:val="Nadpis2"/>
      </w:pPr>
      <w:bookmarkStart w:id="1418" w:name="_Ref180756586"/>
      <w:bookmarkStart w:id="1419" w:name="_Ref180999150"/>
      <w:bookmarkStart w:id="1420" w:name="_Toc187411846"/>
      <w:bookmarkStart w:id="1421" w:name="_Toc286861548"/>
      <w:bookmarkStart w:id="1422" w:name="_Toc289265956"/>
      <w:bookmarkStart w:id="1423" w:name="_Toc289329937"/>
      <w:bookmarkStart w:id="1424" w:name="_Toc292038718"/>
      <w:bookmarkStart w:id="1425" w:name="_Toc292042008"/>
      <w:bookmarkStart w:id="1426" w:name="_Toc292803117"/>
      <w:bookmarkStart w:id="1427" w:name="_Toc332367362"/>
      <w:bookmarkStart w:id="1428" w:name="_Toc345289320"/>
      <w:bookmarkStart w:id="1429" w:name="_Ref170743025"/>
      <w:r w:rsidRPr="00040C06">
        <w:t>Schvaľovanie Dokumentácie</w:t>
      </w:r>
      <w:bookmarkEnd w:id="1418"/>
      <w:bookmarkEnd w:id="1419"/>
      <w:bookmarkEnd w:id="1420"/>
    </w:p>
    <w:p w14:paraId="2C5E3ECB" w14:textId="30DCD2B8" w:rsidR="004508E6" w:rsidRPr="00040C06" w:rsidRDefault="00CC372D" w:rsidP="004508E6">
      <w:r w:rsidRPr="00C34D88">
        <w:tab/>
      </w:r>
      <w:r w:rsidR="004508E6" w:rsidRPr="00C34D88">
        <w:t>V súlade s postupmi uvedenými v </w:t>
      </w:r>
      <w:proofErr w:type="spellStart"/>
      <w:r w:rsidR="004508E6" w:rsidRPr="00C34D88">
        <w:t>podčl</w:t>
      </w:r>
      <w:proofErr w:type="spellEnd"/>
      <w:r w:rsidR="004508E6" w:rsidRPr="00C34D88">
        <w:t>. 5.2 FIDIC VZP</w:t>
      </w:r>
      <w:r w:rsidR="00775949" w:rsidRPr="00040C06">
        <w:t>,</w:t>
      </w:r>
      <w:r w:rsidR="004508E6" w:rsidRPr="00C34D88">
        <w:t xml:space="preserve"> požiadavky na preskúmanie a odsúhlasovanie Dokumentácie Zhotoviteľa</w:t>
      </w:r>
      <w:r w:rsidR="009A1212" w:rsidRPr="00040C06">
        <w:t xml:space="preserve"> sú</w:t>
      </w:r>
      <w:r w:rsidR="004508E6" w:rsidRPr="00C34D88">
        <w:t>:</w:t>
      </w:r>
    </w:p>
    <w:p w14:paraId="369BB64E" w14:textId="33E8B752" w:rsidR="004508E6" w:rsidRPr="00C34D88" w:rsidRDefault="004508E6" w:rsidP="00C34D88">
      <w:pPr>
        <w:pStyle w:val="Odsekzoznamu"/>
        <w:spacing w:after="60"/>
        <w:ind w:left="709" w:hanging="357"/>
      </w:pPr>
      <w:r w:rsidRPr="00040C06">
        <w:t>-</w:t>
      </w:r>
      <w:r w:rsidRPr="00040C06">
        <w:tab/>
        <w:t>Objednávateľ požaduje odsúhlasenie formulár</w:t>
      </w:r>
      <w:r w:rsidR="00B41CF0" w:rsidRPr="00040C06">
        <w:t>a</w:t>
      </w:r>
      <w:r w:rsidRPr="00040C06">
        <w:t xml:space="preserve"> pre technické posúdenie </w:t>
      </w:r>
      <w:r w:rsidR="002C4083" w:rsidRPr="00040C06">
        <w:t xml:space="preserve">(FTP) </w:t>
      </w:r>
      <w:r w:rsidRPr="00040C06">
        <w:t xml:space="preserve">ciest, inžinierskych konštrukcií v zmysle Zväzku 3, Prílohy </w:t>
      </w:r>
      <w:r w:rsidR="00F23E5A" w:rsidRPr="00C34D88">
        <w:t>11</w:t>
      </w:r>
      <w:r w:rsidR="000F7B20" w:rsidRPr="00EE797D">
        <w:t xml:space="preserve"> a </w:t>
      </w:r>
      <w:r w:rsidR="00F23E5A" w:rsidRPr="00C34D88">
        <w:t>12</w:t>
      </w:r>
      <w:r w:rsidRPr="00EE797D">
        <w:t xml:space="preserve"> Súťažných </w:t>
      </w:r>
      <w:r w:rsidRPr="00040C06">
        <w:t>podkladov.</w:t>
      </w:r>
      <w:r w:rsidRPr="00C34D88">
        <w:t xml:space="preserve"> </w:t>
      </w:r>
    </w:p>
    <w:p w14:paraId="0EADAFE5" w14:textId="302787B9" w:rsidR="004508E6" w:rsidRPr="00040C06" w:rsidRDefault="004508E6" w:rsidP="00C34D88">
      <w:pPr>
        <w:pStyle w:val="Odsekzoznamu"/>
        <w:spacing w:after="60"/>
        <w:ind w:left="709" w:hanging="357"/>
      </w:pPr>
      <w:r w:rsidRPr="00040C06">
        <w:t>-</w:t>
      </w:r>
      <w:r w:rsidRPr="00040C06">
        <w:tab/>
        <w:t xml:space="preserve">Objednávateľ požaduje odsúhlasenie </w:t>
      </w:r>
      <w:r w:rsidR="0099389D" w:rsidRPr="00040C06">
        <w:t>DZSPD</w:t>
      </w:r>
      <w:r w:rsidRPr="00040C06">
        <w:t>. Dokumentácie priložené k žiadosti o zmenu stavby pred dokončením budú overené Objednávateľom</w:t>
      </w:r>
      <w:r w:rsidR="00BE0C76" w:rsidRPr="00040C06">
        <w:t xml:space="preserve"> a </w:t>
      </w:r>
      <w:r w:rsidRPr="00040C06">
        <w:t xml:space="preserve">STD. </w:t>
      </w:r>
    </w:p>
    <w:p w14:paraId="3841AAB3" w14:textId="7C98E01E" w:rsidR="004508E6" w:rsidRPr="00040C06" w:rsidRDefault="004508E6" w:rsidP="00C34D88">
      <w:pPr>
        <w:pStyle w:val="Odsekzoznamu"/>
        <w:spacing w:after="60"/>
        <w:ind w:left="709" w:hanging="357"/>
      </w:pPr>
      <w:r w:rsidRPr="00040C06">
        <w:t>-</w:t>
      </w:r>
      <w:r w:rsidRPr="00040C06">
        <w:tab/>
        <w:t xml:space="preserve">Objednávateľ požaduje prerokovať na Výrobných výboroch k </w:t>
      </w:r>
      <w:r w:rsidR="00CB0F5F" w:rsidRPr="00040C06">
        <w:t>DZSPD</w:t>
      </w:r>
      <w:r w:rsidRPr="00040C06">
        <w:t>, DRS každého objektu počas jeho spracovávania minimálne na začiatku a konci prác a min. raz počas priebehu prác</w:t>
      </w:r>
      <w:r w:rsidR="00CB0F5F" w:rsidRPr="00040C06">
        <w:t>.</w:t>
      </w:r>
      <w:r w:rsidRPr="00040C06">
        <w:t xml:space="preserve"> </w:t>
      </w:r>
    </w:p>
    <w:p w14:paraId="4A3E6BF2" w14:textId="053C80F0" w:rsidR="004508E6" w:rsidRPr="00040C06" w:rsidRDefault="004508E6" w:rsidP="00C34D88">
      <w:pPr>
        <w:pStyle w:val="Odsekzoznamu"/>
        <w:spacing w:after="60"/>
        <w:ind w:left="709" w:hanging="357"/>
      </w:pPr>
      <w:r w:rsidRPr="00040C06">
        <w:t>-</w:t>
      </w:r>
      <w:r w:rsidRPr="00040C06">
        <w:tab/>
        <w:t>Objednávateľ požaduje odsúhlasenie DRS jednotlivých objektov alebo ich ucelených častí schválených FTP</w:t>
      </w:r>
      <w:r w:rsidR="008E268D" w:rsidRPr="00040C06">
        <w:t xml:space="preserve"> Stavebným dozorom</w:t>
      </w:r>
      <w:r w:rsidR="00CB0F5F" w:rsidRPr="00040C06">
        <w:t>.</w:t>
      </w:r>
    </w:p>
    <w:p w14:paraId="57BFF15D" w14:textId="44A80210" w:rsidR="004508E6" w:rsidRPr="00040C06" w:rsidRDefault="004508E6" w:rsidP="00C34D88">
      <w:pPr>
        <w:pStyle w:val="Odsekzoznamu"/>
        <w:spacing w:after="60"/>
        <w:ind w:left="709" w:hanging="357"/>
      </w:pPr>
      <w:r w:rsidRPr="00040C06">
        <w:t>-</w:t>
      </w:r>
      <w:r w:rsidRPr="00040C06">
        <w:tab/>
      </w:r>
      <w:r w:rsidR="00BE0C76" w:rsidRPr="00040C06">
        <w:t xml:space="preserve">Objednávateľ požaduje odsúhlasenie </w:t>
      </w:r>
      <w:r w:rsidRPr="00040C06">
        <w:t>Výrobno-technick</w:t>
      </w:r>
      <w:r w:rsidR="00D52B9F">
        <w:t>ej</w:t>
      </w:r>
      <w:r w:rsidRPr="00040C06">
        <w:t xml:space="preserve"> dokumentáci</w:t>
      </w:r>
      <w:r w:rsidR="00D52B9F">
        <w:t>e</w:t>
      </w:r>
      <w:r w:rsidRPr="00040C06">
        <w:t xml:space="preserve"> (VTD)</w:t>
      </w:r>
      <w:r w:rsidR="00DF7E7D" w:rsidRPr="00040C06">
        <w:t xml:space="preserve"> Stavebným dozorom</w:t>
      </w:r>
      <w:r w:rsidR="00CB0F5F" w:rsidRPr="00040C06">
        <w:t>.</w:t>
      </w:r>
    </w:p>
    <w:p w14:paraId="799B5D71" w14:textId="4641E9B5" w:rsidR="004508E6" w:rsidRPr="00040C06" w:rsidRDefault="004508E6" w:rsidP="00C34D88">
      <w:pPr>
        <w:pStyle w:val="Odsekzoznamu"/>
        <w:ind w:left="709"/>
      </w:pPr>
      <w:r w:rsidRPr="00040C06">
        <w:t>-</w:t>
      </w:r>
      <w:r w:rsidRPr="00040C06">
        <w:tab/>
        <w:t>Objednávateľ požaduje odsúhlasenie zmeny majetkovej hranice trvalého a dočasného z dôvodu technického riešenia Zhotoviteľa</w:t>
      </w:r>
      <w:r w:rsidR="00CB0F5F" w:rsidRPr="00040C06">
        <w:t>.</w:t>
      </w:r>
    </w:p>
    <w:p w14:paraId="585C9E07" w14:textId="30877BF5" w:rsidR="004508E6" w:rsidRPr="00040C06" w:rsidRDefault="004C6870" w:rsidP="004508E6">
      <w:r w:rsidRPr="00040C06">
        <w:tab/>
      </w:r>
      <w:r w:rsidR="004508E6" w:rsidRPr="00040C06">
        <w:t>Dokumentáciu na odsúhlasenie a FTP predloží Zhotoviteľ Objednávateľovi v dvoch vyhotoveniach v tlačenej forme a jeden krát v digitálnej forme na CD/DVD nosiči vo formáte *.</w:t>
      </w:r>
      <w:proofErr w:type="spellStart"/>
      <w:r w:rsidR="004508E6" w:rsidRPr="00040C06">
        <w:t>pdf</w:t>
      </w:r>
      <w:proofErr w:type="spellEnd"/>
      <w:r w:rsidR="004508E6" w:rsidRPr="00040C06">
        <w:t xml:space="preserve"> spolu s vyplnením formulárom k zmene stavby pred dokončením.</w:t>
      </w:r>
    </w:p>
    <w:p w14:paraId="7427549F" w14:textId="0D339214" w:rsidR="004508E6" w:rsidRPr="00040C06" w:rsidRDefault="004C6870" w:rsidP="004508E6">
      <w:r w:rsidRPr="00040C06">
        <w:lastRenderedPageBreak/>
        <w:tab/>
      </w:r>
      <w:r w:rsidR="004508E6" w:rsidRPr="00040C06">
        <w:t>Dokumentáciu prikladanú k žiadosti o zmenu stavby pred dokončením, opečiatkovanú stavebným úradom, odovzdá Objednávateľovi v štyroch vyhotoveniach v tlačenej forme a jeden krát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23E64F0D" w14:textId="58AB3AAC" w:rsidR="004508E6" w:rsidRPr="00040C06" w:rsidRDefault="00127A5D" w:rsidP="004508E6">
      <w:r w:rsidRPr="00040C06">
        <w:tab/>
      </w:r>
      <w:r w:rsidR="004508E6" w:rsidRPr="00040C06">
        <w:t>Odsúhlasená DRS bude pre Objednávateľa dodaná v šiestich vyhotoveniach v tlačenej aj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55735FCB" w14:textId="5EF72F8E" w:rsidR="004508E6" w:rsidRPr="00040C06" w:rsidRDefault="00127A5D" w:rsidP="004508E6">
      <w:pPr>
        <w:rPr>
          <w:color w:val="FF0000"/>
        </w:rPr>
      </w:pPr>
      <w:r w:rsidRPr="00040C06">
        <w:tab/>
      </w:r>
      <w:r w:rsidR="004508E6" w:rsidRPr="00040C06">
        <w:t xml:space="preserve">Objednávateľ požaduje dodať prehľadnú situáciu M 1:50 000, celkovú situáciu stavby M 1:10 000, pozdĺžny rez M 1:10 000/1 000 a </w:t>
      </w:r>
      <w:proofErr w:type="spellStart"/>
      <w:r w:rsidR="004508E6" w:rsidRPr="00040C06">
        <w:t>ortofotomapu</w:t>
      </w:r>
      <w:proofErr w:type="spellEnd"/>
      <w:r w:rsidR="004508E6" w:rsidRPr="00040C06">
        <w:t xml:space="preserve"> M 1:10 000 v počte dvadsať kusov v termíne najneskôr do šiestich mesiacov od Dátumu začatia prác v zmysle </w:t>
      </w:r>
      <w:proofErr w:type="spellStart"/>
      <w:r w:rsidR="004508E6" w:rsidRPr="00040C06">
        <w:t>podčl</w:t>
      </w:r>
      <w:proofErr w:type="spellEnd"/>
      <w:r w:rsidR="004508E6" w:rsidRPr="00040C06">
        <w:t>. 8.1 FIDIC VZP.</w:t>
      </w:r>
      <w:r w:rsidR="004508E6" w:rsidRPr="00040C06">
        <w:rPr>
          <w:color w:val="FF0000"/>
        </w:rPr>
        <w:t xml:space="preserve"> </w:t>
      </w:r>
    </w:p>
    <w:p w14:paraId="462EBFD2" w14:textId="47003742" w:rsidR="004508E6" w:rsidRPr="00040C06" w:rsidRDefault="003236E6" w:rsidP="004508E6">
      <w:r w:rsidRPr="00040C06">
        <w:tab/>
      </w:r>
      <w:r w:rsidR="004508E6" w:rsidRPr="00040C06">
        <w:t xml:space="preserve">Potrebný počet vyhotovení pre svoju potrebu </w:t>
      </w:r>
      <w:r w:rsidRPr="00040C06">
        <w:t xml:space="preserve">si </w:t>
      </w:r>
      <w:r w:rsidR="004508E6" w:rsidRPr="00040C06">
        <w:t>určí Zhotoviteľ. Zhotoviteľ musí vyhotoviť jednu súpravu, ktorá bude na stavbe a bude slúžiť na priebežne zaznačovanie skutočného vyhotovenie Diela. Táto súprava bude tvoriť jeden z podkladov pre vyhotovenie DSRS.</w:t>
      </w:r>
    </w:p>
    <w:p w14:paraId="0A81A34C" w14:textId="113AE9B8" w:rsidR="004508E6" w:rsidRPr="00040C06" w:rsidRDefault="003236E6" w:rsidP="004508E6">
      <w:r w:rsidRPr="00040C06">
        <w:tab/>
      </w:r>
      <w:r w:rsidR="004508E6" w:rsidRPr="00040C06">
        <w:t xml:space="preserve">DZ bude predložená Stavebnému </w:t>
      </w:r>
      <w:proofErr w:type="spellStart"/>
      <w:r w:rsidR="004508E6" w:rsidRPr="00040C06">
        <w:t>dozorovi</w:t>
      </w:r>
      <w:proofErr w:type="spellEnd"/>
      <w:r w:rsidR="004508E6" w:rsidRPr="00040C06">
        <w:t xml:space="preserve"> na odsúhlasen</w:t>
      </w:r>
      <w:r w:rsidR="001B380F" w:rsidRPr="00040C06">
        <w:t xml:space="preserve">ie pred </w:t>
      </w:r>
      <w:r w:rsidR="009B1A44" w:rsidRPr="00040C06">
        <w:t xml:space="preserve">schválením </w:t>
      </w:r>
      <w:r w:rsidR="004508E6" w:rsidRPr="00040C06">
        <w:t xml:space="preserve">od Objednávateľa. Schválená DZ bude Objednávateľovi dodaná v šiestich vyhotoveniach v tlačenej aj digitálnej forme na CD/DVD/USB nosiči vo formáte *.PDF </w:t>
      </w:r>
      <w:bookmarkStart w:id="1430" w:name="_Hlk170737179"/>
      <w:r w:rsidR="004508E6" w:rsidRPr="00040C06">
        <w:t>a aj v editovateľnej forme</w:t>
      </w:r>
      <w:bookmarkEnd w:id="1430"/>
      <w:r w:rsidR="004508E6" w:rsidRPr="00040C06">
        <w:t xml:space="preserve">. </w:t>
      </w:r>
    </w:p>
    <w:p w14:paraId="55D52529" w14:textId="3BF6BC11" w:rsidR="00753CA0" w:rsidRPr="00040C06" w:rsidRDefault="005134B4" w:rsidP="00C950D3">
      <w:pPr>
        <w:pStyle w:val="Nadpis2"/>
      </w:pPr>
      <w:bookmarkStart w:id="1431" w:name="_Toc187411847"/>
      <w:r w:rsidRPr="00040C06">
        <w:t xml:space="preserve">Dokumentácia </w:t>
      </w:r>
      <w:r w:rsidR="00753CA0" w:rsidRPr="00040C06">
        <w:t>Kontrol</w:t>
      </w:r>
      <w:r w:rsidRPr="00040C06">
        <w:t>y</w:t>
      </w:r>
      <w:r w:rsidR="00753CA0" w:rsidRPr="00040C06">
        <w:t xml:space="preserve"> </w:t>
      </w:r>
      <w:r w:rsidR="00174163" w:rsidRPr="00040C06">
        <w:t>K</w:t>
      </w:r>
      <w:r w:rsidR="00753CA0" w:rsidRPr="00040C06">
        <w:t xml:space="preserve">vality </w:t>
      </w:r>
      <w:r w:rsidR="00174163" w:rsidRPr="00040C06">
        <w:t>V</w:t>
      </w:r>
      <w:r w:rsidR="00753CA0" w:rsidRPr="00040C06">
        <w:t xml:space="preserve">ykonaných </w:t>
      </w:r>
      <w:r w:rsidR="00174163" w:rsidRPr="00040C06">
        <w:t>P</w:t>
      </w:r>
      <w:r w:rsidR="00753CA0" w:rsidRPr="00040C06">
        <w:t>rác</w:t>
      </w:r>
      <w:bookmarkEnd w:id="1421"/>
      <w:bookmarkEnd w:id="1422"/>
      <w:bookmarkEnd w:id="1423"/>
      <w:bookmarkEnd w:id="1424"/>
      <w:bookmarkEnd w:id="1425"/>
      <w:bookmarkEnd w:id="1426"/>
      <w:bookmarkEnd w:id="1427"/>
      <w:bookmarkEnd w:id="1428"/>
      <w:bookmarkEnd w:id="1429"/>
      <w:bookmarkEnd w:id="1431"/>
    </w:p>
    <w:p w14:paraId="6CFF89CE" w14:textId="17B75222" w:rsidR="00753CA0" w:rsidRPr="00040C06" w:rsidRDefault="00753CA0" w:rsidP="00C950D3">
      <w:pPr>
        <w:pStyle w:val="Nadpis3"/>
      </w:pPr>
      <w:bookmarkStart w:id="1432" w:name="_Toc292803118"/>
      <w:bookmarkStart w:id="1433" w:name="_Toc332367363"/>
      <w:bookmarkStart w:id="1434" w:name="_Toc345289321"/>
      <w:bookmarkStart w:id="1435" w:name="_Toc187411848"/>
      <w:r w:rsidRPr="00040C06">
        <w:t>Všeobecné požiadavky</w:t>
      </w:r>
      <w:bookmarkEnd w:id="1432"/>
      <w:bookmarkEnd w:id="1433"/>
      <w:bookmarkEnd w:id="1434"/>
      <w:bookmarkEnd w:id="1435"/>
      <w:r w:rsidRPr="00040C06">
        <w:t xml:space="preserve"> </w:t>
      </w:r>
    </w:p>
    <w:p w14:paraId="70DD0595" w14:textId="5626A5BB" w:rsidR="00753CA0" w:rsidRPr="00040C06" w:rsidRDefault="0074624C" w:rsidP="00BC5D46">
      <w:r w:rsidRPr="00040C06">
        <w:tab/>
      </w:r>
      <w:r w:rsidR="00753CA0" w:rsidRPr="00040C06">
        <w:t xml:space="preserve">Všetky stavebné práce musia byť vykonané podľa schválenej technickej dokumentácie </w:t>
      </w:r>
      <w:r w:rsidR="00EC0ED5" w:rsidRPr="00040C06">
        <w:t>Zhotoviteľ</w:t>
      </w:r>
      <w:r w:rsidR="00753CA0" w:rsidRPr="00040C06">
        <w:t>a a technologických postupov, uvedených v TKP alebo Objednávateľom odsúhlasených ZTKP, ostatných TP alebo v iných normách a predpisoch, na ktoré sa TKP, ZTKP a TP odvolávajú. Technologické postupy musia b</w:t>
      </w:r>
      <w:r w:rsidR="005C3FB6" w:rsidRPr="00040C06">
        <w:t>yť schválené Stavebným dozorom</w:t>
      </w:r>
      <w:r w:rsidR="00753CA0" w:rsidRPr="00040C06">
        <w:t xml:space="preserve">.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w:t>
      </w:r>
      <w:r w:rsidR="00EC0ED5" w:rsidRPr="00040C06">
        <w:t>Zhotoviteľ</w:t>
      </w:r>
      <w:r w:rsidR="00753CA0" w:rsidRPr="00040C06">
        <w:t xml:space="preserve"> povinný príslušné podklady spracovať a predložiť Stavebnému </w:t>
      </w:r>
      <w:r w:rsidR="00A22089" w:rsidRPr="00040C06">
        <w:t>dozor</w:t>
      </w:r>
      <w:r w:rsidR="001E56B6" w:rsidRPr="00040C06">
        <w:t>u</w:t>
      </w:r>
      <w:r w:rsidR="00753CA0" w:rsidRPr="00040C06">
        <w:t xml:space="preserve"> pred začatím prác na schválenie.</w:t>
      </w:r>
    </w:p>
    <w:p w14:paraId="5424F674" w14:textId="50D8D284" w:rsidR="004D33A3" w:rsidRPr="00040C06" w:rsidRDefault="0074624C" w:rsidP="004D33A3">
      <w:r w:rsidRPr="00040C06">
        <w:tab/>
      </w:r>
      <w:r w:rsidR="004D33A3" w:rsidRPr="00040C06">
        <w:t>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v znení zákona č. 91/2016 Z. z., ako aj zákonu č. 264/1999 Z. z. o technických požiadavkách na výrobky a o posudzovaní zhody a o zmene a doplnení niektorých zákonov v znení neskorších predpisov, vrátane príslušných súvisiacich nariadení vlády SR. Uvedené je Zhotoviteľ povinný preukázať predložením príslušných dokumentov.</w:t>
      </w:r>
    </w:p>
    <w:p w14:paraId="0A0F14B7" w14:textId="099A17C4" w:rsidR="004D33A3" w:rsidRPr="00040C06" w:rsidRDefault="009A0EF8" w:rsidP="004D33A3">
      <w:r w:rsidRPr="00040C06">
        <w:tab/>
      </w:r>
      <w:r w:rsidR="004D33A3" w:rsidRPr="00040C06">
        <w:t xml:space="preserve">Zhotoviteľ je povinný vykonávať práce </w:t>
      </w:r>
      <w:r w:rsidR="00FB025E" w:rsidRPr="00040C06">
        <w:t xml:space="preserve">aj </w:t>
      </w:r>
      <w:r w:rsidR="004D33A3" w:rsidRPr="00040C06">
        <w:t xml:space="preserve">v súlade s </w:t>
      </w:r>
      <w:r w:rsidR="00337D31" w:rsidRPr="00040C06">
        <w:t>Technickými požiadavkami (Zväzok 3, Časť 4</w:t>
      </w:r>
      <w:r w:rsidR="00454F5A" w:rsidRPr="00040C06">
        <w:t xml:space="preserve"> Súťažných podkladov</w:t>
      </w:r>
      <w:r w:rsidR="00337D31" w:rsidRPr="00040C06">
        <w:t xml:space="preserve"> </w:t>
      </w:r>
      <w:r w:rsidR="004D33A3" w:rsidRPr="00040C06">
        <w:t>).</w:t>
      </w:r>
    </w:p>
    <w:p w14:paraId="6A2C1093" w14:textId="778E7252" w:rsidR="00753CA0" w:rsidRPr="00040C06" w:rsidRDefault="00753CA0" w:rsidP="00C950D3">
      <w:pPr>
        <w:pStyle w:val="Nadpis3"/>
      </w:pPr>
      <w:bookmarkStart w:id="1436" w:name="_Toc292803119"/>
      <w:bookmarkStart w:id="1437" w:name="_Toc332367364"/>
      <w:bookmarkStart w:id="1438" w:name="_Toc345289322"/>
      <w:bookmarkStart w:id="1439" w:name="_Toc187411849"/>
      <w:r w:rsidRPr="00040C06">
        <w:t>Kontrolný a skúšobný plán</w:t>
      </w:r>
      <w:bookmarkEnd w:id="1436"/>
      <w:bookmarkEnd w:id="1437"/>
      <w:bookmarkEnd w:id="1438"/>
      <w:bookmarkEnd w:id="1439"/>
    </w:p>
    <w:p w14:paraId="3784C386" w14:textId="54F63CEE" w:rsidR="00753CA0" w:rsidRPr="00040C06" w:rsidRDefault="009A0EF8" w:rsidP="00BC5D46">
      <w:r w:rsidRPr="00040C06">
        <w:tab/>
      </w:r>
      <w:r w:rsidR="00753CA0" w:rsidRPr="00040C06">
        <w:t>Vykonané práce a jednotlivé</w:t>
      </w:r>
      <w:r w:rsidR="003266FA" w:rsidRPr="00040C06">
        <w:t xml:space="preserve"> </w:t>
      </w:r>
      <w:r w:rsidR="00753CA0" w:rsidRPr="00040C06">
        <w:t xml:space="preserve">stavebné látky, dielce a zariadenia, stavebne montované celky a súbory takýchto látok a dielcov, musia zodpovedať kvalitatívnym požiadavkám, uvedeným v jednotlivých častiach </w:t>
      </w:r>
      <w:r w:rsidR="002F6F29" w:rsidRPr="00040C06">
        <w:t xml:space="preserve">platných </w:t>
      </w:r>
      <w:r w:rsidR="00753CA0" w:rsidRPr="00040C06">
        <w:t xml:space="preserve">TKP, ZTKP a katalógových listoch; v technických normách STN, STN EN a ostatných všeobecne záväzných predpisoch (ďalej len „VZP“), smerniciach a v technickej dokumentácii </w:t>
      </w:r>
      <w:r w:rsidR="00EC0ED5" w:rsidRPr="00040C06">
        <w:t>Zhotoviteľ</w:t>
      </w:r>
      <w:r w:rsidR="00753CA0" w:rsidRPr="00040C06">
        <w:t xml:space="preserve">a. V súlade so znením zákona č. </w:t>
      </w:r>
      <w:r w:rsidR="00CA22A9" w:rsidRPr="00040C06">
        <w:t>133/2013</w:t>
      </w:r>
      <w:r w:rsidR="00753CA0" w:rsidRPr="00040C06">
        <w:t xml:space="preserve"> </w:t>
      </w:r>
      <w:proofErr w:type="spellStart"/>
      <w:r w:rsidR="00753CA0" w:rsidRPr="00040C06">
        <w:t>Z.z</w:t>
      </w:r>
      <w:proofErr w:type="spellEnd"/>
      <w:r w:rsidR="00753CA0" w:rsidRPr="00040C06">
        <w:t>. o</w:t>
      </w:r>
      <w:r w:rsidR="00CA22A9" w:rsidRPr="00040C06">
        <w:t xml:space="preserve"> stavebných výrobkoch a o zmene a doplnení niektorých zákonov</w:t>
      </w:r>
      <w:r w:rsidR="00753CA0" w:rsidRPr="00040C06">
        <w:t xml:space="preserve"> v znení neskorších prepisov do Diela môžu byť zabudované iba</w:t>
      </w:r>
      <w:r w:rsidR="003266FA" w:rsidRPr="00040C06">
        <w:t xml:space="preserve"> </w:t>
      </w:r>
      <w:r w:rsidR="00753CA0" w:rsidRPr="00040C06">
        <w:t xml:space="preserve">materiály a zmesi ktoré budú označené značkou zhody CE alebo CSK. </w:t>
      </w:r>
    </w:p>
    <w:p w14:paraId="7B4DC9A3" w14:textId="05DDC165" w:rsidR="00753CA0" w:rsidRPr="00040C06" w:rsidRDefault="009A0EF8" w:rsidP="00BC5D46">
      <w:r w:rsidRPr="00040C06">
        <w:tab/>
      </w:r>
      <w:r w:rsidR="00EC0ED5" w:rsidRPr="00040C06">
        <w:t>Zhotoviteľ</w:t>
      </w:r>
      <w:r w:rsidR="00753CA0" w:rsidRPr="00040C06">
        <w:t xml:space="preserve"> </w:t>
      </w:r>
      <w:r w:rsidR="00753CA0" w:rsidRPr="00F4522D">
        <w:t xml:space="preserve">do </w:t>
      </w:r>
      <w:r w:rsidR="00F4522D" w:rsidRPr="00C34D88">
        <w:rPr>
          <w:color w:val="000000" w:themeColor="text1"/>
        </w:rPr>
        <w:t>7</w:t>
      </w:r>
      <w:r w:rsidR="005377AE" w:rsidRPr="00C34D88">
        <w:rPr>
          <w:color w:val="000000" w:themeColor="text1"/>
        </w:rPr>
        <w:t>-</w:t>
      </w:r>
      <w:r w:rsidR="00F4522D" w:rsidRPr="00C34D88">
        <w:rPr>
          <w:color w:val="000000" w:themeColor="text1"/>
        </w:rPr>
        <w:t>ýc</w:t>
      </w:r>
      <w:r w:rsidR="005377AE" w:rsidRPr="00C34D88">
        <w:rPr>
          <w:color w:val="000000" w:themeColor="text1"/>
        </w:rPr>
        <w:t xml:space="preserve">h dní od Dátumu schválenia DRS </w:t>
      </w:r>
      <w:r w:rsidR="00753CA0" w:rsidRPr="00040C06">
        <w:t xml:space="preserve">predloží Stavebnému </w:t>
      </w:r>
      <w:r w:rsidR="00A22089" w:rsidRPr="00040C06">
        <w:t>dozor</w:t>
      </w:r>
      <w:r w:rsidR="001E56B6" w:rsidRPr="00040C06">
        <w:t>u</w:t>
      </w:r>
      <w:r w:rsidR="00753CA0" w:rsidRPr="00040C06">
        <w:t xml:space="preserve"> na odsúhlasenie „Kontrolný a skúšobný plán (KSP)“, ktorého obsahom bude počet a druhy skúšok pre všetky materiály a technológie použité pri výstavbe vrátane spôsobu predkladania a zodpovednosti za skúšky. Akékoľvek doplňovania alebo vyvolané zmeny </w:t>
      </w:r>
      <w:r w:rsidR="00183EBA" w:rsidRPr="00040C06">
        <w:t xml:space="preserve">KSP </w:t>
      </w:r>
      <w:r w:rsidR="00753CA0" w:rsidRPr="00040C06">
        <w:t>musia byť schválené Stavebným dozorom stavby.</w:t>
      </w:r>
    </w:p>
    <w:p w14:paraId="723D69DF" w14:textId="5EF49788" w:rsidR="00753CA0" w:rsidRPr="00040C06" w:rsidRDefault="00061024" w:rsidP="00BC5D46">
      <w:r w:rsidRPr="00040C06">
        <w:tab/>
      </w:r>
      <w:r w:rsidR="00753CA0" w:rsidRPr="00040C06">
        <w:t xml:space="preserve">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w:t>
      </w:r>
      <w:r w:rsidR="00753CA0" w:rsidRPr="00040C06">
        <w:lastRenderedPageBreak/>
        <w:t>výrobkov treba do KSP zahrnúť aj osvedčovacie skúšky. KSP musí byť vypracovaný pre každý stavebný objekt a každý druh činnosti alebo dodávaného stavebného výrobku samostatne v prehľadnej tabuľkovej forme.</w:t>
      </w:r>
    </w:p>
    <w:p w14:paraId="3913935D" w14:textId="2EF87102" w:rsidR="00753CA0" w:rsidRPr="00040C06" w:rsidRDefault="00753CA0" w:rsidP="00C950D3">
      <w:pPr>
        <w:pStyle w:val="Nadpis3"/>
      </w:pPr>
      <w:bookmarkStart w:id="1440" w:name="_Toc292803120"/>
      <w:bookmarkStart w:id="1441" w:name="_Toc332367365"/>
      <w:bookmarkStart w:id="1442" w:name="_Toc345289323"/>
      <w:bookmarkStart w:id="1443" w:name="_Ref170744237"/>
      <w:bookmarkStart w:id="1444" w:name="_Toc187411850"/>
      <w:r w:rsidRPr="00040C06">
        <w:t>Požiadavky na skúšky</w:t>
      </w:r>
      <w:bookmarkEnd w:id="1440"/>
      <w:bookmarkEnd w:id="1441"/>
      <w:bookmarkEnd w:id="1442"/>
      <w:bookmarkEnd w:id="1443"/>
      <w:bookmarkEnd w:id="1444"/>
    </w:p>
    <w:p w14:paraId="3F091A4C" w14:textId="3A6EF4F7" w:rsidR="00753CA0" w:rsidRPr="00040C06" w:rsidRDefault="00753CA0" w:rsidP="00624E31">
      <w:pPr>
        <w:pStyle w:val="Nadpis4"/>
      </w:pPr>
      <w:r w:rsidRPr="00040C06">
        <w:t>Počiatočné skúšky typu (PST)</w:t>
      </w:r>
    </w:p>
    <w:p w14:paraId="5B42A256" w14:textId="679909C6" w:rsidR="00753CA0" w:rsidRPr="00040C06" w:rsidRDefault="00574388" w:rsidP="00BC5D46">
      <w:r w:rsidRPr="00040C06">
        <w:tab/>
      </w:r>
      <w:r w:rsidR="00753CA0" w:rsidRPr="00040C06">
        <w:t xml:space="preserve">Na každý materiál a zmes musí </w:t>
      </w:r>
      <w:r w:rsidR="00EC0ED5" w:rsidRPr="00040C06">
        <w:t>Zhotoviteľ</w:t>
      </w:r>
      <w:r w:rsidR="00753CA0" w:rsidRPr="00040C06">
        <w:t xml:space="preserve"> min. 14 dní pred zahájením prác predložiť Počiatočnú skúšku typu vo dvoch vyhotoveniach </w:t>
      </w:r>
      <w:r w:rsidR="00AE15F8" w:rsidRPr="00040C06">
        <w:t>Stavebnému dozor</w:t>
      </w:r>
      <w:r w:rsidR="00215B73" w:rsidRPr="00040C06">
        <w:t>u</w:t>
      </w:r>
      <w:r w:rsidR="00AE15F8" w:rsidRPr="00040C06">
        <w:t xml:space="preserve"> a </w:t>
      </w:r>
      <w:r w:rsidR="00753CA0" w:rsidRPr="00040C06">
        <w:t xml:space="preserve">Objednávateľovi na odsúhlasenie. </w:t>
      </w:r>
    </w:p>
    <w:p w14:paraId="265A9715" w14:textId="65536A88" w:rsidR="00753CA0" w:rsidRPr="00040C06" w:rsidRDefault="00753CA0" w:rsidP="00BC5D46">
      <w:r w:rsidRPr="00040C06">
        <w:t>Obsah PST bude nasledovný:</w:t>
      </w:r>
    </w:p>
    <w:p w14:paraId="7C62D24C" w14:textId="05FDC607" w:rsidR="00753CA0" w:rsidRPr="00C34D88" w:rsidRDefault="00753CA0" w:rsidP="00C34D88">
      <w:pPr>
        <w:pStyle w:val="Odsekzoznamu"/>
        <w:numPr>
          <w:ilvl w:val="0"/>
          <w:numId w:val="78"/>
        </w:numPr>
        <w:rPr>
          <w:b/>
          <w:bCs/>
        </w:rPr>
      </w:pPr>
      <w:r w:rsidRPr="00C34D88">
        <w:rPr>
          <w:b/>
          <w:bCs/>
        </w:rPr>
        <w:t>PST pre zemné práce</w:t>
      </w:r>
      <w:r w:rsidR="003266FA" w:rsidRPr="00C34D88">
        <w:rPr>
          <w:b/>
          <w:bCs/>
        </w:rPr>
        <w:t xml:space="preserve"> </w:t>
      </w:r>
      <w:r w:rsidRPr="00C34D88">
        <w:rPr>
          <w:b/>
          <w:bCs/>
        </w:rPr>
        <w:t>a nestmelené a stmelené podkladové vrstvy:</w:t>
      </w:r>
    </w:p>
    <w:p w14:paraId="762AAD5C" w14:textId="565DD440" w:rsidR="00753CA0" w:rsidRPr="00040C06" w:rsidRDefault="00753CA0" w:rsidP="00C34D88">
      <w:pPr>
        <w:pStyle w:val="Odsekzoznamu"/>
        <w:numPr>
          <w:ilvl w:val="0"/>
          <w:numId w:val="8"/>
        </w:numPr>
        <w:spacing w:after="60"/>
        <w:ind w:left="709" w:hanging="340"/>
      </w:pPr>
      <w:r w:rsidRPr="00040C06">
        <w:t>Technická správa</w:t>
      </w:r>
      <w:r w:rsidR="00C82BFF"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pre jednotlivé konštrukčné vrstvy, miera zhutnenia a spôsob spracovania, pre podkladové vrstvy receptúru</w:t>
      </w:r>
      <w:r w:rsidR="00CC202F" w:rsidRPr="00040C06">
        <w:t>.</w:t>
      </w:r>
    </w:p>
    <w:p w14:paraId="5E499715" w14:textId="09B3B371" w:rsidR="00753CA0" w:rsidRPr="00040C06" w:rsidRDefault="00CC202F" w:rsidP="00C34D88">
      <w:pPr>
        <w:pStyle w:val="Odsekzoznamu"/>
        <w:numPr>
          <w:ilvl w:val="0"/>
          <w:numId w:val="8"/>
        </w:numPr>
        <w:spacing w:after="60"/>
        <w:ind w:left="709" w:hanging="340"/>
      </w:pPr>
      <w:r w:rsidRPr="00040C06">
        <w:t>S</w:t>
      </w:r>
      <w:r w:rsidR="00753CA0" w:rsidRPr="00040C06">
        <w:t>ystém kontroly kvality, druh a počet VKS</w:t>
      </w:r>
      <w:r w:rsidRPr="00040C06">
        <w:t>.</w:t>
      </w:r>
    </w:p>
    <w:p w14:paraId="4835F9CA" w14:textId="4DF7B810" w:rsidR="00753CA0" w:rsidRPr="00040C06" w:rsidRDefault="003E34E2" w:rsidP="00C34D88">
      <w:pPr>
        <w:pStyle w:val="Odsekzoznamu"/>
        <w:numPr>
          <w:ilvl w:val="0"/>
          <w:numId w:val="8"/>
        </w:numPr>
        <w:spacing w:after="60"/>
        <w:ind w:left="709" w:hanging="340"/>
      </w:pPr>
      <w:r w:rsidRPr="00040C06">
        <w:t>P</w:t>
      </w:r>
      <w:r w:rsidR="00753CA0" w:rsidRPr="00040C06">
        <w:t>rotokoly laboratórnych rozborov, vyhlásenie zhody</w:t>
      </w:r>
      <w:r w:rsidRPr="00040C06">
        <w:t>.</w:t>
      </w:r>
      <w:r w:rsidR="00753CA0" w:rsidRPr="00040C06">
        <w:t xml:space="preserve"> </w:t>
      </w:r>
    </w:p>
    <w:p w14:paraId="40C3AB51" w14:textId="158691A9" w:rsidR="00996E25" w:rsidRPr="00040C06" w:rsidRDefault="00753CA0" w:rsidP="00C34D88">
      <w:pPr>
        <w:pStyle w:val="Odsekzoznamu"/>
        <w:numPr>
          <w:ilvl w:val="0"/>
          <w:numId w:val="8"/>
        </w:numPr>
        <w:ind w:left="709" w:hanging="340"/>
      </w:pPr>
      <w:r w:rsidRPr="00040C06">
        <w:t>PST pre nestmelené a stmelené podkladové vrstvy vykonať v zmysle príslušnej</w:t>
      </w:r>
      <w:r w:rsidR="003266FA" w:rsidRPr="00040C06">
        <w:t xml:space="preserve"> </w:t>
      </w:r>
      <w:r w:rsidRPr="00040C06">
        <w:t>STN EN a TKP č.5 (</w:t>
      </w:r>
      <w:r w:rsidR="00CA3006" w:rsidRPr="00040C06">
        <w:t xml:space="preserve">2020+ dodatok č. </w:t>
      </w:r>
      <w:r w:rsidR="00345B94" w:rsidRPr="00040C06">
        <w:t>1/2023</w:t>
      </w:r>
      <w:r w:rsidRPr="00040C06">
        <w:t>)</w:t>
      </w:r>
      <w:r w:rsidR="005B4FF7" w:rsidRPr="00040C06">
        <w:t>.</w:t>
      </w:r>
    </w:p>
    <w:p w14:paraId="133F5301" w14:textId="31FA753A" w:rsidR="00996E25" w:rsidRPr="00040C06" w:rsidRDefault="00996E25" w:rsidP="00C34D88">
      <w:pPr>
        <w:pStyle w:val="Odsekzoznamu"/>
        <w:numPr>
          <w:ilvl w:val="0"/>
          <w:numId w:val="8"/>
        </w:numPr>
        <w:ind w:left="709" w:hanging="340"/>
      </w:pPr>
      <w:r w:rsidRPr="00040C06">
        <w:t>Prípadne ďalšie náležitosti podľa požiadaviek Objednávateľa resp. STD.</w:t>
      </w:r>
    </w:p>
    <w:p w14:paraId="19F313D7" w14:textId="77777777" w:rsidR="00753CA0" w:rsidRPr="00C34D88" w:rsidRDefault="00753CA0" w:rsidP="00C34D88">
      <w:pPr>
        <w:pStyle w:val="Odsekzoznamu"/>
        <w:numPr>
          <w:ilvl w:val="0"/>
          <w:numId w:val="78"/>
        </w:numPr>
        <w:rPr>
          <w:b/>
          <w:bCs/>
        </w:rPr>
      </w:pPr>
      <w:r w:rsidRPr="00C34D88">
        <w:rPr>
          <w:b/>
          <w:bCs/>
        </w:rPr>
        <w:t>PST pre betónové zmesi:</w:t>
      </w:r>
    </w:p>
    <w:p w14:paraId="656B34B3" w14:textId="668ECA92" w:rsidR="00753CA0" w:rsidRPr="00040C06" w:rsidRDefault="00753CA0" w:rsidP="00C34D88">
      <w:pPr>
        <w:pStyle w:val="Odsekzoznamu"/>
        <w:numPr>
          <w:ilvl w:val="0"/>
          <w:numId w:val="9"/>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a spôsob spracovania</w:t>
      </w:r>
      <w:r w:rsidR="00D207E3" w:rsidRPr="00040C06">
        <w:t>.</w:t>
      </w:r>
    </w:p>
    <w:p w14:paraId="5CD19AE8" w14:textId="4A63BED6" w:rsidR="00753CA0" w:rsidRPr="00040C06" w:rsidRDefault="00D207E3" w:rsidP="00C34D88">
      <w:pPr>
        <w:pStyle w:val="Odsekzoznamu"/>
        <w:numPr>
          <w:ilvl w:val="0"/>
          <w:numId w:val="9"/>
        </w:numPr>
        <w:spacing w:after="60"/>
        <w:ind w:left="709" w:hanging="340"/>
      </w:pPr>
      <w:r w:rsidRPr="00040C06">
        <w:t>O</w:t>
      </w:r>
      <w:r w:rsidR="00753CA0" w:rsidRPr="00040C06">
        <w:t>verenie všetkých použitých materiálov - kamenivo, voda, cement a prísady musia byť doložené protokolmi laboratórnych rozborov a vyhlásením zhody</w:t>
      </w:r>
      <w:r w:rsidRPr="00040C06">
        <w:t>.</w:t>
      </w:r>
    </w:p>
    <w:p w14:paraId="703094FD" w14:textId="6F9CE464" w:rsidR="00753CA0" w:rsidRPr="00040C06" w:rsidRDefault="00D207E3" w:rsidP="00C34D88">
      <w:pPr>
        <w:pStyle w:val="Odsekzoznamu"/>
        <w:numPr>
          <w:ilvl w:val="0"/>
          <w:numId w:val="9"/>
        </w:numPr>
        <w:spacing w:after="60"/>
        <w:ind w:left="709" w:hanging="340"/>
      </w:pPr>
      <w:r w:rsidRPr="00040C06">
        <w:t>P</w:t>
      </w:r>
      <w:r w:rsidR="00753CA0" w:rsidRPr="00040C06">
        <w:t>rotokoly použitých materiálov nesmú byť staršie ako 1/2 roka</w:t>
      </w:r>
      <w:r w:rsidRPr="00040C06">
        <w:t>.</w:t>
      </w:r>
    </w:p>
    <w:p w14:paraId="12D09E88" w14:textId="70F2C98F" w:rsidR="00753CA0" w:rsidRPr="00040C06" w:rsidRDefault="00D207E3" w:rsidP="00C34D88">
      <w:pPr>
        <w:pStyle w:val="Odsekzoznamu"/>
        <w:numPr>
          <w:ilvl w:val="0"/>
          <w:numId w:val="9"/>
        </w:numPr>
        <w:spacing w:after="60"/>
        <w:ind w:left="709" w:hanging="340"/>
      </w:pPr>
      <w:r w:rsidRPr="00040C06">
        <w:t>P</w:t>
      </w:r>
      <w:r w:rsidR="00753CA0" w:rsidRPr="00040C06">
        <w:t xml:space="preserve">evnosti </w:t>
      </w:r>
      <w:r w:rsidR="009A6647" w:rsidRPr="00040C06">
        <w:t xml:space="preserve">zatvrdnutého betónu </w:t>
      </w:r>
      <w:r w:rsidR="00753CA0" w:rsidRPr="00040C06">
        <w:t>po 28 dňoch</w:t>
      </w:r>
      <w:r w:rsidRPr="00040C06">
        <w:t>.</w:t>
      </w:r>
    </w:p>
    <w:p w14:paraId="685E7B2E" w14:textId="2D2B6F42" w:rsidR="00753CA0" w:rsidRPr="00040C06" w:rsidRDefault="00D207E3" w:rsidP="00C34D88">
      <w:pPr>
        <w:pStyle w:val="Odsekzoznamu"/>
        <w:numPr>
          <w:ilvl w:val="0"/>
          <w:numId w:val="9"/>
        </w:numPr>
        <w:spacing w:after="60"/>
        <w:ind w:left="709" w:hanging="340"/>
      </w:pPr>
      <w:r w:rsidRPr="00040C06">
        <w:t>O</w:t>
      </w:r>
      <w:r w:rsidR="00753CA0" w:rsidRPr="00040C06">
        <w:t>verenie dávkovacieho zariadenia na betonárke</w:t>
      </w:r>
      <w:r w:rsidRPr="00040C06">
        <w:t>.</w:t>
      </w:r>
    </w:p>
    <w:p w14:paraId="0BA88142" w14:textId="7657F7A3" w:rsidR="00753CA0" w:rsidRPr="00040C06" w:rsidRDefault="00D207E3" w:rsidP="00C34D88">
      <w:pPr>
        <w:pStyle w:val="Odsekzoznamu"/>
        <w:numPr>
          <w:ilvl w:val="0"/>
          <w:numId w:val="9"/>
        </w:numPr>
        <w:spacing w:after="60"/>
        <w:ind w:left="709" w:hanging="340"/>
      </w:pPr>
      <w:r w:rsidRPr="00040C06">
        <w:t>O</w:t>
      </w:r>
      <w:r w:rsidR="00753CA0" w:rsidRPr="00040C06">
        <w:t>verenie receptúry v podmienkach stavby</w:t>
      </w:r>
      <w:r w:rsidRPr="00040C06">
        <w:t>.</w:t>
      </w:r>
    </w:p>
    <w:p w14:paraId="5A7389E1" w14:textId="27C41F0E" w:rsidR="00753CA0" w:rsidRPr="00040C06" w:rsidRDefault="00D207E3" w:rsidP="00C34D88">
      <w:pPr>
        <w:pStyle w:val="Odsekzoznamu"/>
        <w:numPr>
          <w:ilvl w:val="0"/>
          <w:numId w:val="9"/>
        </w:numPr>
        <w:spacing w:after="60"/>
        <w:ind w:left="709" w:hanging="340"/>
      </w:pPr>
      <w:r w:rsidRPr="00040C06">
        <w:t>S</w:t>
      </w:r>
      <w:r w:rsidR="00753CA0" w:rsidRPr="00040C06">
        <w:t>ystém kontroly kvality, druh a počet VKS</w:t>
      </w:r>
      <w:r w:rsidRPr="00040C06">
        <w:t>.</w:t>
      </w:r>
    </w:p>
    <w:p w14:paraId="1D7D72D4" w14:textId="29E812DC" w:rsidR="00753CA0" w:rsidRPr="00040C06" w:rsidRDefault="00D207E3" w:rsidP="00C34D88">
      <w:pPr>
        <w:pStyle w:val="Odsekzoznamu"/>
        <w:numPr>
          <w:ilvl w:val="0"/>
          <w:numId w:val="9"/>
        </w:numPr>
        <w:ind w:left="709" w:hanging="340"/>
      </w:pPr>
      <w:r w:rsidRPr="00040C06">
        <w:t>P</w:t>
      </w:r>
      <w:r w:rsidR="00753CA0" w:rsidRPr="00040C06">
        <w:t>rípadne ďalšie náležitosti podľa požiadaviek Objednávateľa</w:t>
      </w:r>
      <w:r w:rsidR="00996E25" w:rsidRPr="00040C06">
        <w:t xml:space="preserve"> resp. STD</w:t>
      </w:r>
      <w:r w:rsidRPr="00040C06">
        <w:t>.</w:t>
      </w:r>
    </w:p>
    <w:p w14:paraId="70AAECAE" w14:textId="5909F038" w:rsidR="00753CA0" w:rsidRPr="00C34D88" w:rsidRDefault="00753CA0" w:rsidP="00C34D88">
      <w:pPr>
        <w:pStyle w:val="Odsekzoznamu"/>
        <w:numPr>
          <w:ilvl w:val="0"/>
          <w:numId w:val="78"/>
        </w:numPr>
        <w:rPr>
          <w:b/>
          <w:bCs/>
        </w:rPr>
      </w:pPr>
      <w:r w:rsidRPr="00C34D88">
        <w:rPr>
          <w:b/>
          <w:bCs/>
        </w:rPr>
        <w:t>PST pre asfaltové zmesi:</w:t>
      </w:r>
    </w:p>
    <w:p w14:paraId="6846BBDB" w14:textId="4728534B" w:rsidR="00753CA0" w:rsidRPr="00040C06" w:rsidRDefault="00753CA0" w:rsidP="00C34D88">
      <w:pPr>
        <w:pStyle w:val="Odsekzoznamu"/>
        <w:numPr>
          <w:ilvl w:val="0"/>
          <w:numId w:val="6"/>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pôvod, druh materiálu, použité frakcie, posúdenie vhodnosti, spôsob spracovania a použitý asfalt</w:t>
      </w:r>
      <w:r w:rsidR="00D207E3" w:rsidRPr="00040C06">
        <w:t>.</w:t>
      </w:r>
    </w:p>
    <w:p w14:paraId="7CA1A915" w14:textId="7110481F" w:rsidR="00753CA0" w:rsidRPr="00040C06" w:rsidRDefault="00D207E3" w:rsidP="00C34D88">
      <w:pPr>
        <w:pStyle w:val="Odsekzoznamu"/>
        <w:numPr>
          <w:ilvl w:val="0"/>
          <w:numId w:val="6"/>
        </w:numPr>
        <w:spacing w:after="60"/>
        <w:ind w:left="709" w:hanging="340"/>
      </w:pPr>
      <w:r w:rsidRPr="00040C06">
        <w:t>Č</w:t>
      </w:r>
      <w:r w:rsidR="00753CA0" w:rsidRPr="00040C06">
        <w:t xml:space="preserve">íslo PST, druh úpravy, popis výroby, pokládky a zhutňovania, (teplotný režim, použité valce, </w:t>
      </w:r>
      <w:proofErr w:type="spellStart"/>
      <w:r w:rsidR="00753CA0" w:rsidRPr="00040C06">
        <w:t>finišery</w:t>
      </w:r>
      <w:proofErr w:type="spellEnd"/>
      <w:r w:rsidR="00753CA0" w:rsidRPr="00040C06">
        <w:t>)</w:t>
      </w:r>
      <w:r w:rsidRPr="00040C06">
        <w:t>.</w:t>
      </w:r>
    </w:p>
    <w:p w14:paraId="60E07361" w14:textId="2A139D34" w:rsidR="00753CA0" w:rsidRPr="00040C06" w:rsidRDefault="00EF3A21" w:rsidP="00C34D88">
      <w:pPr>
        <w:pStyle w:val="Odsekzoznamu"/>
        <w:numPr>
          <w:ilvl w:val="0"/>
          <w:numId w:val="6"/>
        </w:numPr>
        <w:spacing w:after="60"/>
        <w:ind w:left="709" w:hanging="340"/>
      </w:pPr>
      <w:r w:rsidRPr="00040C06">
        <w:t>Musia byť doložené o</w:t>
      </w:r>
      <w:r w:rsidR="00753CA0" w:rsidRPr="00040C06">
        <w:t>vereni</w:t>
      </w:r>
      <w:r w:rsidRPr="00040C06">
        <w:t>a</w:t>
      </w:r>
      <w:r w:rsidR="00753CA0" w:rsidRPr="00040C06">
        <w:t xml:space="preserve"> všetkých použitých materiálov, kamenivo, asfalt a prísad</w:t>
      </w:r>
      <w:r w:rsidR="00A62293" w:rsidRPr="00040C06">
        <w:t>y</w:t>
      </w:r>
      <w:r w:rsidR="00D207E3" w:rsidRPr="00040C06">
        <w:t>.</w:t>
      </w:r>
    </w:p>
    <w:p w14:paraId="1DB727AF" w14:textId="4D82941B" w:rsidR="00753CA0" w:rsidRPr="00040C06" w:rsidRDefault="00A62293" w:rsidP="00C34D88">
      <w:pPr>
        <w:pStyle w:val="Odsekzoznamu"/>
        <w:numPr>
          <w:ilvl w:val="0"/>
          <w:numId w:val="6"/>
        </w:numPr>
        <w:spacing w:after="60"/>
        <w:ind w:left="709" w:hanging="340"/>
      </w:pPr>
      <w:r w:rsidRPr="00040C06">
        <w:t>V</w:t>
      </w:r>
      <w:r w:rsidR="00753CA0" w:rsidRPr="00040C06">
        <w:t>yhlásením zhody, protokoly použitých materiálov nesmú byť staršie ako 1/2 roka</w:t>
      </w:r>
      <w:r w:rsidRPr="00040C06">
        <w:t>.</w:t>
      </w:r>
    </w:p>
    <w:p w14:paraId="64D41E13" w14:textId="432F1A8E" w:rsidR="00753CA0" w:rsidRPr="00040C06" w:rsidRDefault="00A62293" w:rsidP="00C34D88">
      <w:pPr>
        <w:pStyle w:val="Odsekzoznamu"/>
        <w:numPr>
          <w:ilvl w:val="0"/>
          <w:numId w:val="6"/>
        </w:numPr>
        <w:spacing w:after="60"/>
        <w:ind w:left="709" w:hanging="340"/>
      </w:pPr>
      <w:r w:rsidRPr="00040C06">
        <w:t>L</w:t>
      </w:r>
      <w:r w:rsidR="00753CA0" w:rsidRPr="00040C06">
        <w:t>aboratórium</w:t>
      </w:r>
      <w:r w:rsidR="00F408BB" w:rsidRPr="00040C06">
        <w:t>,</w:t>
      </w:r>
      <w:r w:rsidR="00753CA0" w:rsidRPr="00040C06">
        <w:t xml:space="preserve"> ktoré PS</w:t>
      </w:r>
      <w:r w:rsidR="00EB6ED3" w:rsidRPr="00040C06">
        <w:t>T</w:t>
      </w:r>
      <w:r w:rsidR="00753CA0" w:rsidRPr="00040C06">
        <w:t xml:space="preserve"> vypracovalo</w:t>
      </w:r>
      <w:r w:rsidR="00F408BB" w:rsidRPr="00040C06">
        <w:t>,</w:t>
      </w:r>
      <w:r w:rsidR="00753CA0" w:rsidRPr="00040C06">
        <w:t xml:space="preserve"> musí uviesť percentuálne zloženie asfaltovej zmesi</w:t>
      </w:r>
      <w:r w:rsidR="00F930F7" w:rsidRPr="00040C06">
        <w:t xml:space="preserve">, </w:t>
      </w:r>
      <w:r w:rsidR="00753CA0" w:rsidRPr="00040C06">
        <w:t xml:space="preserve">výsledné </w:t>
      </w:r>
      <w:proofErr w:type="spellStart"/>
      <w:r w:rsidR="00753CA0" w:rsidRPr="00040C06">
        <w:t>granulometrické</w:t>
      </w:r>
      <w:proofErr w:type="spellEnd"/>
      <w:r w:rsidR="00753CA0" w:rsidRPr="00040C06">
        <w:t xml:space="preserve"> zloženie vrátane odchýlky dávkovania asfaltu</w:t>
      </w:r>
      <w:r w:rsidR="00F930F7" w:rsidRPr="00040C06">
        <w:t>.</w:t>
      </w:r>
    </w:p>
    <w:p w14:paraId="3892A781" w14:textId="011A88F0" w:rsidR="00753CA0" w:rsidRPr="00040C06" w:rsidRDefault="00F930F7" w:rsidP="00C34D88">
      <w:pPr>
        <w:pStyle w:val="Odsekzoznamu"/>
        <w:numPr>
          <w:ilvl w:val="0"/>
          <w:numId w:val="6"/>
        </w:numPr>
        <w:spacing w:after="60"/>
        <w:ind w:left="709" w:hanging="340"/>
      </w:pPr>
      <w:r w:rsidRPr="00040C06">
        <w:t>V</w:t>
      </w:r>
      <w:r w:rsidR="00753CA0" w:rsidRPr="00040C06">
        <w:t xml:space="preserve">ýslednú receptúru vybrať z troch kompletných návrhov pri troch rôznych % asfaltu s rozdielom max. 0,3% asfaltu, vrátane overenia zmesi na </w:t>
      </w:r>
      <w:proofErr w:type="spellStart"/>
      <w:r w:rsidR="00753CA0" w:rsidRPr="00040C06">
        <w:t>vyjazďovanie</w:t>
      </w:r>
      <w:proofErr w:type="spellEnd"/>
      <w:r w:rsidR="00753CA0" w:rsidRPr="00040C06">
        <w:t xml:space="preserve"> koľají a citlivosť na vodu pre podkladovú, ložnú</w:t>
      </w:r>
      <w:r w:rsidR="003266FA" w:rsidRPr="00040C06">
        <w:t xml:space="preserve"> </w:t>
      </w:r>
      <w:r w:rsidR="00753CA0" w:rsidRPr="00040C06">
        <w:t xml:space="preserve">a </w:t>
      </w:r>
      <w:proofErr w:type="spellStart"/>
      <w:r w:rsidR="00753CA0" w:rsidRPr="00040C06">
        <w:t>obrusnú</w:t>
      </w:r>
      <w:proofErr w:type="spellEnd"/>
      <w:r w:rsidR="00753CA0" w:rsidRPr="00040C06">
        <w:t xml:space="preserve"> vrstvu v zmysle KLAZ</w:t>
      </w:r>
      <w:r w:rsidR="00095B1F" w:rsidRPr="00040C06">
        <w:t xml:space="preserve"> 1/</w:t>
      </w:r>
      <w:r w:rsidR="001709B7" w:rsidRPr="00040C06">
        <w:t>2019</w:t>
      </w:r>
      <w:r w:rsidR="00307531" w:rsidRPr="00040C06">
        <w:t xml:space="preserve"> (K</w:t>
      </w:r>
      <w:r w:rsidR="001709B7" w:rsidRPr="00040C06">
        <w:t>atalógové</w:t>
      </w:r>
      <w:r w:rsidR="00AB72E6" w:rsidRPr="00040C06">
        <w:t xml:space="preserve"> list</w:t>
      </w:r>
      <w:r w:rsidR="001709B7" w:rsidRPr="00040C06">
        <w:t>y</w:t>
      </w:r>
      <w:r w:rsidR="00620163" w:rsidRPr="00040C06">
        <w:t xml:space="preserve"> asfaltových zmesí</w:t>
      </w:r>
      <w:r w:rsidR="00264C05" w:rsidRPr="00040C06">
        <w:t xml:space="preserve"> (</w:t>
      </w:r>
      <w:r w:rsidR="00074D21" w:rsidRPr="00040C06">
        <w:t>2019</w:t>
      </w:r>
      <w:r w:rsidR="00264C05" w:rsidRPr="00040C06">
        <w:t>+ dodatok č. 1/202</w:t>
      </w:r>
      <w:r w:rsidR="00F44ED8" w:rsidRPr="00040C06">
        <w:t>2</w:t>
      </w:r>
      <w:r w:rsidR="001709B7" w:rsidRPr="00040C06">
        <w:t>)</w:t>
      </w:r>
      <w:r w:rsidRPr="00040C06">
        <w:t>.</w:t>
      </w:r>
    </w:p>
    <w:p w14:paraId="6D30C937" w14:textId="235ADDC4" w:rsidR="00753CA0" w:rsidRPr="00040C06" w:rsidRDefault="00996E25" w:rsidP="00C34D88">
      <w:pPr>
        <w:pStyle w:val="Odsekzoznamu"/>
        <w:numPr>
          <w:ilvl w:val="0"/>
          <w:numId w:val="6"/>
        </w:numPr>
        <w:ind w:left="709" w:hanging="340"/>
      </w:pPr>
      <w:r w:rsidRPr="00040C06">
        <w:t>P</w:t>
      </w:r>
      <w:r w:rsidR="00753CA0" w:rsidRPr="00040C06">
        <w:t>očetnosť skúšok zmesi, vstupných materiálov počas výroby a skúšok hotovej</w:t>
      </w:r>
      <w:r w:rsidR="003266FA" w:rsidRPr="00040C06">
        <w:t xml:space="preserve"> </w:t>
      </w:r>
      <w:r w:rsidR="00753CA0" w:rsidRPr="00040C06">
        <w:t>úpravy</w:t>
      </w:r>
      <w:r w:rsidRPr="00040C06">
        <w:t>.</w:t>
      </w:r>
    </w:p>
    <w:p w14:paraId="03A43C85" w14:textId="6FFA73F4" w:rsidR="00753CA0" w:rsidRPr="00040C06" w:rsidRDefault="00753CA0" w:rsidP="00C34D88">
      <w:pPr>
        <w:pStyle w:val="Odsekzoznamu"/>
        <w:numPr>
          <w:ilvl w:val="0"/>
          <w:numId w:val="6"/>
        </w:numPr>
        <w:ind w:left="709" w:hanging="340"/>
      </w:pPr>
      <w:r w:rsidRPr="00040C06">
        <w:t>Prípadné ďalšie náležitosti podľa požiadaviek Objednávateľa resp. S</w:t>
      </w:r>
      <w:r w:rsidR="00996E25" w:rsidRPr="00040C06">
        <w:t>T</w:t>
      </w:r>
      <w:r w:rsidRPr="00040C06">
        <w:t>D.</w:t>
      </w:r>
    </w:p>
    <w:p w14:paraId="4EB25F68" w14:textId="77777777" w:rsidR="00753CA0" w:rsidRPr="00040C06" w:rsidRDefault="00753CA0" w:rsidP="00C34D88">
      <w:pPr>
        <w:pStyle w:val="Odsekzoznamu"/>
        <w:numPr>
          <w:ilvl w:val="0"/>
          <w:numId w:val="6"/>
        </w:numPr>
        <w:ind w:left="709" w:hanging="340"/>
      </w:pPr>
      <w:r w:rsidRPr="00040C06">
        <w:t>PST je potrebné overiť výrobným a zhutňovacím pokusom.</w:t>
      </w:r>
    </w:p>
    <w:p w14:paraId="2C02EF40" w14:textId="77777777" w:rsidR="00753CA0" w:rsidRPr="00040C06" w:rsidRDefault="00753CA0" w:rsidP="00C34D88">
      <w:pPr>
        <w:pStyle w:val="Odsekzoznamu"/>
        <w:numPr>
          <w:ilvl w:val="0"/>
          <w:numId w:val="6"/>
        </w:numPr>
        <w:ind w:left="709" w:hanging="340"/>
      </w:pPr>
      <w:r w:rsidRPr="00040C06">
        <w:t>Povolenie prác Stavebným dozorom bude na základe Objednávateľom odsúhlasených PST.</w:t>
      </w:r>
    </w:p>
    <w:p w14:paraId="07A13542" w14:textId="77777777" w:rsidR="00753CA0" w:rsidRPr="00040C06" w:rsidRDefault="00753CA0" w:rsidP="00C34D88">
      <w:pPr>
        <w:pStyle w:val="Odsekzoznamu"/>
        <w:numPr>
          <w:ilvl w:val="0"/>
          <w:numId w:val="6"/>
        </w:numPr>
        <w:ind w:left="709" w:hanging="340"/>
      </w:pPr>
      <w:r w:rsidRPr="00040C06">
        <w:t>Požiadavky na materiály a počiatočnú skúšku typu týchto zmesí sú uvedené v normách radu STN EN 13108.</w:t>
      </w:r>
    </w:p>
    <w:p w14:paraId="4E84D1A2" w14:textId="0CB30AEB" w:rsidR="00761DF5" w:rsidRPr="00C34D88" w:rsidRDefault="00761DF5" w:rsidP="00C34D88">
      <w:pPr>
        <w:pStyle w:val="Odsekzoznamu"/>
        <w:numPr>
          <w:ilvl w:val="0"/>
          <w:numId w:val="78"/>
        </w:numPr>
        <w:rPr>
          <w:b/>
        </w:rPr>
      </w:pPr>
      <w:r w:rsidRPr="00C34D88">
        <w:rPr>
          <w:b/>
        </w:rPr>
        <w:t xml:space="preserve">PST pre technológiu: </w:t>
      </w:r>
    </w:p>
    <w:p w14:paraId="586B1794" w14:textId="77777777"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lastRenderedPageBreak/>
        <w:t xml:space="preserve">Objednávateľ požaduje pred začatím montáže jednotlivých technologických celkov preukázať požadované technologické parametre </w:t>
      </w:r>
      <w:r w:rsidR="009764D7" w:rsidRPr="00040C06">
        <w:t>O</w:t>
      </w:r>
      <w:r w:rsidRPr="00040C06">
        <w:t>bjednávateľovi priamo vo výrobnom závode jednotlivých technických zariadení.</w:t>
      </w:r>
    </w:p>
    <w:p w14:paraId="1F747FE7" w14:textId="02B63784"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Počet osôb za </w:t>
      </w:r>
      <w:r w:rsidR="009764D7" w:rsidRPr="00040C06">
        <w:t>O</w:t>
      </w:r>
      <w:r w:rsidRPr="00040C06">
        <w:t>bjednávateľa prítomných pri skúškach určí</w:t>
      </w:r>
      <w:r w:rsidR="003266FA" w:rsidRPr="00040C06">
        <w:t xml:space="preserve"> </w:t>
      </w:r>
      <w:r w:rsidR="009764D7" w:rsidRPr="00040C06">
        <w:t>O</w:t>
      </w:r>
      <w:r w:rsidRPr="00040C06">
        <w:t>bjednávateľ (</w:t>
      </w:r>
      <w:r w:rsidR="006E01F4" w:rsidRPr="00040C06">
        <w:t>min.</w:t>
      </w:r>
      <w:r w:rsidR="00BD1582" w:rsidRPr="00040C06">
        <w:t xml:space="preserve"> </w:t>
      </w:r>
      <w:r w:rsidRPr="00040C06">
        <w:t xml:space="preserve">3 osoby) na náklady </w:t>
      </w:r>
      <w:r w:rsidR="00EC0ED5" w:rsidRPr="00040C06">
        <w:t>Zhotoviteľ</w:t>
      </w:r>
      <w:r w:rsidRPr="00040C06">
        <w:t>a</w:t>
      </w:r>
      <w:r w:rsidR="00BD1582" w:rsidRPr="00040C06">
        <w:t>.</w:t>
      </w:r>
    </w:p>
    <w:p w14:paraId="535B936A" w14:textId="237C7109" w:rsidR="00753CA0" w:rsidRPr="00040C06" w:rsidRDefault="00753CA0" w:rsidP="00C34D88">
      <w:pPr>
        <w:pStyle w:val="Nadpis4"/>
      </w:pPr>
      <w:r w:rsidRPr="00040C06">
        <w:t>Výrobno-kontrolné skúšky (VKS)</w:t>
      </w:r>
    </w:p>
    <w:p w14:paraId="7B3322D2" w14:textId="780934F2" w:rsidR="00753CA0" w:rsidRPr="00040C06" w:rsidRDefault="00BD1582" w:rsidP="00BC5D46">
      <w:r w:rsidRPr="00040C06">
        <w:tab/>
      </w:r>
      <w:r w:rsidR="00753CA0" w:rsidRPr="00040C06">
        <w:t xml:space="preserve">VKS budú dokumentované všetky materiály a zmesi počas realizácie všetkých prác. Predkladanie bude 1x mesačne v 2 vyhotoveniach vždy v mesačnej správe </w:t>
      </w:r>
      <w:r w:rsidR="00EC0ED5" w:rsidRPr="00040C06">
        <w:t>Zhotoviteľ</w:t>
      </w:r>
      <w:r w:rsidR="00753CA0" w:rsidRPr="00040C06">
        <w:t xml:space="preserve">a za uplynulý mesiac 1x Stavebnému </w:t>
      </w:r>
      <w:r w:rsidR="00A22089" w:rsidRPr="00040C06">
        <w:t>dozor</w:t>
      </w:r>
      <w:r w:rsidR="001E56B6" w:rsidRPr="00040C06">
        <w:t>u</w:t>
      </w:r>
      <w:r w:rsidR="00753CA0" w:rsidRPr="00040C06">
        <w:t xml:space="preserve"> a 1x Objednávateľovi. VKS posielané </w:t>
      </w:r>
      <w:r w:rsidR="006E01F4" w:rsidRPr="00040C06">
        <w:t xml:space="preserve">elektronicky </w:t>
      </w:r>
      <w:r w:rsidR="00753CA0" w:rsidRPr="00040C06">
        <w:t>nebudú akceptované. Bez predloženia požadovaného počtu</w:t>
      </w:r>
      <w:r w:rsidR="003266FA" w:rsidRPr="00040C06">
        <w:t xml:space="preserve"> </w:t>
      </w:r>
      <w:r w:rsidR="00753CA0" w:rsidRPr="00040C06">
        <w:t>vyhovujúcich VKS práce nebudú uhradené.</w:t>
      </w:r>
    </w:p>
    <w:p w14:paraId="73CBBFE8" w14:textId="1C5D2D48" w:rsidR="00753CA0" w:rsidRPr="00C34D88" w:rsidRDefault="004B4368" w:rsidP="00BC5D46">
      <w:pPr>
        <w:rPr>
          <w:b/>
        </w:rPr>
      </w:pPr>
      <w:r w:rsidRPr="00040C06">
        <w:tab/>
      </w:r>
      <w:r w:rsidR="00753CA0" w:rsidRPr="00C34D88">
        <w:rPr>
          <w:b/>
        </w:rPr>
        <w:t>Na protokoloch VKS bude jednoznačne uvedená: Stavba, objekt, konštrukčný prvok, dátum odberu a dátum skúšky,</w:t>
      </w:r>
      <w:r w:rsidR="003266FA" w:rsidRPr="00C34D88">
        <w:rPr>
          <w:b/>
        </w:rPr>
        <w:t xml:space="preserve"> </w:t>
      </w:r>
      <w:r w:rsidR="00753CA0" w:rsidRPr="00C34D88">
        <w:rPr>
          <w:b/>
        </w:rPr>
        <w:t xml:space="preserve">názvy jednotlivých konštrukčných vrstiev uvádzať v zmysle platných STN (podložie násypu, násyp1 -X vrstva, aktívna zóna, konštrukčná pláň, podkladové vrstvy vozovky, kryt vozovky ), miesto odberu – presné staničenie, vyhodnotenie skúšky. </w:t>
      </w:r>
    </w:p>
    <w:p w14:paraId="6A8E1D97" w14:textId="1EC76573" w:rsidR="00753CA0" w:rsidRPr="00040C06" w:rsidRDefault="0028068E" w:rsidP="00BC5D46">
      <w:r w:rsidRPr="00040C06">
        <w:tab/>
      </w:r>
      <w:r w:rsidR="00753CA0" w:rsidRPr="00040C06">
        <w:t>Prípadné ďalšie požiadavky na dokumentovanie kvality budú</w:t>
      </w:r>
      <w:r w:rsidR="003266FA" w:rsidRPr="00040C06">
        <w:t xml:space="preserve"> </w:t>
      </w:r>
      <w:r w:rsidR="00753CA0" w:rsidRPr="00040C06">
        <w:t xml:space="preserve">počas realizácie stavebných prác upresnené </w:t>
      </w:r>
      <w:r w:rsidR="00180DFD" w:rsidRPr="00040C06">
        <w:t>STD</w:t>
      </w:r>
      <w:r w:rsidR="00753CA0" w:rsidRPr="00040C06">
        <w:t xml:space="preserve"> resp. </w:t>
      </w:r>
      <w:r w:rsidR="00180DFD" w:rsidRPr="00040C06">
        <w:t>Objednávateľom</w:t>
      </w:r>
      <w:r w:rsidR="00753CA0" w:rsidRPr="00040C06">
        <w:t>.</w:t>
      </w:r>
      <w:bookmarkStart w:id="1445" w:name="OLE_LINK5"/>
      <w:bookmarkStart w:id="1446" w:name="OLE_LINK6"/>
    </w:p>
    <w:p w14:paraId="691222DD" w14:textId="628BAA5E" w:rsidR="00753CA0" w:rsidRPr="00040C06" w:rsidRDefault="00753CA0" w:rsidP="00C34D88">
      <w:pPr>
        <w:pStyle w:val="Nadpis4"/>
      </w:pPr>
      <w:bookmarkStart w:id="1447" w:name="_Ref170744326"/>
      <w:r w:rsidRPr="00040C06">
        <w:t>Preberacie skúšky</w:t>
      </w:r>
      <w:bookmarkEnd w:id="1447"/>
    </w:p>
    <w:p w14:paraId="77D05F89" w14:textId="775A6A3D" w:rsidR="00753CA0" w:rsidRPr="00040C06" w:rsidRDefault="0028068E" w:rsidP="00BC5D46">
      <w:r w:rsidRPr="00040C06">
        <w:tab/>
      </w:r>
      <w:r w:rsidR="00753CA0" w:rsidRPr="00040C06">
        <w:t xml:space="preserve">Preberacími skúškami sa overuje kvalita hotových konštrukcií alebo ucelených častí vykonaných prác (stavebných alebo technologických celkov). </w:t>
      </w:r>
      <w:r w:rsidR="00753CA0" w:rsidRPr="00EE797D">
        <w:t xml:space="preserve">Rozsah preberacích skúšok stanoví </w:t>
      </w:r>
      <w:r w:rsidR="00EC0ED5" w:rsidRPr="00EE797D">
        <w:t>Zhotoviteľ</w:t>
      </w:r>
      <w:r w:rsidR="00753CA0" w:rsidRPr="00EE797D">
        <w:t xml:space="preserve"> v Dokumentácii </w:t>
      </w:r>
      <w:r w:rsidR="00EC0ED5" w:rsidRPr="00EE797D">
        <w:t>Zhotoviteľ</w:t>
      </w:r>
      <w:r w:rsidR="00753CA0" w:rsidRPr="00EE797D">
        <w:t xml:space="preserve">a </w:t>
      </w:r>
      <w:r w:rsidR="00753CA0" w:rsidRPr="00040C06">
        <w:t>a budú odsúhlasené Stavebným dozorom a Objednávateľom.</w:t>
      </w:r>
    </w:p>
    <w:p w14:paraId="29B04082" w14:textId="36EB703E" w:rsidR="00980623" w:rsidRPr="00040C06" w:rsidRDefault="0028068E" w:rsidP="00BC5D46">
      <w:r w:rsidRPr="00040C06">
        <w:tab/>
      </w:r>
      <w:r w:rsidR="00753CA0" w:rsidRPr="00040C06">
        <w:t>Skúšanie tesnosti gravitačných stôk sa bude vykonávať v 100%-</w:t>
      </w:r>
      <w:proofErr w:type="spellStart"/>
      <w:r w:rsidR="00753CA0" w:rsidRPr="00040C06">
        <w:t>nom</w:t>
      </w:r>
      <w:proofErr w:type="spellEnd"/>
      <w:r w:rsidR="00753CA0" w:rsidRPr="00040C06">
        <w:t xml:space="preserve"> rozsahu v zmysle STN EN 1610. </w:t>
      </w:r>
      <w:r w:rsidR="00EC0ED5" w:rsidRPr="00040C06">
        <w:t>Zhotoviteľ</w:t>
      </w:r>
      <w:r w:rsidR="00753CA0" w:rsidRPr="00040C06">
        <w:t xml:space="preserve"> okrem skúšok predpísaných v STN EN 1610 vykoná na vlastné náklady TV monitoring všetkých gravitačných stôk</w:t>
      </w:r>
      <w:r w:rsidR="00A3092B" w:rsidRPr="00040C06">
        <w:t xml:space="preserve">, ako aj TV monitoring drenážnych potrubí s odovzdaním DVD ako dôkazu o bezchybnom stave drenážneho potrubia. </w:t>
      </w:r>
      <w:r w:rsidR="00753CA0" w:rsidRPr="00040C06">
        <w:t xml:space="preserve">Monitorovanie bude zabezpečené priemyselnou kamerou s možnosťou zobrazenia sklonov, ktoré budú vyobrazené na výslednom elaboráte z monitoringu. Elaborát odovzdáva </w:t>
      </w:r>
      <w:r w:rsidR="00EC0ED5" w:rsidRPr="00040C06">
        <w:t>Zhotoviteľ</w:t>
      </w:r>
      <w:r w:rsidR="00753CA0" w:rsidRPr="00040C06">
        <w:t xml:space="preserve"> Stavebnému </w:t>
      </w:r>
      <w:r w:rsidR="00A22089" w:rsidRPr="00040C06">
        <w:t>dozor</w:t>
      </w:r>
      <w:r w:rsidR="001E56B6" w:rsidRPr="00040C06">
        <w:t>u</w:t>
      </w:r>
      <w:r w:rsidR="00753CA0" w:rsidRPr="00040C06">
        <w:t xml:space="preserve"> na CD/DVD</w:t>
      </w:r>
      <w:r w:rsidR="006E01F4" w:rsidRPr="00040C06">
        <w:t>/USB</w:t>
      </w:r>
      <w:r w:rsidR="00753CA0" w:rsidRPr="00040C06">
        <w:t xml:space="preserve"> aj v</w:t>
      </w:r>
      <w:r w:rsidR="0065730C" w:rsidRPr="00040C06">
        <w:t> </w:t>
      </w:r>
      <w:r w:rsidR="00753CA0" w:rsidRPr="00040C06">
        <w:t>tlač</w:t>
      </w:r>
      <w:r w:rsidR="0065730C" w:rsidRPr="00040C06">
        <w:t>enej forme</w:t>
      </w:r>
      <w:r w:rsidR="00753CA0" w:rsidRPr="00040C06">
        <w:t xml:space="preserve"> v dvoch vyhotoveniach. Pokiaľ monitoring preukáže nesúlad vyhotovenia s požiadavkami Zmluvy, </w:t>
      </w:r>
      <w:r w:rsidR="00EC0ED5" w:rsidRPr="00040C06">
        <w:t>Zhotoviteľ</w:t>
      </w:r>
      <w:r w:rsidR="00753CA0" w:rsidRPr="00040C06">
        <w:t xml:space="preserve"> vykoná potrebné opravy na vlastné náklady. Po vykonaní opráv </w:t>
      </w:r>
      <w:r w:rsidR="00EC0ED5" w:rsidRPr="00040C06">
        <w:t>Zhotoviteľ</w:t>
      </w:r>
      <w:r w:rsidR="00753CA0" w:rsidRPr="00040C06">
        <w:t xml:space="preserve"> zopakuje TV monitoring opravovaných úsekov. Všetky náklady spojené s uvedenými skúškami znáša </w:t>
      </w:r>
      <w:r w:rsidR="00EC0ED5" w:rsidRPr="00040C06">
        <w:t>Zhotoviteľ</w:t>
      </w:r>
      <w:r w:rsidR="00753CA0" w:rsidRPr="00040C06">
        <w:t>, vrátane nákladov na zabezpečenie médií.</w:t>
      </w:r>
      <w:r w:rsidR="00980623">
        <w:t xml:space="preserve"> </w:t>
      </w:r>
    </w:p>
    <w:p w14:paraId="12E31DB2" w14:textId="64275431" w:rsidR="00B665C6" w:rsidRPr="00B54105" w:rsidRDefault="00980623" w:rsidP="007343BD">
      <w:r>
        <w:tab/>
      </w:r>
      <w:bookmarkStart w:id="1448" w:name="_Toc170895053"/>
      <w:bookmarkStart w:id="1449" w:name="_Toc170895236"/>
      <w:bookmarkStart w:id="1450" w:name="_Toc179884632"/>
      <w:bookmarkStart w:id="1451" w:name="_Toc180132890"/>
      <w:bookmarkStart w:id="1452" w:name="_Toc180486762"/>
      <w:bookmarkStart w:id="1453" w:name="_Toc181706893"/>
      <w:bookmarkStart w:id="1454" w:name="_Toc181782322"/>
      <w:bookmarkStart w:id="1455" w:name="_Toc181784076"/>
      <w:bookmarkStart w:id="1456" w:name="_Toc181784346"/>
      <w:bookmarkStart w:id="1457" w:name="_Toc181864698"/>
      <w:bookmarkStart w:id="1458" w:name="_Toc182263146"/>
      <w:bookmarkStart w:id="1459" w:name="_Toc182264051"/>
      <w:bookmarkStart w:id="1460" w:name="_Toc184105541"/>
      <w:bookmarkEnd w:id="1448"/>
      <w:bookmarkEnd w:id="1449"/>
      <w:bookmarkEnd w:id="1450"/>
      <w:bookmarkEnd w:id="1451"/>
      <w:bookmarkEnd w:id="1452"/>
      <w:bookmarkEnd w:id="1453"/>
      <w:bookmarkEnd w:id="1454"/>
      <w:bookmarkEnd w:id="1455"/>
      <w:bookmarkEnd w:id="1456"/>
      <w:bookmarkEnd w:id="1457"/>
      <w:bookmarkEnd w:id="1458"/>
      <w:bookmarkEnd w:id="1459"/>
      <w:bookmarkEnd w:id="1460"/>
      <w:r w:rsidR="007343BD" w:rsidRPr="00B54105">
        <w:t xml:space="preserve">Zhotoviteľ musí predviesť k plnej spokojnosti SD a Objednávateľa, že celý komplex stavieb, strojov a zariadení, riadiacich systémov a subsystémov, technologických celkov a procesov, </w:t>
      </w:r>
      <w:r w:rsidR="00C11C2F" w:rsidRPr="00C34D88">
        <w:t xml:space="preserve">že </w:t>
      </w:r>
      <w:r w:rsidR="007343BD" w:rsidRPr="00B54105">
        <w:t>sú schopné spoľahlivo fungovať a splniť požadované kritériá výkonu a funkčnosti v prevádzkových podmienkach</w:t>
      </w:r>
      <w:r w:rsidR="00E334A7" w:rsidRPr="00B54105">
        <w:t xml:space="preserve">. </w:t>
      </w:r>
    </w:p>
    <w:p w14:paraId="6D6C64FB" w14:textId="063A4FED" w:rsidR="007343BD" w:rsidRPr="00B54105" w:rsidRDefault="00B665C6" w:rsidP="0017145F">
      <w:pPr>
        <w:widowControl w:val="0"/>
      </w:pPr>
      <w:r w:rsidRPr="00B54105">
        <w:tab/>
      </w:r>
      <w:r w:rsidR="00E334A7" w:rsidRPr="00B54105">
        <w:t xml:space="preserve">Ak stavebný úrad </w:t>
      </w:r>
      <w:r w:rsidR="004D78CF" w:rsidRPr="00B54105">
        <w:t xml:space="preserve">nariadi resp. </w:t>
      </w:r>
      <w:r w:rsidR="00416AF0" w:rsidRPr="00B54105">
        <w:t>bude požadovať</w:t>
      </w:r>
      <w:r w:rsidR="004D78CF" w:rsidRPr="00B54105">
        <w:t>/</w:t>
      </w:r>
      <w:r w:rsidR="00E334A7" w:rsidRPr="00B54105">
        <w:t xml:space="preserve">predpíše </w:t>
      </w:r>
      <w:r w:rsidR="00416AF0" w:rsidRPr="00B54105">
        <w:t xml:space="preserve">vykonanie </w:t>
      </w:r>
      <w:r w:rsidR="00E334A7" w:rsidRPr="00B54105">
        <w:t>skúšobn</w:t>
      </w:r>
      <w:r w:rsidR="00AA4D39" w:rsidRPr="00B54105">
        <w:t>ej</w:t>
      </w:r>
      <w:r w:rsidR="00E334A7" w:rsidRPr="00B54105">
        <w:t xml:space="preserve"> prevádzk</w:t>
      </w:r>
      <w:r w:rsidR="00AA4D39" w:rsidRPr="00B54105">
        <w:t>y</w:t>
      </w:r>
      <w:r w:rsidR="00124899" w:rsidRPr="00B54105">
        <w:t>, Zhotoviteľ</w:t>
      </w:r>
      <w:r w:rsidR="00AA4D39" w:rsidRPr="00B54105">
        <w:t xml:space="preserve"> to musí akceptovať. </w:t>
      </w:r>
      <w:r w:rsidR="00B84E0E" w:rsidRPr="00B54105">
        <w:rPr>
          <w:b/>
        </w:rPr>
        <w:t>Skúšobná prevádzka môže začať až po vydaní príslušného povolenia (rozhodnutia stavebného úradu) k prevádzkovaniu diela v  skúšobnej prevádzke na základe žiadosti Objednávateľa.</w:t>
      </w:r>
      <w:r w:rsidR="0017145F" w:rsidRPr="00B54105">
        <w:rPr>
          <w:b/>
        </w:rPr>
        <w:t xml:space="preserve"> </w:t>
      </w:r>
      <w:r w:rsidR="00B84E0E" w:rsidRPr="00B54105">
        <w:t xml:space="preserve">Dielo bude mať </w:t>
      </w:r>
      <w:r w:rsidR="008011EE" w:rsidRPr="00B54105">
        <w:t>prípadnú</w:t>
      </w:r>
      <w:r w:rsidR="004B7910" w:rsidRPr="00B54105">
        <w:t xml:space="preserve"> </w:t>
      </w:r>
      <w:r w:rsidR="00B84E0E" w:rsidRPr="00B54105">
        <w:t>skúšobnú prevádzku v</w:t>
      </w:r>
      <w:r w:rsidR="004B7910" w:rsidRPr="00B54105">
        <w:t> </w:t>
      </w:r>
      <w:r w:rsidR="00B84E0E" w:rsidRPr="00B54105">
        <w:t>dĺžke</w:t>
      </w:r>
      <w:r w:rsidR="004B7910" w:rsidRPr="00B54105">
        <w:t xml:space="preserve">, ktorú požaduje úrad </w:t>
      </w:r>
      <w:r w:rsidR="00B84E0E" w:rsidRPr="00B54105">
        <w:t xml:space="preserve">v zmysle podmienok </w:t>
      </w:r>
      <w:proofErr w:type="spellStart"/>
      <w:r w:rsidR="00B84E0E" w:rsidRPr="00B54105">
        <w:t>ZoD</w:t>
      </w:r>
      <w:proofErr w:type="spellEnd"/>
      <w:r w:rsidR="00B84E0E" w:rsidRPr="00B54105">
        <w:t xml:space="preserve">. </w:t>
      </w:r>
      <w:r w:rsidR="00B84E0E" w:rsidRPr="00B54105">
        <w:rPr>
          <w:b/>
        </w:rPr>
        <w:t>Skúšobnú prevádzku bude zaisťovať Objednávateľ (prevádzkovateľ Objednávateľa) za asistencie Zhotoviteľa. Vyhodnotenie skúšobnej prevádzky vykoná Zhotoviteľ v spolupráci s Objednávateľom (a prevádzkovateľom Objednávateľa), SD a bezpečnostným technikom pre tunely.</w:t>
      </w:r>
      <w:r w:rsidR="00B84E0E" w:rsidRPr="00B54105">
        <w:t xml:space="preserve"> Zhotoviteľ predloží SD a Objednávateľovi vyhodnotenie skúšobnej prevádzky min 28 kalendárnych dní pred jej ukončením v zmysle Zmluvy</w:t>
      </w:r>
      <w:r w:rsidR="00A01FBF" w:rsidRPr="00B54105">
        <w:t>.</w:t>
      </w:r>
      <w:r w:rsidR="00124899" w:rsidRPr="00B54105">
        <w:t xml:space="preserve">  </w:t>
      </w:r>
    </w:p>
    <w:p w14:paraId="24922C7C" w14:textId="72D59582" w:rsidR="00EE797D" w:rsidRPr="00B54105" w:rsidRDefault="00EE797D" w:rsidP="00EE797D">
      <w:pPr>
        <w:widowControl w:val="0"/>
      </w:pPr>
      <w:r w:rsidRPr="00B54105">
        <w:tab/>
        <w:t>Skúšobná prevádzka bude zahájená so súhlasom špeciálneho stavebného úradu a dotknutých orgánov štátnej správy a bude vykonaná v súlade s prevádzkovým poriadkom pre skúšobnú prevádzku, spracovaným Zhotoviteľom.</w:t>
      </w:r>
    </w:p>
    <w:p w14:paraId="16C14773" w14:textId="77777777" w:rsidR="00EE797D" w:rsidRPr="00B54105" w:rsidRDefault="00EE797D" w:rsidP="00EE797D">
      <w:pPr>
        <w:widowControl w:val="0"/>
        <w:rPr>
          <w:b/>
        </w:rPr>
      </w:pPr>
      <w:r w:rsidRPr="00B54105">
        <w:rPr>
          <w:b/>
        </w:rPr>
        <w:t xml:space="preserve">Zhotoviteľ bude zodpovedný za metodické riadenie a dozor nad Skúšobnou prevádzkou. V tomto období Zhotoviteľ musí poskytnúť Objednávateľovi (prevádzkovateľovi Objednávateľa) znalosti, odbornú a technickú pomoc. Náklady s týmto spojené znáša Zhotoviteľ. </w:t>
      </w:r>
    </w:p>
    <w:p w14:paraId="0FDEB550" w14:textId="77777777" w:rsidR="00EE797D" w:rsidRPr="00C7724C" w:rsidRDefault="00EE797D" w:rsidP="00EE797D">
      <w:pPr>
        <w:widowControl w:val="0"/>
        <w:spacing w:before="240"/>
        <w:rPr>
          <w:lang w:eastAsia="sk-SK"/>
        </w:rPr>
      </w:pPr>
      <w:r w:rsidRPr="00C7724C">
        <w:t>Pred začatím skúšobnej prevádzky:</w:t>
      </w:r>
    </w:p>
    <w:p w14:paraId="6DDE69D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Zhotoviteľ zabezpečí zaškolenie obsluhy v rozsahu potrebnom na prevádzkovanie Diela uvádzaného do skúšobnej prevádzky. O školeniach vypracuje samostatný zápis. </w:t>
      </w:r>
    </w:p>
    <w:p w14:paraId="088E7A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lastRenderedPageBreak/>
        <w:t>Objednávateľ zabezpečí schválenie Prevádzkového poriadku pre skúšobnú prevádzku a manipulačného poriadku.</w:t>
      </w:r>
    </w:p>
    <w:p w14:paraId="5CEFF990" w14:textId="77777777" w:rsidR="00EE797D" w:rsidRPr="00C7724C" w:rsidRDefault="00EE797D" w:rsidP="00EE797D">
      <w:pPr>
        <w:spacing w:before="240"/>
        <w:rPr>
          <w:b/>
          <w:lang w:eastAsia="sk-SK"/>
        </w:rPr>
      </w:pPr>
      <w:r w:rsidRPr="00C7724C">
        <w:t xml:space="preserve">Priebeh skúšobnej prevádzky bude odsúhlasený SD aj Objednávateľom. Zhotoviteľ bude zodpovedný za metodické riadenie skúšobnej prevádzky. </w:t>
      </w:r>
      <w:r w:rsidRPr="00C7724C">
        <w:rPr>
          <w:b/>
        </w:rPr>
        <w:t>Riadenie skúšobnej prevádzky bude zahŕňať najmä:</w:t>
      </w:r>
    </w:p>
    <w:p w14:paraId="7D45DE4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rPr>
          <w:lang w:eastAsia="sk-SK"/>
        </w:rPr>
        <w:t>Vypracovanie metodických pokynov na riadenie skúšobnej prevádzky Diela alebo jeho častí</w:t>
      </w:r>
    </w:p>
    <w:p w14:paraId="7C6D493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Obhliadku Diela a jeho jednotlivých častí podľa Prevádzkového a manipulačného poriadku</w:t>
      </w:r>
    </w:p>
    <w:p w14:paraId="079FCEA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Vydávanie písomných pokynov pre riadenie prevádzky nad rámec prevádzkového poriadku</w:t>
      </w:r>
    </w:p>
    <w:p w14:paraId="18C8A6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Upozornenie Objednávateľa  (a prevádzkovateľa Objednávateľa), SD na nedodržiavanie ustanovení prevádzkového poriadku</w:t>
      </w:r>
    </w:p>
    <w:p w14:paraId="649A0D50" w14:textId="77777777" w:rsidR="00EE797D" w:rsidRPr="00C7724C" w:rsidRDefault="00EE797D" w:rsidP="00EE797D">
      <w:pPr>
        <w:spacing w:before="240"/>
        <w:rPr>
          <w:lang w:eastAsia="sk-SK"/>
        </w:rPr>
      </w:pPr>
      <w:r w:rsidRPr="00C7724C">
        <w:t>Okrem vyššie uvedeného má Zhotoviteľ počas priebehu skúšobnej prevádzky:</w:t>
      </w:r>
    </w:p>
    <w:p w14:paraId="04FDA14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dokázať, že Dielo vyhovuje špecifikovaným návrhovým a prevádzkovým podmienkam.  Zhotoviteľ ponechá na Stavenisku dostatočný počet špecializovaných technológov, inžinierov a technikov pre potreby realizácie prípadných zmien.</w:t>
      </w:r>
    </w:p>
    <w:p w14:paraId="1121449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Zabezpečiť skúsený personál k asistencii prevádzkovania Diela pri bežných aj mimoriadnych prevádzkových stavoch (podľa možnosti) za účelom stanovenia optimálnej prevádzky jednotlivých prvkov a vyhotoviť prvotné záznamy o prevádzke Diela pre budúcu potrebu.</w:t>
      </w:r>
    </w:p>
    <w:p w14:paraId="44510AE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Monitorovať, viesť záznam a hlásiť problémy Objednávateľovi a SD, ktoré nie je možné riešiť na mieste a dať odporúčanie na riešenie problému. Zhotoviteľ bude zodpovedný za všetky opravy k dosiahnutiu bezporuchovej prevádzky Diela a všetky takéto úkony vykoná na vlastné náklady.</w:t>
      </w:r>
    </w:p>
    <w:p w14:paraId="741B322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Prijímať požiadavky a odporúčania od Objednávateľa (prevádzkovateľa Objednávateľa) pre zmeny a doplnky k textom prevádzkových a manipulačných poriadkov ako podklad pre dokumentáciu skutočného vyhotovenia a prevádzkový poriadok pre trvalú prevádzku.</w:t>
      </w:r>
    </w:p>
    <w:p w14:paraId="525FE8E5"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Vypracovávať v spolupráci s  Objednávateľom  (a prevádzkovateľom Objednávateľa), SD čiastkové vyhodnocovanie skúšobnej prevádzky v mesačných intervaloch a bezodkladne, resp.  v termínoch vzájomne odsúhlasených zúčastnenými stranami odstrániť všetky nedostatky obsiahnuté vo vyhodnocovacích správach. Nasledujúca čiastková vyhodnocovacia správa bude obsahovať informáciu o odstránení uvedených nedostatkov.</w:t>
      </w:r>
    </w:p>
    <w:p w14:paraId="4476743B" w14:textId="77777777" w:rsidR="00EE797D" w:rsidRPr="00C7724C" w:rsidRDefault="00EE797D" w:rsidP="00EE797D">
      <w:pPr>
        <w:widowControl w:val="0"/>
        <w:spacing w:before="120"/>
        <w:rPr>
          <w:lang w:eastAsia="sk-SK"/>
        </w:rPr>
      </w:pPr>
      <w:r w:rsidRPr="00C7724C">
        <w:t>Objednávateľ (prevádzkovateľ Objednávateľa) bude koordinovať svoju činnosť tak, aby technickú pomoc Zhotoviteľa úplne využil a rešpektoval a aby nedošlo k porušeniu práv dotknutých strán. Objednávateľ (prevádzkovateľ Objednávateľa) bude pre riadenie a prevádzkovanie Diela používať iba dodaný systém riadenia technologických procesov a bude pri zadávaní voľných hodnôt využívať iba intervaly určené Prevádzkovým poriadkom. Všetky ostatné oprávnené zásahy do algoritmov, či do množstva a rozsahu sledovaných veličín bude v priebehu skúšobnej prevádzky vykonávať Zhotoviteľ. Všetky zásahy do algoritmov, či do množstva a rozsahu sledovaných veličín v priebehu skúšobnej prevádzky, vykonávané Zhotoviteľom a odsúhlasené Objednávateľom a SD, budú v súčinnosti s Objednávateľom (prevádzkovateľom Objednávateľa) a SD a zavedie sa o nich zvláštna evidencia. Pred zahájením vlastnej skúšobnej prevádzky Zhotoviteľ predloží postup komplexného testu riadiaceho systému, popis rozhodovacích algoritmov a možností overených ich správnosťou. Počas skúšobnej prevádzky bude tento test vykonaný podľa potreby, najmenej však 4-krát. O  komplexných testoch budú vypracované čiastkové vyhodnocovacie správy, predkladané v režime mesačných čiastkových vyhodnocovacích správ. Zhotoviteľ zabezpečí počas skúšobnej prevádzky všetky úpravy riadiaceho systému požadovaných Objednávateľom (a prevádzkovateľom Objednávateľa).</w:t>
      </w:r>
    </w:p>
    <w:p w14:paraId="0F55C983" w14:textId="64CEA9F5" w:rsidR="00EE797D" w:rsidRPr="00C7724C" w:rsidRDefault="00EE797D" w:rsidP="00EE797D">
      <w:pPr>
        <w:widowControl w:val="0"/>
        <w:spacing w:before="240"/>
        <w:rPr>
          <w:lang w:eastAsia="sk-SK"/>
        </w:rPr>
      </w:pPr>
      <w:r w:rsidRPr="00C7724C">
        <w:rPr>
          <w:b/>
        </w:rPr>
        <w:tab/>
        <w:t>Vady, ktoré sa vyskytnú počas skúšobnej prevádzky i napriek tomu, že bude vykonávaná v súlade s Prevádzkovým poriadkom a technickou pomocou Zhotoviteľa, odstráni Zhotoviteľ v rámci svojich záruk za Dielo.</w:t>
      </w:r>
      <w:r w:rsidRPr="00C7724C">
        <w:t xml:space="preserve"> V prípade, že sa bude pochybovať o dosiahnutí parametrov výkonu dodaných technologických zariadení a bude potrebné tieto parametre overiť, Zhotoviteľ musí zabezpečiť všetky nevyhnutné vybavenia, ktoré sú potrebné k tomuto meraniu výkonu a vykonať bezodkladne potrebné skúšky na vlastné náklady za účasti Objednávateľa a SD.</w:t>
      </w:r>
    </w:p>
    <w:p w14:paraId="69206467" w14:textId="06B7AEC5" w:rsidR="00EE797D" w:rsidRPr="00C7724C" w:rsidRDefault="00EE797D" w:rsidP="00EE797D">
      <w:pPr>
        <w:widowControl w:val="0"/>
        <w:spacing w:before="240"/>
      </w:pPr>
      <w:r w:rsidRPr="00C7724C">
        <w:tab/>
        <w:t>V prípade, že po vykonaní overovacích skúšok alebo meraní sa zistí, že Technologické zariadenie treba vymeniť (napriek odsúhlasenej Dokumentácie Zhotoviteľa Objednávateľom, na základe zodpovednosti Zhotoviteľa za návrh Technologických zariadení pre Dielo), Zhotoviteľ musí bezodkladne zabezpečiť výmenu (vrátane potrebných úprav v stavebnej časti Diela) a bezodkladne vykonať potrebné dodatočné skúšky na vlastné náklady za účasti Objednávateľa a SD.</w:t>
      </w:r>
    </w:p>
    <w:p w14:paraId="1AB8BE01" w14:textId="7AA460FC" w:rsidR="00EE797D" w:rsidRPr="00C7724C" w:rsidRDefault="00EE797D" w:rsidP="00EE797D">
      <w:pPr>
        <w:widowControl w:val="0"/>
        <w:spacing w:before="240"/>
        <w:rPr>
          <w:lang w:eastAsia="sk-SK"/>
        </w:rPr>
      </w:pPr>
      <w:r w:rsidRPr="00C7724C">
        <w:rPr>
          <w:b/>
        </w:rPr>
        <w:lastRenderedPageBreak/>
        <w:tab/>
        <w:t>V rámci ukončenia a vyhodnotenia skúšobnej prevádzky, Zhotoviteľ zapracuje všetky zmeny do Prevádzkového poriadku pre skúšobnú prevádzku a takto opravený elaborát vydá ako Prevádzkový poriadok pre trvalú prevádzku.</w:t>
      </w:r>
      <w:r w:rsidRPr="00C7724C">
        <w:t xml:space="preserve"> Tento Prevádzkový poriadok musí byť predložený k odsúhlaseniu Objednávateľovi, vrátane všetkých príloh najmenej 30 dní pred zahájením trvalej prevádzky. </w:t>
      </w:r>
    </w:p>
    <w:p w14:paraId="3C5DE622" w14:textId="77777777" w:rsidR="00EE797D" w:rsidRPr="00C7724C" w:rsidRDefault="00EE797D" w:rsidP="00EE797D">
      <w:pPr>
        <w:widowControl w:val="0"/>
        <w:spacing w:before="240"/>
        <w:rPr>
          <w:lang w:eastAsia="sk-SK"/>
        </w:rPr>
      </w:pPr>
      <w:r w:rsidRPr="00C7724C">
        <w:t xml:space="preserve">Náklady na uvedené činnosti sú zahrnuté v Navrhovanej zmluvnej cene Zhotoviteľa. </w:t>
      </w:r>
    </w:p>
    <w:p w14:paraId="795281E9" w14:textId="05417B08" w:rsidR="00EE797D" w:rsidRPr="00C7724C" w:rsidRDefault="00EE797D" w:rsidP="00EE797D">
      <w:pPr>
        <w:rPr>
          <w:lang w:eastAsia="sk-SK"/>
        </w:rPr>
      </w:pPr>
      <w:r w:rsidRPr="00C7724C">
        <w:tab/>
        <w:t xml:space="preserve">Bude sa mať za to, že </w:t>
      </w:r>
      <w:r w:rsidRPr="00C7724C">
        <w:rPr>
          <w:b/>
        </w:rPr>
        <w:t>skúšobná prevádzka Diela</w:t>
      </w:r>
      <w:r w:rsidRPr="00C7724C">
        <w:t xml:space="preserve"> alebo časti Diela bola ukončená ak doba stanovená pre skúšobnú prevádzku, v súlade s ustanoveniami Zmluvy ako aj s ustanoveniami príslušného povolenia (rozhodnutia príslušného stavebného úradu) uplynula a zároveň boli splnené nasledovné podmienky:</w:t>
      </w:r>
    </w:p>
    <w:p w14:paraId="6D4EC67F"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Bola dokázaná kvalita Diela alebo časti Diela v súlade so </w:t>
      </w:r>
      <w:proofErr w:type="spellStart"/>
      <w:r w:rsidRPr="00C7724C">
        <w:t>ZoD</w:t>
      </w:r>
      <w:proofErr w:type="spellEnd"/>
    </w:p>
    <w:p w14:paraId="0221E3E9"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Dielo bolo počas celej doby skúšobnej prevádzky v prevádzke bez zastavenia a porúch, ktoré by ovplyvňovali konečnú kvalitu Diela. Prípadné poruchy boli odstránené k spokojnosti Objednávateľa, (a prevádzkovateľa Objednávateľa) a SD. </w:t>
      </w:r>
    </w:p>
    <w:p w14:paraId="6931192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Prevádzkový poriadok pre trvalú prevádzku bol doplnený na základe poznatkov zo skúšobnej prevádzky a bol schválený Objednávateľom (a prevádzkovateľom Objednávateľa) a SD, (resp. dotknutými orgánmi)</w:t>
      </w:r>
    </w:p>
    <w:p w14:paraId="1B9F50F4"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Zhotoviteľ zaslal Objednávateľovi a SD potvrdenú správu o výsledkoch všetkých skúšok a vyhodnotenie skúšobnej prevádzky.</w:t>
      </w:r>
    </w:p>
    <w:p w14:paraId="49F17250" w14:textId="77777777" w:rsidR="00EE797D" w:rsidRPr="00C7724C" w:rsidRDefault="00EE797D" w:rsidP="00EE797D">
      <w:pPr>
        <w:spacing w:after="0"/>
        <w:rPr>
          <w:lang w:eastAsia="sk-SK"/>
        </w:rPr>
      </w:pPr>
    </w:p>
    <w:p w14:paraId="4EBB4074" w14:textId="70B0EC72" w:rsidR="00EE797D" w:rsidRPr="00C7724C" w:rsidRDefault="00EE797D" w:rsidP="00EE797D">
      <w:pPr>
        <w:rPr>
          <w:lang w:eastAsia="sk-SK"/>
        </w:rPr>
      </w:pPr>
      <w:r w:rsidRPr="00C7724C">
        <w:tab/>
        <w:t>Zhotoviteľ je povinný uhradiť Objednávateľovi všetky náklady, ktoré vzniknú v priebehu skúšobnej prevádzky z dôvodu poruchy na technologických zariadeniach dodaných Zhotoviteľom za predpokladu, že s nimi bolo manipulované v súlade s prevádzkovým poriadkom, respektíve písomným pokynom Zhotoviteľa.</w:t>
      </w:r>
    </w:p>
    <w:p w14:paraId="00A4705F" w14:textId="5114E630" w:rsidR="00EE797D" w:rsidRPr="00C7724C" w:rsidRDefault="00EE797D" w:rsidP="00EE797D">
      <w:pPr>
        <w:rPr>
          <w:b/>
          <w:lang w:eastAsia="sk-SK"/>
        </w:rPr>
      </w:pPr>
      <w:r w:rsidRPr="00C7724C">
        <w:rPr>
          <w:b/>
        </w:rPr>
        <w:tab/>
        <w:t>Náklady vzniknuté v priebehu skúšobnej prevádzky, ktoré sú spojené s prevádzkou Diela ako sú energie, médiá, pracovná sila Objednávateľa (resp. prevádzkovateľa Objednávateľa) a pod., znáša Objednávateľ, (resp. prevádzkovateľ Objednávateľa). Ostatné náklady znáša Zhotoviteľ. Celkové náklady Zhotoviteľa počas skúšobnej prevádzky sú zahrnuté v Navrhovanej zmluvnej cene Zhotoviteľa.</w:t>
      </w:r>
    </w:p>
    <w:p w14:paraId="3F7791E7" w14:textId="77777777" w:rsidR="00EE797D" w:rsidRPr="00C7724C" w:rsidRDefault="00EE797D" w:rsidP="00EE797D">
      <w:pPr>
        <w:rPr>
          <w:b/>
        </w:rPr>
      </w:pPr>
      <w:r w:rsidRPr="00C7724C">
        <w:rPr>
          <w:b/>
        </w:rPr>
        <w:t>Náklady vzniknuté zo zavinenia Zhotoviteľa znáša Zhotoviteľ.</w:t>
      </w:r>
    </w:p>
    <w:p w14:paraId="692516E5" w14:textId="3E490E37" w:rsidR="00EE797D" w:rsidRPr="000275C5" w:rsidRDefault="00EE797D" w:rsidP="00EE797D">
      <w:pPr>
        <w:rPr>
          <w:lang w:eastAsia="sk-SK"/>
        </w:rPr>
      </w:pPr>
      <w:r w:rsidRPr="00C7724C">
        <w:rPr>
          <w:b/>
        </w:rPr>
        <w:tab/>
        <w:t>Pokiaľ trvanie skúšobnej prevádzky niektorej časti Diela bude končiť po ukončení Lehoty na oznámenie vád zo zavinenia Zhotoviteľa, Stavebný dozor nevydá Zhotoviteľovi Protokol o vyhotovení Diela a Lehota na oznámenie vád sa predĺži o túto dobu.</w:t>
      </w:r>
    </w:p>
    <w:p w14:paraId="5752F51D" w14:textId="77777777" w:rsidR="00EE797D" w:rsidRPr="00040C06" w:rsidRDefault="00EE797D" w:rsidP="00C34D88">
      <w:pPr>
        <w:widowControl w:val="0"/>
      </w:pPr>
    </w:p>
    <w:p w14:paraId="5A149529" w14:textId="725E79CA" w:rsidR="00753CA0" w:rsidRPr="00E3545D" w:rsidRDefault="00A75459" w:rsidP="00C34D88">
      <w:pPr>
        <w:tabs>
          <w:tab w:val="clear" w:pos="0"/>
          <w:tab w:val="left" w:pos="851"/>
        </w:tabs>
        <w:ind w:left="851" w:hanging="851"/>
      </w:pPr>
      <w:r w:rsidRPr="00C34D88">
        <w:rPr>
          <w:b/>
          <w:bCs/>
        </w:rPr>
        <w:t>2.5.3.4</w:t>
      </w:r>
      <w:r>
        <w:rPr>
          <w:b/>
          <w:bCs/>
        </w:rPr>
        <w:t xml:space="preserve"> </w:t>
      </w:r>
      <w:r w:rsidRPr="00C34D88">
        <w:rPr>
          <w:b/>
          <w:bCs/>
        </w:rPr>
        <w:t xml:space="preserve"> </w:t>
      </w:r>
      <w:r>
        <w:rPr>
          <w:b/>
          <w:bCs/>
        </w:rPr>
        <w:tab/>
      </w:r>
      <w:bookmarkStart w:id="1461" w:name="_Toc170895054"/>
      <w:bookmarkStart w:id="1462" w:name="_Toc170895237"/>
      <w:bookmarkStart w:id="1463" w:name="_Toc179884633"/>
      <w:bookmarkStart w:id="1464" w:name="_Toc180132891"/>
      <w:bookmarkStart w:id="1465" w:name="_Toc180486763"/>
      <w:bookmarkStart w:id="1466" w:name="_Toc181706894"/>
      <w:bookmarkStart w:id="1467" w:name="_Toc181782323"/>
      <w:bookmarkStart w:id="1468" w:name="_Toc181784077"/>
      <w:bookmarkStart w:id="1469" w:name="_Toc181784347"/>
      <w:bookmarkStart w:id="1470" w:name="_Toc181864699"/>
      <w:bookmarkStart w:id="1471" w:name="_Toc182263147"/>
      <w:bookmarkStart w:id="1472" w:name="_Toc182264052"/>
      <w:bookmarkStart w:id="1473" w:name="_Toc184105542"/>
      <w:bookmarkStart w:id="1474" w:name="_Toc170895055"/>
      <w:bookmarkStart w:id="1475" w:name="_Toc170895238"/>
      <w:bookmarkStart w:id="1476" w:name="_Toc179884634"/>
      <w:bookmarkStart w:id="1477" w:name="_Toc180132892"/>
      <w:bookmarkStart w:id="1478" w:name="_Toc180486764"/>
      <w:bookmarkStart w:id="1479" w:name="_Toc181706895"/>
      <w:bookmarkStart w:id="1480" w:name="_Toc181782324"/>
      <w:bookmarkStart w:id="1481" w:name="_Toc181784078"/>
      <w:bookmarkStart w:id="1482" w:name="_Toc181784348"/>
      <w:bookmarkStart w:id="1483" w:name="_Toc181864700"/>
      <w:bookmarkStart w:id="1484" w:name="_Toc182263148"/>
      <w:bookmarkStart w:id="1485" w:name="_Toc182264053"/>
      <w:bookmarkStart w:id="1486" w:name="_Toc184105543"/>
      <w:bookmarkStart w:id="1487" w:name="_Toc292803121"/>
      <w:bookmarkStart w:id="1488" w:name="_Toc332367366"/>
      <w:bookmarkStart w:id="1489" w:name="_Toc345289324"/>
      <w:bookmarkStart w:id="1490" w:name="_Ref180401482"/>
      <w:bookmarkEnd w:id="1445"/>
      <w:bookmarkEnd w:id="1446"/>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r w:rsidR="00753CA0" w:rsidRPr="00C34D88">
        <w:rPr>
          <w:b/>
        </w:rPr>
        <w:t xml:space="preserve">Požiadavky na </w:t>
      </w:r>
      <w:r w:rsidR="00753CA0" w:rsidRPr="00C34D88" w:rsidDel="001D3C27">
        <w:rPr>
          <w:b/>
        </w:rPr>
        <w:t xml:space="preserve">laboratórium </w:t>
      </w:r>
      <w:r w:rsidR="00EC0ED5" w:rsidRPr="00C34D88">
        <w:rPr>
          <w:b/>
        </w:rPr>
        <w:t>Zhotoviteľ</w:t>
      </w:r>
      <w:r w:rsidR="00753CA0" w:rsidRPr="00C34D88">
        <w:rPr>
          <w:b/>
        </w:rPr>
        <w:t>a</w:t>
      </w:r>
      <w:bookmarkEnd w:id="1487"/>
      <w:bookmarkEnd w:id="1488"/>
      <w:bookmarkEnd w:id="1489"/>
      <w:bookmarkEnd w:id="1490"/>
    </w:p>
    <w:p w14:paraId="14B3129B" w14:textId="1E90CEC1" w:rsidR="00357348" w:rsidRPr="00040C06" w:rsidRDefault="000062C8" w:rsidP="00BC5D46">
      <w:r w:rsidRPr="00C34D88">
        <w:tab/>
      </w:r>
      <w:r w:rsidR="00357348" w:rsidRPr="00040C06">
        <w:t>Pre oblasť skúšobníctva Zhotoviteľ je povinný využívať akreditované skúšobné laboratória, ktoré majú zavedený manažérsky systém riadenia kvality a sú akreditované aj podľa STN EN ISO/IEC</w:t>
      </w:r>
      <w:r w:rsidR="00F56A56" w:rsidRPr="00C34D88">
        <w:t xml:space="preserve"> </w:t>
      </w:r>
      <w:r w:rsidR="00357348" w:rsidRPr="00040C06">
        <w:t>17025:20</w:t>
      </w:r>
      <w:r w:rsidR="006B53C5" w:rsidRPr="00C34D88">
        <w:t>17</w:t>
      </w:r>
      <w:r w:rsidR="00357348" w:rsidRPr="00040C06">
        <w:t xml:space="preserve"> </w:t>
      </w:r>
      <w:r w:rsidR="004545DB">
        <w:t>„</w:t>
      </w:r>
      <w:r w:rsidR="00357348" w:rsidRPr="00C34D88">
        <w:rPr>
          <w:i/>
          <w:iCs/>
        </w:rPr>
        <w:t>Všeobecné požiadavky na výkon skúšobných laboratórií</w:t>
      </w:r>
      <w:r w:rsidR="004545DB">
        <w:t>“</w:t>
      </w:r>
      <w:r w:rsidR="00357348" w:rsidRPr="00040C06">
        <w:t xml:space="preserve">. </w:t>
      </w:r>
      <w:r w:rsidR="00C4675C" w:rsidRPr="005222CD">
        <w:t xml:space="preserve">V prípade, že </w:t>
      </w:r>
      <w:r w:rsidR="00425D30" w:rsidRPr="005222CD">
        <w:t>Zhotoviteľ bude</w:t>
      </w:r>
      <w:r w:rsidR="00CE67E7" w:rsidRPr="005222CD">
        <w:t xml:space="preserve"> uvažovať s </w:t>
      </w:r>
      <w:r w:rsidR="00CE67E7" w:rsidRPr="00C34D88">
        <w:t xml:space="preserve">umiestnením laboratória </w:t>
      </w:r>
      <w:r w:rsidR="00425D30" w:rsidRPr="00C34D88">
        <w:t>na Stavenisku</w:t>
      </w:r>
      <w:r w:rsidR="00C747C1" w:rsidRPr="00C34D88">
        <w:t>,</w:t>
      </w:r>
      <w:r w:rsidR="00425D30" w:rsidRPr="00C34D88">
        <w:t xml:space="preserve"> </w:t>
      </w:r>
      <w:r w:rsidR="00C747C1" w:rsidRPr="00C34D88">
        <w:t>Zhotoviteľ to písomne oznámi Objednávateľovi</w:t>
      </w:r>
      <w:r w:rsidR="00E124AC" w:rsidRPr="00C34D88">
        <w:t xml:space="preserve"> </w:t>
      </w:r>
      <w:r w:rsidR="001609B4" w:rsidRPr="00C34D88">
        <w:t>a</w:t>
      </w:r>
      <w:r w:rsidR="00E124AC" w:rsidRPr="00C34D88">
        <w:t xml:space="preserve"> </w:t>
      </w:r>
      <w:r w:rsidR="004E2BE0" w:rsidRPr="00C34D88">
        <w:t>STD</w:t>
      </w:r>
      <w:r w:rsidR="005103B3" w:rsidRPr="00C34D88">
        <w:t xml:space="preserve">, </w:t>
      </w:r>
      <w:r w:rsidR="00425D30" w:rsidRPr="00C34D88">
        <w:t>s</w:t>
      </w:r>
      <w:r w:rsidR="00C747C1" w:rsidRPr="00C34D88">
        <w:t xml:space="preserve"> vyšpecifikovaním</w:t>
      </w:r>
      <w:r w:rsidR="00425D30" w:rsidRPr="00C34D88">
        <w:t> prístrojov</w:t>
      </w:r>
      <w:r w:rsidR="00C747C1" w:rsidRPr="00C34D88">
        <w:t>ého</w:t>
      </w:r>
      <w:r w:rsidR="00425D30" w:rsidRPr="00C34D88">
        <w:t xml:space="preserve"> a </w:t>
      </w:r>
      <w:r w:rsidR="005103B3" w:rsidRPr="00C34D88">
        <w:t>personálneho</w:t>
      </w:r>
      <w:r w:rsidR="00425D30" w:rsidRPr="00C34D88">
        <w:t xml:space="preserve"> vybaven</w:t>
      </w:r>
      <w:r w:rsidR="00C747C1" w:rsidRPr="00C34D88">
        <w:t>ia</w:t>
      </w:r>
      <w:r w:rsidR="00425D30" w:rsidRPr="00C34D88">
        <w:t xml:space="preserve"> pre skúšky všetkých technológi</w:t>
      </w:r>
      <w:r w:rsidR="00C747C1" w:rsidRPr="005222CD">
        <w:t>í</w:t>
      </w:r>
      <w:r w:rsidR="005103B3" w:rsidRPr="00C34D88">
        <w:t xml:space="preserve"> a mená pracovníkov (vrátane kontaktov) zodpovedných za kvalitu a pracovníkov, ktorí budú skúšky vykonávať na stavbe</w:t>
      </w:r>
      <w:r w:rsidR="005103B3" w:rsidRPr="00040C06">
        <w:t>.</w:t>
      </w:r>
    </w:p>
    <w:p w14:paraId="38980AA5" w14:textId="78928034" w:rsidR="00FE219F" w:rsidRPr="00040C06" w:rsidRDefault="00574D11" w:rsidP="00BC5D46">
      <w:r w:rsidRPr="00C34D88">
        <w:tab/>
      </w:r>
      <w:r w:rsidR="00EC0ED5" w:rsidRPr="00040C06">
        <w:t>Zhotoviteľ</w:t>
      </w:r>
      <w:r w:rsidR="00753CA0" w:rsidRPr="00040C06">
        <w:t xml:space="preserve"> </w:t>
      </w:r>
      <w:r w:rsidR="00102C96" w:rsidRPr="00040C06">
        <w:t xml:space="preserve">umožní </w:t>
      </w:r>
      <w:r w:rsidR="00753CA0" w:rsidRPr="00040C06">
        <w:t xml:space="preserve">vstup pracovníkov Objednávateľa a Stavebného dozoru do priestorov laboratórií </w:t>
      </w:r>
      <w:r w:rsidR="00EC0ED5" w:rsidRPr="00040C06">
        <w:t>Zhotoviteľ</w:t>
      </w:r>
      <w:r w:rsidR="00753CA0" w:rsidRPr="00040C06">
        <w:t xml:space="preserve">a a v prípade potreby im umožní </w:t>
      </w:r>
      <w:r w:rsidR="00FE219F" w:rsidRPr="00040C06">
        <w:t xml:space="preserve">vykonať kontrolné a iné skúšky </w:t>
      </w:r>
      <w:r w:rsidR="00155AC8" w:rsidRPr="00040C06">
        <w:t xml:space="preserve">v zmysle KSP </w:t>
      </w:r>
      <w:r w:rsidR="00FE219F" w:rsidRPr="00040C06">
        <w:t>podľa TKP a</w:t>
      </w:r>
      <w:r w:rsidR="00130E64" w:rsidRPr="00040C06">
        <w:t> </w:t>
      </w:r>
      <w:r w:rsidR="00FE219F" w:rsidRPr="00040C06">
        <w:t>ZTKP</w:t>
      </w:r>
      <w:r w:rsidR="00130E64" w:rsidRPr="00040C06">
        <w:t xml:space="preserve"> vo svojom laboratóriu a prístrojmi či vybavením Zhotoviteľa</w:t>
      </w:r>
      <w:r w:rsidR="00180A5D" w:rsidRPr="00040C06">
        <w:t>.</w:t>
      </w:r>
    </w:p>
    <w:p w14:paraId="01CF28B9" w14:textId="0FE0AD61" w:rsidR="00753CA0" w:rsidRPr="00040C06" w:rsidRDefault="00136A9B" w:rsidP="00BC5D46">
      <w:r w:rsidRPr="00040C06">
        <w:tab/>
      </w:r>
      <w:r w:rsidR="00EC0ED5" w:rsidRPr="00040C06">
        <w:t>Zhotoviteľ</w:t>
      </w:r>
      <w:r w:rsidR="00753CA0" w:rsidRPr="00040C06">
        <w:t xml:space="preserve"> zriadi centrálny laboratórny denník, v ktorom budú zaznamenané všetky vykonané skúšky (aj poddodávateľov) a bude dostupný pre Objednávateľa aj </w:t>
      </w:r>
      <w:r w:rsidR="00EC0ED5" w:rsidRPr="00040C06">
        <w:t>Stavebný dozor</w:t>
      </w:r>
      <w:r w:rsidR="00753CA0" w:rsidRPr="00040C06">
        <w:t>.</w:t>
      </w:r>
    </w:p>
    <w:p w14:paraId="0359EBB2" w14:textId="1F180699" w:rsidR="005C3331" w:rsidRPr="00040C06" w:rsidRDefault="00AF0AAA" w:rsidP="00BC5D46">
      <w:r w:rsidRPr="00040C06">
        <w:tab/>
      </w:r>
      <w:r w:rsidR="00EC0ED5" w:rsidRPr="00040C06">
        <w:t>Zhotoviteľ</w:t>
      </w:r>
      <w:r w:rsidR="00753CA0" w:rsidRPr="00040C06">
        <w:t xml:space="preserve"> predloží týždenný plán skúšok v zmysle dohodnutých termínov s</w:t>
      </w:r>
      <w:r w:rsidR="00087315" w:rsidRPr="00040C06">
        <w:t xml:space="preserve"> STD </w:t>
      </w:r>
      <w:r w:rsidR="00753CA0" w:rsidRPr="00040C06">
        <w:t xml:space="preserve">a ku každému odberu vzoriek, alebo skúške </w:t>
      </w:r>
      <w:r w:rsidR="00AE15F8" w:rsidRPr="00040C06">
        <w:t xml:space="preserve">min. </w:t>
      </w:r>
      <w:r w:rsidR="00753CA0" w:rsidRPr="00040C06">
        <w:t>24 hodín vopred telefonicky</w:t>
      </w:r>
      <w:r w:rsidR="00AE15F8" w:rsidRPr="00040C06">
        <w:t xml:space="preserve">, emailom alebo iným dohodnutým spôsobom </w:t>
      </w:r>
      <w:r w:rsidR="00753CA0" w:rsidRPr="00040C06">
        <w:t xml:space="preserve">vyzve pracovníka </w:t>
      </w:r>
      <w:r w:rsidR="000A3582" w:rsidRPr="00040C06">
        <w:t>Stavebného dozoru</w:t>
      </w:r>
      <w:r w:rsidR="007E0ECB" w:rsidRPr="00040C06">
        <w:t xml:space="preserve"> </w:t>
      </w:r>
      <w:r w:rsidR="00753CA0" w:rsidRPr="00040C06">
        <w:t>zodpovedného za kvalitu</w:t>
      </w:r>
      <w:r w:rsidR="000A3582" w:rsidRPr="00040C06">
        <w:t>.</w:t>
      </w:r>
    </w:p>
    <w:p w14:paraId="2BB3BEC5" w14:textId="77C1E59C" w:rsidR="00753CA0" w:rsidRPr="00040C06" w:rsidRDefault="00753CA0" w:rsidP="00C950D3">
      <w:pPr>
        <w:pStyle w:val="Nadpis3"/>
      </w:pPr>
      <w:bookmarkStart w:id="1491" w:name="_Toc292803122"/>
      <w:bookmarkStart w:id="1492" w:name="_Toc332367367"/>
      <w:bookmarkStart w:id="1493" w:name="_Toc345289325"/>
      <w:bookmarkStart w:id="1494" w:name="_Toc187411851"/>
      <w:r w:rsidRPr="00040C06">
        <w:t>Ďalšie požiadavky</w:t>
      </w:r>
      <w:bookmarkEnd w:id="1491"/>
      <w:bookmarkEnd w:id="1492"/>
      <w:bookmarkEnd w:id="1493"/>
      <w:bookmarkEnd w:id="1494"/>
    </w:p>
    <w:p w14:paraId="29AA5164" w14:textId="2F16F4BD" w:rsidR="00753CA0" w:rsidRPr="00040C06" w:rsidRDefault="00753CA0" w:rsidP="00C34D88">
      <w:pPr>
        <w:pStyle w:val="Odsekzoznamu"/>
        <w:numPr>
          <w:ilvl w:val="0"/>
          <w:numId w:val="82"/>
        </w:numPr>
      </w:pPr>
      <w:r w:rsidRPr="00040C06">
        <w:t>Objednávateľ požaduje pred začatím zemných prác vykonať zhutňovací pokus v zmysle TKP a STN.</w:t>
      </w:r>
    </w:p>
    <w:p w14:paraId="78DB1178" w14:textId="37156F19" w:rsidR="00753CA0" w:rsidRPr="00040C06" w:rsidRDefault="00EC0ED5" w:rsidP="00C34D88">
      <w:pPr>
        <w:pStyle w:val="Odsekzoznamu"/>
        <w:numPr>
          <w:ilvl w:val="0"/>
          <w:numId w:val="82"/>
        </w:numPr>
        <w:spacing w:after="60"/>
      </w:pPr>
      <w:r w:rsidRPr="00040C06">
        <w:t>Zhotoviteľ</w:t>
      </w:r>
      <w:r w:rsidR="00753CA0" w:rsidRPr="00040C06">
        <w:t xml:space="preserve"> zabezpečí pre transport betón</w:t>
      </w:r>
      <w:r w:rsidR="00B85481" w:rsidRPr="00040C06">
        <w:t xml:space="preserve">, aby </w:t>
      </w:r>
      <w:r w:rsidR="00753CA0" w:rsidRPr="00040C06">
        <w:t xml:space="preserve">každý prepravník </w:t>
      </w:r>
      <w:r w:rsidR="00B85481" w:rsidRPr="00040C06">
        <w:t>mal</w:t>
      </w:r>
      <w:r w:rsidR="00753CA0" w:rsidRPr="00040C06">
        <w:t xml:space="preserve"> dodací list</w:t>
      </w:r>
      <w:r w:rsidR="00556E75" w:rsidRPr="00040C06">
        <w:t>,</w:t>
      </w:r>
      <w:r w:rsidR="00753CA0" w:rsidRPr="00040C06">
        <w:t xml:space="preserve"> na ktorom bude uvedené:</w:t>
      </w:r>
    </w:p>
    <w:p w14:paraId="073A13B5" w14:textId="6A207957" w:rsidR="00753CA0" w:rsidRPr="00040C06" w:rsidRDefault="00753CA0" w:rsidP="00C34D88">
      <w:pPr>
        <w:pStyle w:val="Odsekzoznamu"/>
        <w:numPr>
          <w:ilvl w:val="0"/>
          <w:numId w:val="169"/>
        </w:numPr>
        <w:spacing w:after="60"/>
      </w:pPr>
      <w:r w:rsidRPr="00040C06">
        <w:t>miesto a čas odberu</w:t>
      </w:r>
      <w:r w:rsidR="00CA19B8" w:rsidRPr="00040C06">
        <w:t>,</w:t>
      </w:r>
    </w:p>
    <w:p w14:paraId="5A12C039" w14:textId="1BED3956" w:rsidR="00753CA0" w:rsidRPr="00040C06" w:rsidRDefault="00753CA0" w:rsidP="00C34D88">
      <w:pPr>
        <w:pStyle w:val="Odsekzoznamu"/>
        <w:numPr>
          <w:ilvl w:val="0"/>
          <w:numId w:val="169"/>
        </w:numPr>
        <w:spacing w:after="60"/>
      </w:pPr>
      <w:r w:rsidRPr="00040C06">
        <w:lastRenderedPageBreak/>
        <w:t>objekt a konštrukčný prvok</w:t>
      </w:r>
      <w:r w:rsidR="00886CFF" w:rsidRPr="00040C06">
        <w:t>,</w:t>
      </w:r>
      <w:r w:rsidRPr="00040C06">
        <w:t xml:space="preserve"> do ktorého bude </w:t>
      </w:r>
      <w:r w:rsidR="009F485F" w:rsidRPr="00040C06">
        <w:t>čerstvý betón</w:t>
      </w:r>
      <w:r w:rsidRPr="00040C06">
        <w:t xml:space="preserve"> </w:t>
      </w:r>
      <w:r w:rsidR="009F485F" w:rsidRPr="00040C06">
        <w:t>zabudovaný</w:t>
      </w:r>
      <w:r w:rsidR="00CA19B8" w:rsidRPr="00040C06">
        <w:t>,</w:t>
      </w:r>
    </w:p>
    <w:p w14:paraId="1C6530C3" w14:textId="525AC4D3" w:rsidR="00753CA0" w:rsidRPr="00040C06" w:rsidRDefault="00753CA0" w:rsidP="00C34D88">
      <w:pPr>
        <w:pStyle w:val="Odsekzoznamu"/>
        <w:numPr>
          <w:ilvl w:val="0"/>
          <w:numId w:val="169"/>
        </w:numPr>
        <w:spacing w:after="60"/>
      </w:pPr>
      <w:r w:rsidRPr="00040C06">
        <w:t>značka</w:t>
      </w:r>
      <w:r w:rsidR="009F485F" w:rsidRPr="00040C06">
        <w:t xml:space="preserve"> (druh)</w:t>
      </w:r>
      <w:r w:rsidR="003266FA" w:rsidRPr="00040C06">
        <w:t xml:space="preserve"> </w:t>
      </w:r>
      <w:r w:rsidR="009F485F" w:rsidRPr="00040C06">
        <w:t xml:space="preserve">čerstvého betónu </w:t>
      </w:r>
      <w:r w:rsidRPr="00040C06">
        <w:t>(číslo receptúry)</w:t>
      </w:r>
      <w:r w:rsidR="00CA19B8" w:rsidRPr="00040C06">
        <w:t>,</w:t>
      </w:r>
    </w:p>
    <w:p w14:paraId="710C6B73" w14:textId="4C53E181" w:rsidR="00753CA0" w:rsidRPr="00040C06" w:rsidRDefault="00753CA0" w:rsidP="00C34D88">
      <w:pPr>
        <w:pStyle w:val="Odsekzoznamu"/>
        <w:numPr>
          <w:ilvl w:val="0"/>
          <w:numId w:val="169"/>
        </w:numPr>
      </w:pPr>
      <w:r w:rsidRPr="00040C06">
        <w:t>použitá prísada</w:t>
      </w:r>
      <w:r w:rsidR="00322DD4" w:rsidRPr="00040C06">
        <w:t>.</w:t>
      </w:r>
    </w:p>
    <w:p w14:paraId="048306FA" w14:textId="48FF0062" w:rsidR="00753CA0" w:rsidRPr="00040C06" w:rsidRDefault="00322DD4" w:rsidP="00C34D88">
      <w:pPr>
        <w:ind w:left="340"/>
      </w:pPr>
      <w:r w:rsidRPr="00040C06">
        <w:tab/>
      </w:r>
      <w:r w:rsidR="00EC0ED5" w:rsidRPr="00040C06">
        <w:t>Stavebný dozor</w:t>
      </w:r>
      <w:r w:rsidR="00753CA0" w:rsidRPr="00040C06">
        <w:t xml:space="preserve"> zodpovedný za kvalitu budú vyššie uvedené náhodne kontrolovať pri každej betonáži.</w:t>
      </w:r>
    </w:p>
    <w:p w14:paraId="51EB42CA" w14:textId="77777777" w:rsidR="004D56BA" w:rsidRPr="00040C06" w:rsidRDefault="004D56BA" w:rsidP="00C34D88">
      <w:pPr>
        <w:pStyle w:val="Odsekzoznamu"/>
        <w:numPr>
          <w:ilvl w:val="0"/>
          <w:numId w:val="82"/>
        </w:numPr>
      </w:pPr>
      <w:r w:rsidRPr="00040C06">
        <w:t>VKS čerstvého betónu je potrebné vykonať a vyhodnotiť v zmysle požiadaviek STN EN 206. Na protokoloch VKS čerstvého betónu požadujeme udávať názov betonárky a celé označenie čerstvého betónu v zmysle STN EN 206.</w:t>
      </w:r>
    </w:p>
    <w:p w14:paraId="31AF6363" w14:textId="57886780" w:rsidR="00753CA0" w:rsidRPr="00040C06" w:rsidRDefault="00753CA0" w:rsidP="00C34D88">
      <w:pPr>
        <w:pStyle w:val="Odsekzoznamu"/>
        <w:numPr>
          <w:ilvl w:val="0"/>
          <w:numId w:val="82"/>
        </w:numPr>
      </w:pPr>
      <w:r w:rsidRPr="00040C06">
        <w:t>Objednávateľ ďalej žiada:</w:t>
      </w:r>
    </w:p>
    <w:p w14:paraId="30849A24" w14:textId="013F53A9" w:rsidR="00753CA0" w:rsidRPr="00040C06" w:rsidRDefault="009F485F" w:rsidP="00C34D88">
      <w:pPr>
        <w:pStyle w:val="Odsekzoznamu"/>
        <w:numPr>
          <w:ilvl w:val="0"/>
          <w:numId w:val="11"/>
        </w:numPr>
        <w:ind w:left="680" w:hanging="340"/>
      </w:pPr>
      <w:r w:rsidRPr="00040C06">
        <w:t>pred betonážou</w:t>
      </w:r>
      <w:r w:rsidR="003266FA" w:rsidRPr="00040C06">
        <w:t xml:space="preserve"> </w:t>
      </w:r>
      <w:r w:rsidR="00753CA0" w:rsidRPr="00040C06">
        <w:t xml:space="preserve">odber vzoriek </w:t>
      </w:r>
      <w:r w:rsidRPr="00040C06">
        <w:t>čerstvého betónu</w:t>
      </w:r>
      <w:r w:rsidR="00753CA0" w:rsidRPr="00040C06">
        <w:t xml:space="preserve"> vykonať priamo na objekte</w:t>
      </w:r>
      <w:r w:rsidR="00086F8E" w:rsidRPr="00040C06">
        <w:t>,</w:t>
      </w:r>
      <w:r w:rsidR="00753CA0" w:rsidRPr="00040C06">
        <w:t xml:space="preserve"> </w:t>
      </w:r>
    </w:p>
    <w:p w14:paraId="6A1A345D" w14:textId="20E0B799" w:rsidR="00753CA0" w:rsidRPr="00040C06" w:rsidRDefault="00753CA0" w:rsidP="004D3644">
      <w:pPr>
        <w:pStyle w:val="Odsekzoznamu"/>
        <w:numPr>
          <w:ilvl w:val="0"/>
          <w:numId w:val="11"/>
        </w:numPr>
        <w:ind w:left="680" w:hanging="340"/>
      </w:pPr>
      <w:r w:rsidRPr="00040C06">
        <w:t xml:space="preserve">odber vzoriek asfaltových zmesí vykonať za </w:t>
      </w:r>
      <w:proofErr w:type="spellStart"/>
      <w:r w:rsidRPr="00040C06">
        <w:t>šnekom</w:t>
      </w:r>
      <w:proofErr w:type="spellEnd"/>
      <w:r w:rsidRPr="00040C06">
        <w:t xml:space="preserve"> </w:t>
      </w:r>
      <w:proofErr w:type="spellStart"/>
      <w:r w:rsidRPr="00040C06">
        <w:t>finišera</w:t>
      </w:r>
      <w:proofErr w:type="spellEnd"/>
      <w:r w:rsidR="00891984" w:rsidRPr="00040C06">
        <w:t>,</w:t>
      </w:r>
    </w:p>
    <w:p w14:paraId="5F9453FC" w14:textId="1D35AB07" w:rsidR="004D56BA" w:rsidRPr="00C34D88" w:rsidRDefault="00891984" w:rsidP="00C34D88">
      <w:pPr>
        <w:pStyle w:val="Odsekzoznamu"/>
        <w:numPr>
          <w:ilvl w:val="0"/>
          <w:numId w:val="11"/>
        </w:numPr>
      </w:pPr>
      <w:r w:rsidRPr="00C34D88">
        <w:t>z</w:t>
      </w:r>
      <w:r w:rsidR="004D56BA" w:rsidRPr="00C34D88">
        <w:t xml:space="preserve">hotoviteľ je povinný vykonávať zváranie koľajníc </w:t>
      </w:r>
      <w:r w:rsidR="00CC1AAE" w:rsidRPr="00C34D88">
        <w:t xml:space="preserve">prednostne </w:t>
      </w:r>
      <w:r w:rsidR="004D56BA" w:rsidRPr="00C34D88">
        <w:t>elektrickým oblúkom, resp. odporovým zváraním</w:t>
      </w:r>
      <w:r w:rsidR="00940C58" w:rsidRPr="00040C06">
        <w:t>.</w:t>
      </w:r>
    </w:p>
    <w:p w14:paraId="617E7B5B" w14:textId="5933320D" w:rsidR="00753CA0" w:rsidRPr="00040C06" w:rsidRDefault="00753CA0" w:rsidP="00C950D3">
      <w:pPr>
        <w:pStyle w:val="Nadpis3"/>
      </w:pPr>
      <w:bookmarkStart w:id="1495" w:name="_Toc170895058"/>
      <w:bookmarkStart w:id="1496" w:name="_Toc170895241"/>
      <w:bookmarkStart w:id="1497" w:name="_Toc179884637"/>
      <w:bookmarkStart w:id="1498" w:name="_Toc180132895"/>
      <w:bookmarkStart w:id="1499" w:name="_Toc180486767"/>
      <w:bookmarkStart w:id="1500" w:name="_Toc181706898"/>
      <w:bookmarkStart w:id="1501" w:name="_Toc181782327"/>
      <w:bookmarkStart w:id="1502" w:name="_Toc181784081"/>
      <w:bookmarkStart w:id="1503" w:name="_Toc181784351"/>
      <w:bookmarkStart w:id="1504" w:name="_Toc181864703"/>
      <w:bookmarkStart w:id="1505" w:name="_Toc182263151"/>
      <w:bookmarkStart w:id="1506" w:name="_Toc182264056"/>
      <w:bookmarkStart w:id="1507" w:name="_Toc184105546"/>
      <w:bookmarkStart w:id="1508" w:name="_Toc187221309"/>
      <w:bookmarkStart w:id="1509" w:name="_Toc187233502"/>
      <w:bookmarkStart w:id="1510" w:name="_Toc187233834"/>
      <w:bookmarkStart w:id="1511" w:name="_Toc187234122"/>
      <w:bookmarkStart w:id="1512" w:name="_Toc187234410"/>
      <w:bookmarkStart w:id="1513" w:name="_Toc187241855"/>
      <w:bookmarkStart w:id="1514" w:name="_Toc187246020"/>
      <w:bookmarkStart w:id="1515" w:name="_Toc187246613"/>
      <w:bookmarkStart w:id="1516" w:name="_Toc187247142"/>
      <w:bookmarkStart w:id="1517" w:name="_Toc292803123"/>
      <w:bookmarkStart w:id="1518" w:name="_Toc332367368"/>
      <w:bookmarkStart w:id="1519" w:name="_Toc345289326"/>
      <w:bookmarkStart w:id="1520" w:name="_Toc187411852"/>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r w:rsidRPr="00040C06">
        <w:t>Požiadavky na dokumentáciu kvality</w:t>
      </w:r>
      <w:bookmarkEnd w:id="1517"/>
      <w:bookmarkEnd w:id="1518"/>
      <w:bookmarkEnd w:id="1519"/>
      <w:bookmarkEnd w:id="1520"/>
    </w:p>
    <w:p w14:paraId="4C4F3184" w14:textId="5BD85C25" w:rsidR="00753CA0" w:rsidRPr="00040C06" w:rsidRDefault="00940C58" w:rsidP="00BC5D46">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najneskôr 14 dní pred plánovaným preberacím konaním časti Diela kompletnú dokumentáciu kvality stavby - objektu, ktorý bude predmetom preberania. Súčasťou dokumentácie bude správa o vykonaných stavebných činnostiach, zabudované objemy jednotlivých materiálov a k nim odpovedajúce všetky PST (počiatočné skúšky typu), VKS (výrobno-kontrolné skúšky), vyhlásenia zhody, certifikáty a dokumentácia o kvalite všetkých zabudovaných materiálov a zmesí, objemy zabudovaných materiálov a počty vykonaných skúšok a zhodnotenie dosiahnutej kvality.</w:t>
      </w:r>
    </w:p>
    <w:p w14:paraId="40A1D843" w14:textId="24A90424" w:rsidR="00753CA0" w:rsidRPr="00040C06" w:rsidRDefault="00BF232C" w:rsidP="00BC5D46">
      <w:r w:rsidRPr="00040C06">
        <w:tab/>
      </w:r>
      <w:r w:rsidR="00753CA0" w:rsidRPr="00040C06">
        <w:t xml:space="preserve">Bez predloženia príslušných protokolov o skúškach, odskúšania, skontrolovania a súhlasu Stavebného </w:t>
      </w:r>
      <w:r w:rsidR="00A22089" w:rsidRPr="00040C06">
        <w:t>dozor</w:t>
      </w:r>
      <w:r w:rsidR="008D18C3" w:rsidRPr="00040C06">
        <w:t>u</w:t>
      </w:r>
      <w:r w:rsidR="00A22089" w:rsidRPr="00040C06">
        <w:rPr>
          <w:smallCaps/>
          <w:noProof/>
        </w:rPr>
        <w:t xml:space="preserve"> </w:t>
      </w:r>
      <w:r w:rsidR="00753CA0" w:rsidRPr="00040C06">
        <w:t>nie je možno v nadväzných prácach pokračovať.</w:t>
      </w:r>
    </w:p>
    <w:p w14:paraId="1BF2464D" w14:textId="0310A37C" w:rsidR="00753CA0" w:rsidRPr="00040C06" w:rsidRDefault="00753CA0" w:rsidP="00C950D3">
      <w:pPr>
        <w:pStyle w:val="Nadpis2"/>
      </w:pPr>
      <w:bookmarkStart w:id="1521" w:name="_Toc289265957"/>
      <w:bookmarkStart w:id="1522" w:name="_Toc289329938"/>
      <w:bookmarkStart w:id="1523" w:name="_Toc292038719"/>
      <w:bookmarkStart w:id="1524" w:name="_Toc292042009"/>
      <w:bookmarkStart w:id="1525" w:name="_Toc292803124"/>
      <w:bookmarkStart w:id="1526" w:name="_Toc332367369"/>
      <w:bookmarkStart w:id="1527" w:name="_Toc345289327"/>
      <w:bookmarkStart w:id="1528" w:name="_Ref170735896"/>
      <w:bookmarkStart w:id="1529" w:name="_Ref170735900"/>
      <w:bookmarkStart w:id="1530" w:name="_Toc187411853"/>
      <w:bookmarkStart w:id="1531" w:name="_Toc286861549"/>
      <w:r w:rsidRPr="00040C06">
        <w:t xml:space="preserve">Dokumentácia </w:t>
      </w:r>
      <w:r w:rsidR="00706998" w:rsidRPr="00040C06">
        <w:t>S</w:t>
      </w:r>
      <w:r w:rsidRPr="00040C06">
        <w:t xml:space="preserve">kutočného </w:t>
      </w:r>
      <w:r w:rsidR="00706998" w:rsidRPr="00040C06">
        <w:t>V</w:t>
      </w:r>
      <w:r w:rsidRPr="00040C06">
        <w:t>yhotovenia (DSV)</w:t>
      </w:r>
      <w:bookmarkEnd w:id="1521"/>
      <w:bookmarkEnd w:id="1522"/>
      <w:bookmarkEnd w:id="1523"/>
      <w:bookmarkEnd w:id="1524"/>
      <w:bookmarkEnd w:id="1525"/>
      <w:bookmarkEnd w:id="1526"/>
      <w:bookmarkEnd w:id="1527"/>
      <w:bookmarkEnd w:id="1528"/>
      <w:bookmarkEnd w:id="1529"/>
      <w:bookmarkEnd w:id="1530"/>
      <w:r w:rsidRPr="00040C06">
        <w:t xml:space="preserve"> </w:t>
      </w:r>
      <w:bookmarkEnd w:id="1531"/>
    </w:p>
    <w:p w14:paraId="192E1AEC" w14:textId="334A5361" w:rsidR="00753CA0" w:rsidRPr="00040C06" w:rsidRDefault="00BF232C" w:rsidP="00BC5D46">
      <w:r w:rsidRPr="00040C06">
        <w:tab/>
      </w:r>
      <w:r w:rsidR="00EC0ED5" w:rsidRPr="00040C06">
        <w:t>Zhotoviteľ</w:t>
      </w:r>
      <w:r w:rsidR="00753CA0" w:rsidRPr="00040C06">
        <w:t xml:space="preserve"> pripraví a odovzdá Stavebnému </w:t>
      </w:r>
      <w:r w:rsidR="00A22089" w:rsidRPr="00040C06">
        <w:t>dozor</w:t>
      </w:r>
      <w:r w:rsidR="001E56B6" w:rsidRPr="00040C06">
        <w:t>u</w:t>
      </w:r>
      <w:r w:rsidR="00AA0C9F" w:rsidRPr="00040C06">
        <w:t xml:space="preserve"> a Objednávateľovi</w:t>
      </w:r>
      <w:r w:rsidR="00A22089" w:rsidRPr="00040C06">
        <w:rPr>
          <w:smallCaps/>
          <w:noProof/>
        </w:rPr>
        <w:t xml:space="preserve"> </w:t>
      </w:r>
      <w:r w:rsidR="00753CA0" w:rsidRPr="00040C06">
        <w:t xml:space="preserve">na schválenie Dokumentáciu skutočného vyhotovenia na všetky časti stavby (časti Diela) v tlačenej aj digitálnej forme (v editovateľnej forme) a v súlade s požiadavkami uvedenými v TKP 0 a v tejto časti Požiadaviek Objednávateľa, resp. v požiadavkách správcov uvedených v Dokumentácii poskytnutej Objednávateľom. DSV sa predloží ihneď po ukončení tej ktorej časti Diela. DSV každej dokončenej časti Diela bude odovzdaná na odsúhlasenie Stavebnému </w:t>
      </w:r>
      <w:r w:rsidR="00A22089" w:rsidRPr="00040C06">
        <w:t>dozor</w:t>
      </w:r>
      <w:r w:rsidR="001E56B6" w:rsidRPr="00040C06">
        <w:t>u</w:t>
      </w:r>
      <w:r w:rsidR="00753CA0" w:rsidRPr="00040C06">
        <w:t xml:space="preserve"> najneskôr 14 dní pred podaním žiadosti o vydanie Preberacieho protokolu v zmysle podčlánku 10.2 </w:t>
      </w:r>
      <w:r w:rsidR="006010F4" w:rsidRPr="00040C06">
        <w:t>FIDIC VZP</w:t>
      </w:r>
      <w:r w:rsidR="00753CA0" w:rsidRPr="00040C06">
        <w:t xml:space="preserve"> pre túto časť Diela.</w:t>
      </w:r>
    </w:p>
    <w:p w14:paraId="18CB7D4B" w14:textId="16DB9A15" w:rsidR="00753CA0" w:rsidRPr="00040C06" w:rsidRDefault="0048042B" w:rsidP="00BC5D46">
      <w:bookmarkStart w:id="1532" w:name="_Toc213423463"/>
      <w:bookmarkStart w:id="1533" w:name="_Toc213992720"/>
      <w:r w:rsidRPr="00040C06">
        <w:tab/>
      </w:r>
      <w:r w:rsidR="00EC0ED5" w:rsidRPr="00040C06">
        <w:t>Zhotoviteľ</w:t>
      </w:r>
      <w:r w:rsidR="00753CA0" w:rsidRPr="00040C06">
        <w:t xml:space="preserve"> vyhotoví a bude aktualizovať kompletnú sadu DRS s farebným rozlíšením zmien (skutočného vyhotovenia), z ktorej bude jasný skutočný stav rozmiestnenia, rozmerov a podrobnosti prác tak, ako sa zrealizovali v súlade so Zmluvou. Tieto záznamy sa budú uchovávať na Stavenisku a budú pred zahájením preberacích skúšok predložené Stavebnému </w:t>
      </w:r>
      <w:r w:rsidR="00A22089" w:rsidRPr="00040C06">
        <w:t>dozor</w:t>
      </w:r>
      <w:r w:rsidR="001E56B6" w:rsidRPr="00040C06">
        <w:t>u</w:t>
      </w:r>
      <w:r w:rsidR="00753CA0" w:rsidRPr="00040C06">
        <w:t xml:space="preserve"> v súlade so Zmluvou na odsúhlasenie. DRS s farebným zaznačením zmien bude slúžiť ako podklad pre vypracovanie dokumentácie skutočného realizovania stavby (DSRS) pre jednotlivé stavebné objekty.</w:t>
      </w:r>
      <w:r w:rsidR="003266FA" w:rsidRPr="00040C06">
        <w:t xml:space="preserve"> </w:t>
      </w:r>
      <w:bookmarkStart w:id="1534" w:name="_Toc213423458"/>
      <w:bookmarkStart w:id="1535" w:name="_Toc213992715"/>
    </w:p>
    <w:p w14:paraId="51926A81" w14:textId="08AA61E3" w:rsidR="00753CA0" w:rsidRPr="00040C06" w:rsidRDefault="006C6160" w:rsidP="00213326">
      <w:bookmarkStart w:id="1536" w:name="_Toc213423464"/>
      <w:bookmarkStart w:id="1537" w:name="_Toc213992721"/>
      <w:bookmarkEnd w:id="1532"/>
      <w:bookmarkEnd w:id="1533"/>
      <w:bookmarkEnd w:id="1534"/>
      <w:bookmarkEnd w:id="1535"/>
      <w:r w:rsidRPr="00040C06">
        <w:tab/>
      </w:r>
      <w:r w:rsidR="00753CA0" w:rsidRPr="00040C06">
        <w:t xml:space="preserve">Súčasťou DSV bude Dokumentácia skutočného realizovania stavby (DSRS), ktorá bude vypracovaná pre všetky objekty a bude predložená v digitálnej aj v tlačenej forme tak, ako je to uvedené v TKP 0. </w:t>
      </w:r>
      <w:r w:rsidR="00AE15F8" w:rsidRPr="00040C06">
        <w:t>Tlačená aj d</w:t>
      </w:r>
      <w:r w:rsidR="00753CA0" w:rsidRPr="00040C06">
        <w:t>igitálna</w:t>
      </w:r>
      <w:r w:rsidR="00AE15F8" w:rsidRPr="00040C06">
        <w:t xml:space="preserve"> </w:t>
      </w:r>
      <w:r w:rsidR="00753CA0" w:rsidRPr="00040C06">
        <w:t>forma spracovania DSRS bude rešpektovať aj požiadavky správcov jednotlivých objektov</w:t>
      </w:r>
      <w:r w:rsidR="00AE15F8" w:rsidRPr="00040C06">
        <w:t xml:space="preserve"> prípadne iných dotknutých správcov, resp. subjektov, </w:t>
      </w:r>
      <w:r w:rsidR="00753CA0" w:rsidRPr="00040C06">
        <w:t>v prípade, ak sú odlišné oproti forme uvedenej v TKP 0</w:t>
      </w:r>
      <w:bookmarkEnd w:id="1536"/>
      <w:bookmarkEnd w:id="1537"/>
      <w:r w:rsidR="00001DB4" w:rsidRPr="00040C06">
        <w:t>.</w:t>
      </w:r>
      <w:r w:rsidRPr="00040C06" w:rsidDel="006C6160">
        <w:t xml:space="preserve"> </w:t>
      </w:r>
    </w:p>
    <w:p w14:paraId="2095A47B" w14:textId="7237C184" w:rsidR="00591B71" w:rsidRPr="00C34D88" w:rsidRDefault="00A46426" w:rsidP="00BC5D46">
      <w:pPr>
        <w:rPr>
          <w:bCs/>
        </w:rPr>
      </w:pPr>
      <w:r w:rsidRPr="00040C06">
        <w:rPr>
          <w:b/>
        </w:rPr>
        <w:tab/>
      </w:r>
      <w:r w:rsidR="004A21DF" w:rsidRPr="00C34D88">
        <w:rPr>
          <w:bCs/>
        </w:rPr>
        <w:t xml:space="preserve">Súčasťou DSV bude aj </w:t>
      </w:r>
      <w:r w:rsidR="0098003F" w:rsidRPr="00D1526F">
        <w:t>spracovať</w:t>
      </w:r>
      <w:r w:rsidR="0098003F" w:rsidRPr="000275C5">
        <w:t xml:space="preserve"> Správu o audite bezpečnosti pozemnej komunikácie vyhotovenej v súlade so zákonom 249/2011 </w:t>
      </w:r>
      <w:proofErr w:type="spellStart"/>
      <w:r w:rsidR="0098003F" w:rsidRPr="000275C5">
        <w:t>Z.z</w:t>
      </w:r>
      <w:proofErr w:type="spellEnd"/>
      <w:r w:rsidR="0098003F" w:rsidRPr="000275C5">
        <w:t xml:space="preserve">. (§ 3), ďalej Vyhlášky MDVRR SR č. 251/2011 </w:t>
      </w:r>
      <w:proofErr w:type="spellStart"/>
      <w:r w:rsidR="0098003F" w:rsidRPr="000275C5">
        <w:t>Z.z</w:t>
      </w:r>
      <w:proofErr w:type="spellEnd"/>
      <w:r w:rsidR="0098003F" w:rsidRPr="000275C5">
        <w:t xml:space="preserve">., ktorou sa ustanovujú podrobnosti riadenia bezpečnosti pozemných komunikácií a Vyhlášky MDVRR SR č. 135/2012 </w:t>
      </w:r>
      <w:proofErr w:type="spellStart"/>
      <w:r w:rsidR="0098003F" w:rsidRPr="000275C5">
        <w:t>Z.z</w:t>
      </w:r>
      <w:proofErr w:type="spellEnd"/>
      <w:r w:rsidR="0098003F" w:rsidRPr="000275C5">
        <w:t>., ktorou sa ustanovujú podrobnosti o odbornej príprave, o odbornej skúške a o výkone činnosti audítora bezpečnosti pozemnej komunikácie, o zápise do zoznamu audítorov bezpečnosti pozemných komunikácií a o zápise do zoznamu vzdelávacích inštitúcií akreditovaných v odbore riadenia bezpečnosti pozemných komunikácií od etapy jej plánovania až po etapu začatia jej užívania</w:t>
      </w:r>
      <w:r w:rsidR="00591B71">
        <w:t>.</w:t>
      </w:r>
    </w:p>
    <w:p w14:paraId="4662B1B5" w14:textId="6007E168" w:rsidR="00753CA0" w:rsidRPr="00040C06" w:rsidRDefault="00A46426" w:rsidP="00DF1E20">
      <w:r w:rsidRPr="00040C06">
        <w:tab/>
      </w:r>
      <w:r w:rsidR="00753CA0" w:rsidRPr="00040C06">
        <w:t>Objednávateľ požaduje</w:t>
      </w:r>
      <w:r w:rsidR="002A57ED" w:rsidRPr="00040C06">
        <w:t>,</w:t>
      </w:r>
      <w:r w:rsidR="00753CA0" w:rsidRPr="00040C06">
        <w:t xml:space="preserve"> aby súčasťou dokumentácie skutočného realizovania objektov stavby bol podrobný výkaz výmer spolu s konečnou cenou objektov</w:t>
      </w:r>
      <w:r w:rsidR="00F630E7" w:rsidRPr="00040C06">
        <w:t xml:space="preserve"> </w:t>
      </w:r>
      <w:r w:rsidR="00753CA0" w:rsidRPr="00040C06">
        <w:t xml:space="preserve">a zvislých dopravných značiek, vodorovných dopravných </w:t>
      </w:r>
      <w:r w:rsidR="00753CA0" w:rsidRPr="00040C06">
        <w:lastRenderedPageBreak/>
        <w:t xml:space="preserve">značiek a dopravných zariadení (definované vo vyhláške MV SR, ktorou sa vykonáva zákon o cestnej premávke a zmene a doplnení niektorých zákonov) </w:t>
      </w:r>
      <w:r w:rsidR="00DF1E20" w:rsidRPr="00040C06">
        <w:t xml:space="preserve">a </w:t>
      </w:r>
      <w:r w:rsidR="00753CA0" w:rsidRPr="00040C06">
        <w:t xml:space="preserve">ostatných objektov. Tento výkaz výmer spolu s konečnou cenou </w:t>
      </w:r>
      <w:r w:rsidR="00747066" w:rsidRPr="00040C06">
        <w:t>Objednávateľ</w:t>
      </w:r>
      <w:r w:rsidR="00753CA0" w:rsidRPr="00040C06">
        <w:t xml:space="preserve"> požaduje len na objektoch, ktoré</w:t>
      </w:r>
      <w:r w:rsidR="003266FA" w:rsidRPr="00040C06">
        <w:t xml:space="preserve"> </w:t>
      </w:r>
      <w:r w:rsidR="00753CA0" w:rsidRPr="00040C06">
        <w:t>ostanú vo vlastníctve</w:t>
      </w:r>
      <w:r w:rsidR="00420C2B" w:rsidRPr="00040C06">
        <w:t>/správe</w:t>
      </w:r>
      <w:r w:rsidR="00753CA0" w:rsidRPr="00040C06">
        <w:t xml:space="preserve"> </w:t>
      </w:r>
      <w:r w:rsidR="00420C2B" w:rsidRPr="00040C06">
        <w:t>HMBA</w:t>
      </w:r>
      <w:r w:rsidR="001B3D06" w:rsidRPr="00040C06">
        <w:t>, resp. na objektoch, ktoré sú uvedené v požiadavkách ich jednotlivých správcov zo Zväzku 5</w:t>
      </w:r>
      <w:r w:rsidR="006413EF" w:rsidRPr="00040C06">
        <w:t xml:space="preserve"> Súťažných podkladov</w:t>
      </w:r>
      <w:r w:rsidR="00DF1E20" w:rsidRPr="00D1526F">
        <w:t>, resp. vo vyjadreniach a stanoviskách k DRS Dokumentácie Zhotoviteľa</w:t>
      </w:r>
      <w:r w:rsidR="00753CA0" w:rsidRPr="00D1526F">
        <w:t xml:space="preserve">. Podrobný výkaz výmer predloží </w:t>
      </w:r>
      <w:r w:rsidR="00EC0ED5" w:rsidRPr="00D1526F">
        <w:t>Zhoto</w:t>
      </w:r>
      <w:r w:rsidR="00EC0ED5" w:rsidRPr="00040C06">
        <w:t>viteľ</w:t>
      </w:r>
      <w:r w:rsidR="00753CA0" w:rsidRPr="00040C06">
        <w:t xml:space="preserve"> na odsúhlasenie </w:t>
      </w:r>
      <w:r w:rsidR="00747066" w:rsidRPr="00040C06">
        <w:t>S</w:t>
      </w:r>
      <w:r w:rsidR="00753CA0" w:rsidRPr="00040C06">
        <w:t xml:space="preserve">tavebnému </w:t>
      </w:r>
      <w:r w:rsidR="00A22089" w:rsidRPr="00040C06">
        <w:t>dozor</w:t>
      </w:r>
      <w:r w:rsidR="001E56B6" w:rsidRPr="00040C06">
        <w:t>u</w:t>
      </w:r>
      <w:r w:rsidR="00753CA0" w:rsidRPr="00040C06">
        <w:t>.</w:t>
      </w:r>
    </w:p>
    <w:p w14:paraId="62FA5EBE" w14:textId="295F47BF" w:rsidR="00636D01" w:rsidRPr="00C34D88" w:rsidRDefault="005134B4" w:rsidP="00636D01">
      <w:pPr>
        <w:pStyle w:val="Nadpis2"/>
      </w:pPr>
      <w:bookmarkStart w:id="1538" w:name="_Toc98152219"/>
      <w:bookmarkStart w:id="1539" w:name="_Ref176245476"/>
      <w:bookmarkStart w:id="1540" w:name="_Toc187411854"/>
      <w:r w:rsidRPr="00C34D88">
        <w:t xml:space="preserve">Dokumentácia </w:t>
      </w:r>
      <w:r w:rsidR="00636D01" w:rsidRPr="00C34D88">
        <w:t>Preberani</w:t>
      </w:r>
      <w:r w:rsidRPr="00C34D88">
        <w:t>a</w:t>
      </w:r>
      <w:r w:rsidR="00636D01" w:rsidRPr="00C34D88">
        <w:t xml:space="preserve"> Diela/častí</w:t>
      </w:r>
      <w:r w:rsidRPr="00C34D88">
        <w:t xml:space="preserve"> diela</w:t>
      </w:r>
      <w:bookmarkEnd w:id="1538"/>
      <w:bookmarkEnd w:id="1539"/>
      <w:bookmarkEnd w:id="1540"/>
    </w:p>
    <w:p w14:paraId="3A118946" w14:textId="22E9A456" w:rsidR="00636D01" w:rsidRPr="00C34D88" w:rsidRDefault="002044A6" w:rsidP="00636D01">
      <w:r w:rsidRPr="00040C06">
        <w:tab/>
      </w:r>
      <w:r w:rsidR="00636D01" w:rsidRPr="00C34D88">
        <w:t>Počas realizácie Diela je potrebné, aby Zhotoviteľ zabezpečil vyhotovenie, prevádzku a odstránenie dočasných prác (prejazdov - priecestí, prechodov), podľa potreby, ako budú vyžadované postupom prác uvedeným v Harmonograme prác Zhotoviteľa. Zhotoviteľ musí taktiež priebežne zabezpečiť odovzdanie častí Trvalého Diela (trvalé priecestia pre motorové vozidlá, časti verejného osvetlenia, kanalizácie a iných sietí a pod.) a ich začlenenie do užívania v zmysle platných povolení takým spôsobom, aby mu bolo umožnené nerušene napredovať s prácami na Diele v súlade s jeho Harmonogramom a zároveň zabezpečiť premávku verejnej dopravy. Pre užívanie trvalého cestného priecestia koľajovej trate, ktorá bude užívaná pre električkovú dopravu, si Zhotoviteľ musí overiť požiadavky príslušných úradov (</w:t>
      </w:r>
      <w:r w:rsidR="002979E5" w:rsidRPr="00C34D88">
        <w:t>predčasné užívanie</w:t>
      </w:r>
      <w:r w:rsidR="00246AAD" w:rsidRPr="00040C06">
        <w:t>, dočasné užívanie</w:t>
      </w:r>
      <w:r w:rsidR="002979E5" w:rsidRPr="00C34D88">
        <w:t xml:space="preserve"> resp. </w:t>
      </w:r>
      <w:r w:rsidR="00636D01" w:rsidRPr="00C34D88">
        <w:t>kolaudácia). Taktiež sa od Zhotoviteľa vyžaduje, aby pri dokončení etapy</w:t>
      </w:r>
      <w:r w:rsidR="00246AAD" w:rsidRPr="00C34D88">
        <w:t>/úseku</w:t>
      </w:r>
      <w:r w:rsidR="00636D01" w:rsidRPr="00C34D88">
        <w:t xml:space="preserve"> predložil Objednávateľovi kompletnú dokumentáciu potrebnú pre preberacie a kolaudačné konanie, ako aj zabezpečil dopravu a odvoz skúšobných vozidiel pre vykonanie skúšobnej jazdy Objednávateľom na trase príslušnej etapy</w:t>
      </w:r>
      <w:r w:rsidR="00241940" w:rsidRPr="00C34D88">
        <w:t>/úseku</w:t>
      </w:r>
      <w:r w:rsidR="00636D01" w:rsidRPr="00C34D88">
        <w:t xml:space="preserve"> (tam, kde to bude vhodné a dohodnuté s Objednávateľom). Zhotoviteľ je povinný v jeho Ponuke zohľadniť všetky požiadavky stavebných povolení a ohlášok, má sa za to, že Zhotoviteľ ocenil svoje práce a dodávky materiálov a zariadení v tomto zmysle. V prípade povolení ohláškou sa vyžadujú všetky skúšky, revízie a doklady potrebné k riadnemu užívaniu ako pri kolaudácii, Zhotoviteľ je zodpovedný za preverenie každého prípadu.</w:t>
      </w:r>
    </w:p>
    <w:p w14:paraId="4DCC0BA2" w14:textId="18710AAA" w:rsidR="00636D01" w:rsidRPr="00040C06" w:rsidRDefault="00241940" w:rsidP="00636D01">
      <w:pPr>
        <w:rPr>
          <w:highlight w:val="yellow"/>
        </w:rPr>
      </w:pPr>
      <w:r w:rsidRPr="00C34D88">
        <w:tab/>
      </w:r>
      <w:r w:rsidR="00636D01" w:rsidRPr="00C34D88">
        <w:t xml:space="preserve">Časti Diela a etapy sa budú preberať podľa </w:t>
      </w:r>
      <w:proofErr w:type="spellStart"/>
      <w:r w:rsidR="00636D01" w:rsidRPr="00C34D88">
        <w:t>podčl</w:t>
      </w:r>
      <w:proofErr w:type="spellEnd"/>
      <w:r w:rsidR="00636D01" w:rsidRPr="00C34D88">
        <w:t xml:space="preserve">. 10.2 </w:t>
      </w:r>
      <w:r w:rsidR="00636D01" w:rsidRPr="00C34D88">
        <w:rPr>
          <w:i/>
          <w:iCs/>
        </w:rPr>
        <w:t>Preberanie častí Diela</w:t>
      </w:r>
      <w:r w:rsidR="00636D01" w:rsidRPr="00C34D88">
        <w:t xml:space="preserve"> Zmluvných podmienok s tým, že za časti a</w:t>
      </w:r>
      <w:r w:rsidR="006805C0" w:rsidRPr="00C34D88">
        <w:t> </w:t>
      </w:r>
      <w:r w:rsidR="00636D01" w:rsidRPr="00C34D88">
        <w:t>etapy</w:t>
      </w:r>
      <w:r w:rsidR="006805C0" w:rsidRPr="00C34D88">
        <w:t>/úseky</w:t>
      </w:r>
      <w:r w:rsidR="00636D01" w:rsidRPr="00C34D88">
        <w:t>, ktoré sa budú následne prevádzkovať a užívať Objednávateľom, bude po prebratí zodpovedný Objednávateľ za časti a</w:t>
      </w:r>
      <w:r w:rsidR="006805C0" w:rsidRPr="00C34D88">
        <w:t> </w:t>
      </w:r>
      <w:r w:rsidR="00636D01" w:rsidRPr="00C34D88">
        <w:t>etapy</w:t>
      </w:r>
      <w:r w:rsidR="006805C0" w:rsidRPr="00C34D88">
        <w:t>/úseky</w:t>
      </w:r>
      <w:r w:rsidR="00636D01" w:rsidRPr="00C34D88">
        <w:t xml:space="preserve">, ktoré sa následne nebudú prevádzkovať, pretože budú prebraté iba pre účely kolaudácie, bude zodpovedný Zhotoviteľ až do prebratia Diela podľa </w:t>
      </w:r>
      <w:proofErr w:type="spellStart"/>
      <w:r w:rsidR="00636D01" w:rsidRPr="00C34D88">
        <w:t>podčl</w:t>
      </w:r>
      <w:proofErr w:type="spellEnd"/>
      <w:r w:rsidR="00636D01" w:rsidRPr="00C34D88">
        <w:t xml:space="preserve">. 10.1 </w:t>
      </w:r>
      <w:r w:rsidR="00636D01" w:rsidRPr="00C34D88">
        <w:rPr>
          <w:i/>
          <w:iCs/>
        </w:rPr>
        <w:t>Preberanie Diela a Sekcií</w:t>
      </w:r>
      <w:r w:rsidR="00636D01" w:rsidRPr="00C34D88">
        <w:t xml:space="preserve"> Zmluvných podmienok.</w:t>
      </w:r>
    </w:p>
    <w:p w14:paraId="57E33585" w14:textId="77777777" w:rsidR="00FB6B6A" w:rsidRPr="00040C06" w:rsidRDefault="00067F43" w:rsidP="00636D01">
      <w:r w:rsidRPr="00040C06">
        <w:tab/>
      </w:r>
      <w:r w:rsidR="00636D01" w:rsidRPr="00C34D88">
        <w:t>Na základe uvedeného sa vyžaduje, aby Zhotoviteľ ku žiadosti o preberacie konanie časti alebo etapy</w:t>
      </w:r>
      <w:r w:rsidRPr="00040C06">
        <w:t>/úseku</w:t>
      </w:r>
      <w:r w:rsidR="00636D01" w:rsidRPr="00C34D88">
        <w:t xml:space="preserve"> priložil kompletnú dokumentáciu pre kolaudačné konanie. Dokumentácia skutočnej realizácie stavby musí byť pripravená pre kompletné časti tak, ako majú byť preberané. V prípade kolaudovania a uvedenia do skúšobnej prevádzky koľajovej trasy po častiach musia tieto časti tvoriť ucelený funkčný celok aj s ukončenými objektmi povoľovanými inými stavebnými úradmi. V tomto zmysle musí byť pripravená DSRS. Do</w:t>
      </w:r>
      <w:r w:rsidR="00DF0C14" w:rsidRPr="00040C06">
        <w:t xml:space="preserve"> D</w:t>
      </w:r>
      <w:r w:rsidR="000A028B" w:rsidRPr="00040C06">
        <w:t>S</w:t>
      </w:r>
      <w:r w:rsidR="00636D01" w:rsidRPr="00C34D88">
        <w:t xml:space="preserve">RS pre účely kolaudácie bude zahrnuté aj prevádzkové vybavenie príslušných objektov (napr. meniarne – dielektrické koberce, hasiace prístroje príslušných typov, lekárničky, </w:t>
      </w:r>
      <w:proofErr w:type="spellStart"/>
      <w:r w:rsidR="00636D01" w:rsidRPr="00C34D88">
        <w:t>skratovacie</w:t>
      </w:r>
      <w:proofErr w:type="spellEnd"/>
      <w:r w:rsidR="00636D01" w:rsidRPr="00C34D88">
        <w:t xml:space="preserve"> tyče, gumové galoše a iné bezpečnostné prvky, atď.). Revízne správy, úradné skúšky a ostatné doklady potrebné ku kolaudácii je potrebné predložiť súčasne s podaním žiadosti o preberacie konanie.</w:t>
      </w:r>
      <w:r w:rsidR="00DF0C14" w:rsidRPr="00040C06">
        <w:t xml:space="preserve"> </w:t>
      </w:r>
    </w:p>
    <w:p w14:paraId="74AC4AF7" w14:textId="503E0054" w:rsidR="00FB6B6A" w:rsidRPr="00040C06" w:rsidRDefault="00FB6B6A" w:rsidP="00636D01">
      <w:r w:rsidRPr="00040C06">
        <w:tab/>
      </w:r>
      <w:r w:rsidR="003548E3" w:rsidRPr="00C34D88">
        <w:t xml:space="preserve">Všetky skúšky a merania (vibračno-akustické merania) musia byť vykonané autorizovanou certifikovanou skúšobňou. </w:t>
      </w:r>
    </w:p>
    <w:p w14:paraId="3F67F172" w14:textId="0232D2E3" w:rsidR="00571F06" w:rsidRPr="00040C06" w:rsidRDefault="00FB6B6A" w:rsidP="00636D01">
      <w:r w:rsidRPr="00040C06">
        <w:tab/>
      </w:r>
      <w:r w:rsidR="003548E3" w:rsidRPr="00C34D88">
        <w:t>Medzi prvou a poslednou časťou kolaudačného konania, nesmie uplynúť viac ako 12 mesiacov s tým, že bude potrebné počítať s konaniami doručovanými verejnou</w:t>
      </w:r>
      <w:r w:rsidR="00A80597" w:rsidRPr="00040C06">
        <w:t xml:space="preserve"> </w:t>
      </w:r>
      <w:r w:rsidR="003548E3" w:rsidRPr="00C34D88">
        <w:t>vyhláškou</w:t>
      </w:r>
      <w:r w:rsidR="00A80597" w:rsidRPr="00040C06">
        <w:t>.</w:t>
      </w:r>
    </w:p>
    <w:p w14:paraId="239963B7" w14:textId="5F94D39B" w:rsidR="009310B5" w:rsidRPr="007E2AD4" w:rsidRDefault="00571F06" w:rsidP="00636D01">
      <w:r w:rsidRPr="00040C06">
        <w:tab/>
      </w:r>
      <w:r w:rsidR="00A80597" w:rsidRPr="00040C06">
        <w:t xml:space="preserve"> </w:t>
      </w:r>
      <w:r w:rsidR="00636D01" w:rsidRPr="00C34D88">
        <w:t>Predpokladaný teoretický časový priebeh kolaudačného procesu pre etapu/časť/Dielo</w:t>
      </w:r>
      <w:r w:rsidR="00AF49BC" w:rsidRPr="007E2AD4">
        <w:t>:</w:t>
      </w:r>
    </w:p>
    <w:p w14:paraId="39C56923" w14:textId="7794A3C8" w:rsidR="007911C3" w:rsidRPr="007E2AD4" w:rsidRDefault="00636D01" w:rsidP="00C34D88">
      <w:pPr>
        <w:pStyle w:val="Odsekzoznamu"/>
        <w:numPr>
          <w:ilvl w:val="1"/>
          <w:numId w:val="173"/>
        </w:numPr>
        <w:spacing w:after="60"/>
        <w:ind w:left="1134"/>
      </w:pPr>
      <w:r w:rsidRPr="00C34D88">
        <w:t xml:space="preserve">Podpísanie protokolu o odovzdaní a prevzatí Diela – súčasťou budú všetky doklady potrebné ku kolaudácii (DSRS, geometrické plány (GP), revízne správy, úradné skúšky, </w:t>
      </w:r>
      <w:proofErr w:type="spellStart"/>
      <w:r w:rsidRPr="00C34D88">
        <w:t>atď</w:t>
      </w:r>
      <w:proofErr w:type="spellEnd"/>
      <w:r w:rsidRPr="00C34D88">
        <w:t>).</w:t>
      </w:r>
      <w:r w:rsidR="00E508F0" w:rsidRPr="007E2AD4">
        <w:t xml:space="preserve"> </w:t>
      </w:r>
    </w:p>
    <w:p w14:paraId="7A3F0256" w14:textId="74C3EDCD" w:rsidR="007911C3" w:rsidRPr="007E2AD4" w:rsidRDefault="00636D01" w:rsidP="00C34D88">
      <w:pPr>
        <w:pStyle w:val="Odsekzoznamu"/>
        <w:numPr>
          <w:ilvl w:val="1"/>
          <w:numId w:val="173"/>
        </w:numPr>
        <w:spacing w:after="60"/>
        <w:ind w:left="1134"/>
      </w:pPr>
      <w:r w:rsidRPr="00C34D88">
        <w:t>Podanie návrhu na kolaudáciu (skúšobnú prevádzku) na stavebný úrad (2 dni).</w:t>
      </w:r>
    </w:p>
    <w:p w14:paraId="10106601" w14:textId="1B3F1D20" w:rsidR="00C63E4F" w:rsidRPr="007E2AD4" w:rsidRDefault="00636D01" w:rsidP="00C34D88">
      <w:pPr>
        <w:pStyle w:val="Odsekzoznamu"/>
        <w:numPr>
          <w:ilvl w:val="1"/>
          <w:numId w:val="173"/>
        </w:numPr>
        <w:spacing w:after="60"/>
        <w:ind w:left="1134"/>
      </w:pPr>
      <w:r w:rsidRPr="00C34D88">
        <w:t>Oznámenie o začatí kolaudačného konania a určenie termínu ústneho konania spojeného s miestnym zisťovaním verejnou vyhláškou (35 dní).</w:t>
      </w:r>
    </w:p>
    <w:p w14:paraId="7C4E9556" w14:textId="6025DD7F" w:rsidR="007911C3" w:rsidRPr="007E2AD4" w:rsidRDefault="00636D01" w:rsidP="00C34D88">
      <w:pPr>
        <w:pStyle w:val="Odsekzoznamu"/>
        <w:numPr>
          <w:ilvl w:val="1"/>
          <w:numId w:val="173"/>
        </w:numPr>
        <w:spacing w:after="60"/>
        <w:ind w:left="1134"/>
      </w:pPr>
      <w:r w:rsidRPr="00C34D88">
        <w:t>Ústne konanie (1 deň).</w:t>
      </w:r>
      <w:r w:rsidR="00BE06C0" w:rsidRPr="007E2AD4">
        <w:t xml:space="preserve"> </w:t>
      </w:r>
    </w:p>
    <w:p w14:paraId="568A6F0D" w14:textId="77777777" w:rsidR="007911C3" w:rsidRPr="007E2AD4" w:rsidRDefault="00636D01" w:rsidP="00C34D88">
      <w:pPr>
        <w:pStyle w:val="Odsekzoznamu"/>
        <w:numPr>
          <w:ilvl w:val="1"/>
          <w:numId w:val="173"/>
        </w:numPr>
        <w:spacing w:after="60"/>
        <w:ind w:left="1134"/>
      </w:pPr>
      <w:r w:rsidRPr="00C34D88">
        <w:t>Získanie a doručenie stanovísk dotknutých z ústneho konania (7 dní).</w:t>
      </w:r>
    </w:p>
    <w:p w14:paraId="1F9E3D56" w14:textId="77777777" w:rsidR="007911C3" w:rsidRPr="007E2AD4" w:rsidRDefault="00636D01" w:rsidP="00C34D88">
      <w:pPr>
        <w:pStyle w:val="Odsekzoznamu"/>
        <w:numPr>
          <w:ilvl w:val="1"/>
          <w:numId w:val="173"/>
        </w:numPr>
        <w:spacing w:after="60"/>
        <w:ind w:left="1134"/>
      </w:pPr>
      <w:r w:rsidRPr="00C34D88">
        <w:t xml:space="preserve">Spracovanie a vydanie rozhodnutia o </w:t>
      </w:r>
      <w:r w:rsidR="00301747" w:rsidRPr="00C34D88">
        <w:t>pred</w:t>
      </w:r>
      <w:r w:rsidRPr="00C34D88">
        <w:t>časnom užívaní, oznámenie verejnou vyhláškou (10+30 dní).</w:t>
      </w:r>
    </w:p>
    <w:p w14:paraId="6A8B75AB" w14:textId="77777777" w:rsidR="007911C3" w:rsidRPr="007E2AD4" w:rsidRDefault="00636D01" w:rsidP="00C34D88">
      <w:pPr>
        <w:pStyle w:val="Odsekzoznamu"/>
        <w:numPr>
          <w:ilvl w:val="1"/>
          <w:numId w:val="173"/>
        </w:numPr>
        <w:spacing w:after="60"/>
        <w:ind w:left="1134"/>
      </w:pPr>
      <w:r w:rsidRPr="00C34D88">
        <w:t>Nadobudnutie právoplatnosti rozhodnutia (1 d</w:t>
      </w:r>
      <w:r w:rsidR="00E67ABA" w:rsidRPr="00C34D88">
        <w:t>eň</w:t>
      </w:r>
      <w:r w:rsidRPr="00C34D88">
        <w:t>).</w:t>
      </w:r>
    </w:p>
    <w:p w14:paraId="08AAD4F6" w14:textId="77777777" w:rsidR="001E19FE" w:rsidRPr="00040C06" w:rsidRDefault="001E19FE" w:rsidP="001E19FE">
      <w:pPr>
        <w:spacing w:after="60"/>
      </w:pPr>
      <w:r w:rsidRPr="00040C06">
        <w:lastRenderedPageBreak/>
        <w:tab/>
        <w:t>P</w:t>
      </w:r>
      <w:r w:rsidR="00636D01" w:rsidRPr="00C34D88">
        <w:t>re jednotlivé prevádzkové časti musia byť vydané kolaudačné rozhodnutia aj na ostatných stavebných úradoch, ktorých sa ucelené časti týkajú.</w:t>
      </w:r>
    </w:p>
    <w:p w14:paraId="6B2DFF35" w14:textId="727A79E2" w:rsidR="006910C8" w:rsidRPr="00040C06" w:rsidRDefault="001E19FE" w:rsidP="00C34D88">
      <w:pPr>
        <w:spacing w:after="60"/>
      </w:pPr>
      <w:r w:rsidRPr="00040C06">
        <w:tab/>
      </w:r>
      <w:r w:rsidR="00636D01" w:rsidRPr="00C34D88">
        <w:t>Zhotoviteľ bude zodpovedný za akékoľvek zdržania a náklady spôsobené neplnením si jeho povinností v tomto ohľade.</w:t>
      </w:r>
    </w:p>
    <w:p w14:paraId="207BB55B" w14:textId="4D331327" w:rsidR="00F8108A" w:rsidRPr="00040C06" w:rsidRDefault="0096539E" w:rsidP="00C34D88">
      <w:pPr>
        <w:pStyle w:val="Nadpis3"/>
      </w:pPr>
      <w:bookmarkStart w:id="1541" w:name="_Toc187411855"/>
      <w:r w:rsidRPr="00C34D88">
        <w:t>Dokumentácia potrebná k prebratiu, predčasnému užívaniu alebo skúšobnej prevádzke</w:t>
      </w:r>
      <w:bookmarkEnd w:id="1541"/>
    </w:p>
    <w:p w14:paraId="2485A7E3" w14:textId="1CDCECC6" w:rsidR="004F06EE" w:rsidRDefault="00C935DE" w:rsidP="00636D01">
      <w:r w:rsidRPr="00040C06">
        <w:tab/>
      </w:r>
      <w:r w:rsidR="0096539E" w:rsidRPr="00C34D88">
        <w:t>Zhotoviteľ je zodpovedný za to, že včas pripraví a odovzdá Stavebnému dozoru na schválenie dokumentáciu potrebnú k prebratiu, kolaudácii alebo predčasnému užívaniu alebo skúšobnej prevádzke Diela alebo časti</w:t>
      </w:r>
      <w:r w:rsidR="003B6EEA">
        <w:t xml:space="preserve"> Diela</w:t>
      </w:r>
      <w:r w:rsidR="0096539E" w:rsidRPr="00C34D88">
        <w:t>. V prípade akéhokoľvek zdržania, nekompletnosti alebo chýb v predloženej dokumentácii</w:t>
      </w:r>
      <w:r w:rsidR="004E6353" w:rsidRPr="00040C06">
        <w:t>,</w:t>
      </w:r>
      <w:r w:rsidR="0096539E" w:rsidRPr="00C34D88">
        <w:t xml:space="preserve"> Zhotoviteľ bude plne zodpovedný za všetky dôsledky a škody. Dokumentácia každej dokončenej časti Diela bude odovzdaná na odsúhlasenie Stavebnému dozoru najneskôr spolu s podaním žiadosti o prebratie Diela alebo jeho časti. </w:t>
      </w:r>
    </w:p>
    <w:p w14:paraId="262AEE76" w14:textId="1E573368" w:rsidR="0029630A" w:rsidRPr="004A5929" w:rsidRDefault="00F151FA" w:rsidP="00C34D88">
      <w:r>
        <w:tab/>
      </w:r>
      <w:r w:rsidR="0029630A">
        <w:t xml:space="preserve">Zhotoviteľ </w:t>
      </w:r>
      <w:r w:rsidR="0029630A" w:rsidRPr="004A5929">
        <w:t>po dokončení stavby</w:t>
      </w:r>
      <w:r>
        <w:t xml:space="preserve"> </w:t>
      </w:r>
      <w:r w:rsidR="00BC487E">
        <w:t xml:space="preserve">a </w:t>
      </w:r>
      <w:r w:rsidRPr="00040C06">
        <w:t>zabezpečení podkladov k určeným technickým zariadeniam pre začatie technicko</w:t>
      </w:r>
      <w:r w:rsidR="005A018C">
        <w:t>-</w:t>
      </w:r>
      <w:r w:rsidRPr="00040C06">
        <w:t>bezpečnostnej skúšky stavby</w:t>
      </w:r>
      <w:r w:rsidR="00BC487E">
        <w:t>,</w:t>
      </w:r>
      <w:r w:rsidR="0029630A">
        <w:t xml:space="preserve"> </w:t>
      </w:r>
      <w:r w:rsidR="0029630A" w:rsidRPr="004A5929">
        <w:t xml:space="preserve">v rámci kolaudačného konania požiada o predčasné užívanie zvršku, aby bolo možné vykonať prejazd električka </w:t>
      </w:r>
      <w:r w:rsidR="00405599">
        <w:t>p</w:t>
      </w:r>
      <w:r w:rsidR="0029630A">
        <w:t>re</w:t>
      </w:r>
      <w:r w:rsidR="0029630A" w:rsidRPr="004A5929">
        <w:t xml:space="preserve"> technicko-bezpečnostnej skúške stavby</w:t>
      </w:r>
      <w:r w:rsidR="0029630A">
        <w:t>.</w:t>
      </w:r>
    </w:p>
    <w:p w14:paraId="447A9878" w14:textId="125BF1E7" w:rsidR="00C935DE" w:rsidRDefault="00936690">
      <w:r w:rsidRPr="00C34D88">
        <w:tab/>
      </w:r>
      <w:r w:rsidR="60427206" w:rsidRPr="00040C06">
        <w:t xml:space="preserve">Zhotoviteľ je povinný postupovať najmä podľa </w:t>
      </w:r>
      <w:r w:rsidR="008C46A4" w:rsidRPr="00040C06">
        <w:t>Z</w:t>
      </w:r>
      <w:r w:rsidR="60427206" w:rsidRPr="00040C06">
        <w:t xml:space="preserve">ákona </w:t>
      </w:r>
      <w:r w:rsidR="170B2DAB" w:rsidRPr="00040C06">
        <w:t xml:space="preserve">č. 513/2009 Z. z. </w:t>
      </w:r>
      <w:r w:rsidR="005369B3" w:rsidRPr="00040C06">
        <w:t>(</w:t>
      </w:r>
      <w:r w:rsidR="60427206" w:rsidRPr="00040C06">
        <w:t>o dráhach</w:t>
      </w:r>
      <w:r w:rsidR="005369B3" w:rsidRPr="00040C06">
        <w:t>)</w:t>
      </w:r>
      <w:r w:rsidR="60427206" w:rsidRPr="00040C06">
        <w:t xml:space="preserve"> v spojení s</w:t>
      </w:r>
      <w:r w:rsidR="24C89732" w:rsidRPr="00040C06">
        <w:t xml:space="preserve"> § 76 až </w:t>
      </w:r>
      <w:r w:rsidR="00667D80" w:rsidRPr="00040C06">
        <w:t>§</w:t>
      </w:r>
      <w:r w:rsidR="24C89732" w:rsidRPr="00040C06">
        <w:t xml:space="preserve">85 </w:t>
      </w:r>
      <w:r w:rsidR="60427206" w:rsidRPr="00040C06">
        <w:t>Stavebn</w:t>
      </w:r>
      <w:r w:rsidR="1E3438B0" w:rsidRPr="00040C06">
        <w:t>ého</w:t>
      </w:r>
      <w:r w:rsidR="60427206" w:rsidRPr="00040C06">
        <w:t xml:space="preserve"> zákon</w:t>
      </w:r>
      <w:r w:rsidR="48A637C4" w:rsidRPr="00040C06">
        <w:t>a</w:t>
      </w:r>
      <w:r w:rsidR="0EE01848" w:rsidRPr="00040C06">
        <w:t>, pričom</w:t>
      </w:r>
      <w:r w:rsidRPr="00C34D88">
        <w:t>:</w:t>
      </w:r>
    </w:p>
    <w:p w14:paraId="6FF1C3F7" w14:textId="1D69839B" w:rsidR="00C935DE" w:rsidRPr="00C34D88" w:rsidRDefault="4B78B1CA" w:rsidP="00C34D88">
      <w:pPr>
        <w:pStyle w:val="Odsekzoznamu"/>
        <w:numPr>
          <w:ilvl w:val="0"/>
          <w:numId w:val="8"/>
        </w:numPr>
      </w:pPr>
      <w:r w:rsidRPr="00040C06">
        <w:t>Súčasťou kolaudácie stavby dráhy a jej súčastí je technicko-bezpečnostná skúška stavby</w:t>
      </w:r>
      <w:r w:rsidR="6AA770AE" w:rsidRPr="00040C06">
        <w:t xml:space="preserve"> (§ 8 </w:t>
      </w:r>
      <w:r w:rsidR="1B0F9ED1" w:rsidRPr="00040C06">
        <w:t>ods. 5 Zákona o dráhach</w:t>
      </w:r>
      <w:r w:rsidR="15D1058B" w:rsidRPr="00040C06">
        <w:t xml:space="preserve"> a § 3 Vyhlášky o stavebnom a technickom poriadku dráh</w:t>
      </w:r>
      <w:r w:rsidR="6AA770AE" w:rsidRPr="00040C06">
        <w:t>)</w:t>
      </w:r>
      <w:r w:rsidR="00A3331B" w:rsidRPr="00C34D88">
        <w:t>.</w:t>
      </w:r>
    </w:p>
    <w:p w14:paraId="0F3F6E1B" w14:textId="07735F01" w:rsidR="00A3331B" w:rsidRPr="00C34D88" w:rsidRDefault="7C45C80D">
      <w:pPr>
        <w:pStyle w:val="Odsekzoznamu"/>
        <w:numPr>
          <w:ilvl w:val="0"/>
          <w:numId w:val="8"/>
        </w:numPr>
      </w:pPr>
      <w:r w:rsidRPr="00040C06">
        <w:t>Technicko-bezpečnostná skúška stavby je súbor úkonov a činností, ktorými sa v rámci kolaudačného konania overuje, či dráha, jej samostatná časť alebo niektorá súčasť dráhy vyhovuje overenej projektovej dokumentácii a podmienkam stavebného povolenia, či je funkčná, či zaručuje bezpečné a trvalé prevádzkovanie dráhy a bezpečnú a plynulú dopravu na dráhe</w:t>
      </w:r>
      <w:r w:rsidR="7145CA88" w:rsidRPr="00040C06">
        <w:t xml:space="preserve"> (§ 9 ods. 1 Zákona o dráhach)</w:t>
      </w:r>
      <w:r w:rsidR="00A3331B" w:rsidRPr="00C34D88">
        <w:t>.</w:t>
      </w:r>
    </w:p>
    <w:p w14:paraId="2F5440DD" w14:textId="4369D957" w:rsidR="00A3331B" w:rsidRPr="00C34D88" w:rsidRDefault="5526A64C">
      <w:pPr>
        <w:pStyle w:val="Odsekzoznamu"/>
        <w:numPr>
          <w:ilvl w:val="0"/>
          <w:numId w:val="8"/>
        </w:numPr>
      </w:pPr>
      <w:r w:rsidRPr="00040C06">
        <w:t xml:space="preserve">Technicko-bezpečnostná skúška stavieb sa vykonáva na stavbe dráhy, jej samostatnej časti alebo na niektorej jej súčasti v rozsahu </w:t>
      </w:r>
      <w:r w:rsidR="00CB2F9F" w:rsidRPr="00040C06">
        <w:t xml:space="preserve">z </w:t>
      </w:r>
      <w:r w:rsidRPr="00040C06">
        <w:t>Príloh</w:t>
      </w:r>
      <w:r w:rsidR="00CB2F9F" w:rsidRPr="00040C06">
        <w:t>y</w:t>
      </w:r>
      <w:r w:rsidRPr="00040C06">
        <w:t xml:space="preserve"> č. 1</w:t>
      </w:r>
      <w:r w:rsidR="00723B96" w:rsidRPr="00C34D88">
        <w:t xml:space="preserve"> </w:t>
      </w:r>
      <w:r w:rsidR="00723B96" w:rsidRPr="00040C06">
        <w:t>Vyhlášky č. 350/2010 Z. z.</w:t>
      </w:r>
      <w:r w:rsidRPr="00040C06">
        <w:t xml:space="preserve"> o stavebnom a technickom poriadku drá</w:t>
      </w:r>
      <w:r w:rsidR="00CB2F9F" w:rsidRPr="00040C06">
        <w:t>h</w:t>
      </w:r>
      <w:r w:rsidRPr="00040C06">
        <w:t>:</w:t>
      </w:r>
    </w:p>
    <w:p w14:paraId="78ACF658" w14:textId="6A2727CD" w:rsidR="00A04C34" w:rsidRPr="00C34D88" w:rsidRDefault="5526A64C" w:rsidP="00A04C34">
      <w:pPr>
        <w:pStyle w:val="Odsekzoznamu"/>
        <w:numPr>
          <w:ilvl w:val="0"/>
          <w:numId w:val="171"/>
        </w:numPr>
      </w:pPr>
      <w:r w:rsidRPr="00040C06">
        <w:t>tratiach overením geometrickej polohy koľají a výhybiek meracím vozňom, meraním absolútnej geometrickej polohy koľaje voči zaisťovacím značkám geodetickými pomôckami alebo koľajovým meracím zariadením s kontinuálnym meraním absolútnej geometrickej polohy koľaje, skúšobnou jazdou hnacím dráhovým vozidlom v oboch smeroch najvyššou traťovou rýchlosťou, skúšobnou jazdou dráhového vozidla pre meranie relevantných veličín z hľadiska vzťahov vozidla a dopravnej cesty dráhy, preukázaním predpísanej únosnosti pláne železničného spodku skúškami,</w:t>
      </w:r>
    </w:p>
    <w:p w14:paraId="510558C1" w14:textId="4E68D1F8" w:rsidR="00A04C34" w:rsidRPr="00C34D88" w:rsidRDefault="5526A64C" w:rsidP="00A04C34">
      <w:pPr>
        <w:pStyle w:val="Odsekzoznamu"/>
        <w:numPr>
          <w:ilvl w:val="0"/>
          <w:numId w:val="171"/>
        </w:numPr>
      </w:pPr>
      <w:r w:rsidRPr="00040C06">
        <w:t>zabezpečovacích zariadeniach a vedeniach prehliadkou a kontrolou vonkajších aj vnútorných častí zariadení vrátane merania technických parametrov zariadení a vykonávaním ich funkčných skúšok, overením úplnosti a správnosti vzájomných závislostí, prípadným overením činnosti zariadení skúšobnými jazdami hnacieho dráhového vozidla a vyhodnotením výsledkov týchto prehliadok, kontrol a meraní. Funkčné skúšky zabezpečovacieho zariadenia za prevádzky sa vykonávajú tak, aby neohrozili bezpečnosť prevádzkovania dráhy a dopravy na dráhe alebo bezpečnosť cestnej premávky,</w:t>
      </w:r>
    </w:p>
    <w:p w14:paraId="6D64B13A" w14:textId="4DFEA91C" w:rsidR="009F1925" w:rsidRPr="00C34D88" w:rsidRDefault="5526A64C" w:rsidP="00A04C34">
      <w:pPr>
        <w:pStyle w:val="Odsekzoznamu"/>
        <w:numPr>
          <w:ilvl w:val="0"/>
          <w:numId w:val="171"/>
        </w:numPr>
      </w:pPr>
      <w:r w:rsidRPr="00040C06">
        <w:t>oznamovacích zariadeniach a vedeniach prehliadkou a kontrolou zariadení vrátane merania technických parametrov zariadení a overením ich funkčnosti,</w:t>
      </w:r>
    </w:p>
    <w:p w14:paraId="4256F866" w14:textId="5244E927" w:rsidR="003F3B9F" w:rsidRPr="00C34D88" w:rsidRDefault="5526A64C" w:rsidP="00C34D88">
      <w:pPr>
        <w:pStyle w:val="Odsekzoznamu"/>
        <w:numPr>
          <w:ilvl w:val="0"/>
          <w:numId w:val="171"/>
        </w:numPr>
      </w:pPr>
      <w:r w:rsidRPr="00040C06">
        <w:t>pevných elektrických trakčných a silnoprúdových zariadeniach vykonaním napäťových skúšok, na elektrických trakčných nadzemných vedeniach vykonaním skúšok mechanických (statických a dynamických) a elektrických vlastností, pričom overenie mechanických vlastností sa vykonáva skúšobnou jazdou v oboch smeroch traťovou rýchlosťou, na súvisiacich elektrotechnických zariadeniach dráhy overením bezpečnosti a prevádzkyschopnosti zariadení,</w:t>
      </w:r>
    </w:p>
    <w:p w14:paraId="696E4A4E" w14:textId="2FB18250" w:rsidR="00B519BA" w:rsidRPr="00C34D88" w:rsidRDefault="25909F7D" w:rsidP="00437EB0">
      <w:pPr>
        <w:pStyle w:val="Odsekzoznamu"/>
        <w:numPr>
          <w:ilvl w:val="0"/>
          <w:numId w:val="8"/>
        </w:numPr>
      </w:pPr>
      <w:r w:rsidRPr="00040C06">
        <w:t xml:space="preserve">Pred začatím technicko-bezpečnostnej skúšky (viď § 3 ods. </w:t>
      </w:r>
      <w:r w:rsidR="7CC25BDD" w:rsidRPr="00040C06">
        <w:t xml:space="preserve">3 Vyhlášky o stavebnom a technickom poriadku dráh) </w:t>
      </w:r>
      <w:r w:rsidRPr="00040C06">
        <w:t>sa overuje, či</w:t>
      </w:r>
      <w:r w:rsidR="00B519BA" w:rsidRPr="00C34D88">
        <w:t>:</w:t>
      </w:r>
    </w:p>
    <w:p w14:paraId="442CD973" w14:textId="1CEB46C7" w:rsidR="00955953" w:rsidRPr="00C34D88" w:rsidRDefault="25909F7D" w:rsidP="00B519BA">
      <w:pPr>
        <w:pStyle w:val="Odsekzoznamu"/>
        <w:numPr>
          <w:ilvl w:val="0"/>
          <w:numId w:val="172"/>
        </w:numPr>
      </w:pPr>
      <w:r w:rsidRPr="00040C06">
        <w:t>určené technické zariadenie je spôsobilé na prevádzku podľa osobitného predpisu,</w:t>
      </w:r>
    </w:p>
    <w:p w14:paraId="49ECC5B3" w14:textId="6DD91AAC" w:rsidR="00955953" w:rsidRPr="00C34D88" w:rsidRDefault="25909F7D" w:rsidP="00B519BA">
      <w:pPr>
        <w:pStyle w:val="Odsekzoznamu"/>
        <w:numPr>
          <w:ilvl w:val="0"/>
          <w:numId w:val="172"/>
        </w:numPr>
      </w:pPr>
      <w:r w:rsidRPr="00040C06">
        <w:lastRenderedPageBreak/>
        <w:t>priechodný prierez vyhovuje požiadavkám podľa technických noriem alebo inej obdobnej technickej špecifikácie s porovnateľnými požiadavkami,</w:t>
      </w:r>
    </w:p>
    <w:p w14:paraId="7566CE44" w14:textId="241B0E36" w:rsidR="003F3B9F" w:rsidRDefault="25909F7D" w:rsidP="00B519BA">
      <w:pPr>
        <w:pStyle w:val="Odsekzoznamu"/>
        <w:numPr>
          <w:ilvl w:val="0"/>
          <w:numId w:val="172"/>
        </w:numPr>
      </w:pPr>
      <w:r w:rsidRPr="00040C06">
        <w:t>únosnosť pláne železničného spodku vyhovuje bezpečnej prevádzke.</w:t>
      </w:r>
    </w:p>
    <w:p w14:paraId="26B8446A" w14:textId="4E902DA7" w:rsidR="003F3B9F" w:rsidRPr="00C34D88" w:rsidRDefault="7688D2E2" w:rsidP="00C34D88">
      <w:pPr>
        <w:pStyle w:val="Odsekzoznamu"/>
        <w:numPr>
          <w:ilvl w:val="0"/>
          <w:numId w:val="8"/>
        </w:numPr>
      </w:pPr>
      <w:r w:rsidRPr="00040C06">
        <w:t>Pred uvedením určeného technického zariadenia do prevádzky musí bezpečnostným orgánom poverená právnická osoba overiť a schváliť jeho spôsobilosť. Podkladom na overenie a schválenie spôsobilosti určeného technického zariadenia, ktoré nie je určeným výrobkom, je posúdenie jeho technickej dokumentácie. Ak ide o určené technické zariadenie, ktoré je zároveň určeným výrobkom, podkladom na schválenie spôsobilosti na prevádzku je doklad o preukázaní zhody jeho úžitkových vlastností s technickými požiadavkami, ktoré sa naň vzťahujú</w:t>
      </w:r>
      <w:r w:rsidR="68B1EE00" w:rsidRPr="00040C06">
        <w:t xml:space="preserve"> (§ 16 ods. 3 Zákona o dráhach)</w:t>
      </w:r>
      <w:r w:rsidR="00AB2E54" w:rsidRPr="00C34D88">
        <w:t>.</w:t>
      </w:r>
    </w:p>
    <w:p w14:paraId="3A65C60D" w14:textId="246CB261" w:rsidR="00681513" w:rsidRPr="00040C06" w:rsidRDefault="00681513" w:rsidP="00681513">
      <w:pPr>
        <w:pStyle w:val="Odsekzoznamu"/>
        <w:numPr>
          <w:ilvl w:val="0"/>
          <w:numId w:val="8"/>
        </w:numPr>
      </w:pPr>
      <w:r w:rsidRPr="00040C06">
        <w:t>Overenia určených technických zariadení (mosty majú prehliadku a aj zaťažovaci</w:t>
      </w:r>
      <w:r>
        <w:t>u</w:t>
      </w:r>
      <w:r w:rsidRPr="00040C06">
        <w:t xml:space="preserve"> skúšk</w:t>
      </w:r>
      <w:r>
        <w:t>u)</w:t>
      </w:r>
      <w:r w:rsidRPr="00040C06">
        <w:t>, záväzné stanoviská dotknutých orgánov, povolenia a schválenia na prevádzku sú podkladom na kolaudáciu stavby dráhy a jej súčastí</w:t>
      </w:r>
      <w:r w:rsidR="002578EE">
        <w:t>.</w:t>
      </w:r>
    </w:p>
    <w:p w14:paraId="650BFB3C" w14:textId="4E12B96B" w:rsidR="003F3B9F" w:rsidRDefault="00FF2B46" w:rsidP="005367A6">
      <w:pPr>
        <w:pStyle w:val="Odsekzoznamu"/>
        <w:numPr>
          <w:ilvl w:val="0"/>
          <w:numId w:val="8"/>
        </w:numPr>
      </w:pPr>
      <w:r w:rsidRPr="00040C06">
        <w:t>O</w:t>
      </w:r>
      <w:r w:rsidR="35C90BAF" w:rsidRPr="00040C06">
        <w:t>vereni</w:t>
      </w:r>
      <w:r w:rsidR="0092D0A9" w:rsidRPr="00040C06">
        <w:t xml:space="preserve">a </w:t>
      </w:r>
      <w:r w:rsidR="35C90BAF" w:rsidRPr="00040C06">
        <w:t>urče</w:t>
      </w:r>
      <w:r w:rsidR="1077BC41" w:rsidRPr="00040C06">
        <w:t>ných</w:t>
      </w:r>
      <w:r w:rsidR="35C90BAF" w:rsidRPr="00040C06">
        <w:t xml:space="preserve"> technologick</w:t>
      </w:r>
      <w:r w:rsidR="265D8B4C" w:rsidRPr="00040C06">
        <w:t>ých</w:t>
      </w:r>
      <w:r w:rsidR="35C90BAF" w:rsidRPr="00040C06">
        <w:t xml:space="preserve"> zariaden</w:t>
      </w:r>
      <w:r w:rsidR="148FB720" w:rsidRPr="00040C06">
        <w:t>í</w:t>
      </w:r>
      <w:r w:rsidR="35C90BAF" w:rsidRPr="00040C06">
        <w:t>, záväzné stanoviská dotknutých orgánov, povolenia a schválenia na prevádzku sú podkladom na kolaudáciu stavby dráhy a jej súčastí</w:t>
      </w:r>
      <w:r w:rsidR="7DCBF971" w:rsidRPr="00040C06">
        <w:t xml:space="preserve"> (§ 9 ods. 5 Zákona o dráhach)</w:t>
      </w:r>
      <w:r w:rsidR="005367A6" w:rsidRPr="00C34D88">
        <w:t>.</w:t>
      </w:r>
    </w:p>
    <w:p w14:paraId="2FFEB121" w14:textId="607C7100" w:rsidR="005367A6" w:rsidRDefault="00F3218F" w:rsidP="00C34D88">
      <w:pPr>
        <w:pStyle w:val="Odsekzoznamu2"/>
        <w:numPr>
          <w:ilvl w:val="0"/>
          <w:numId w:val="8"/>
        </w:numPr>
        <w:adjustRightInd/>
        <w:spacing w:after="60"/>
      </w:pPr>
      <w:r w:rsidRPr="00040C06">
        <w:t>V prípade, že technicko-bezpečnostná skúšk</w:t>
      </w:r>
      <w:r w:rsidR="0065679A">
        <w:t>a</w:t>
      </w:r>
      <w:r w:rsidRPr="00040C06">
        <w:t xml:space="preserve"> stavby </w:t>
      </w:r>
      <w:r w:rsidR="0065679A">
        <w:t xml:space="preserve">by </w:t>
      </w:r>
      <w:r w:rsidRPr="00040C06">
        <w:t>nepostačovala pre povolenie k trvalému užívaniu stavby</w:t>
      </w:r>
      <w:r w:rsidR="0091439E">
        <w:t>,</w:t>
      </w:r>
      <w:r w:rsidRPr="00040C06">
        <w:t xml:space="preserve"> vykoná </w:t>
      </w:r>
      <w:r w:rsidR="0091439E">
        <w:t xml:space="preserve">sa </w:t>
      </w:r>
      <w:r w:rsidR="004244D2" w:rsidRPr="00040C06">
        <w:t>S</w:t>
      </w:r>
      <w:r w:rsidR="3AB2EDB4" w:rsidRPr="00040C06">
        <w:t>kúšobn</w:t>
      </w:r>
      <w:r w:rsidR="00F7502D">
        <w:t>á</w:t>
      </w:r>
      <w:r w:rsidR="3AB2EDB4" w:rsidRPr="00040C06">
        <w:t xml:space="preserve"> prevádzk</w:t>
      </w:r>
      <w:r w:rsidR="00B226F9">
        <w:t>a</w:t>
      </w:r>
      <w:r w:rsidR="3AB2EDB4" w:rsidRPr="00040C06">
        <w:t xml:space="preserve"> stavby</w:t>
      </w:r>
      <w:r w:rsidR="0091439E">
        <w:t>, ktorou</w:t>
      </w:r>
      <w:r w:rsidR="3AB2EDB4" w:rsidRPr="00040C06">
        <w:t xml:space="preserve"> sa overuje funkčnosť dráhy a tie parametre dráhy a jej súčastí, ktoré nie je možné overiť technicko-bezpečnostnou skúškou stavby (§ 10 ods. 1 Zákona o dráhach).</w:t>
      </w:r>
    </w:p>
    <w:p w14:paraId="6DEB8432" w14:textId="77777777" w:rsidR="0000315F" w:rsidRDefault="005C6F40" w:rsidP="0000315F">
      <w:pPr>
        <w:pStyle w:val="Odsekzoznamu"/>
        <w:numPr>
          <w:ilvl w:val="0"/>
          <w:numId w:val="8"/>
        </w:numPr>
      </w:pPr>
      <w:r w:rsidRPr="00040C06">
        <w:t>Rozsah a podmienky skúšobnej prevádzky stavby určí špeciálny stavebný úrad v rozhodnutí o dočasnom užívaní stavby</w:t>
      </w:r>
      <w:r>
        <w:t>.</w:t>
      </w:r>
    </w:p>
    <w:p w14:paraId="7C76BC34" w14:textId="1DF7D7C8" w:rsidR="00702841" w:rsidRPr="00040C06" w:rsidRDefault="00702841" w:rsidP="00C34D88">
      <w:pPr>
        <w:pStyle w:val="Odsekzoznamu"/>
        <w:numPr>
          <w:ilvl w:val="0"/>
          <w:numId w:val="8"/>
        </w:numPr>
      </w:pPr>
      <w:r w:rsidRPr="00040C06">
        <w:t xml:space="preserve">Základné </w:t>
      </w:r>
      <w:r>
        <w:t>požiadavky</w:t>
      </w:r>
      <w:r w:rsidRPr="00040C06">
        <w:t xml:space="preserve"> pre možné predčasné užívanie stavby z pohľadu budúcich správcov stavby za </w:t>
      </w:r>
      <w:proofErr w:type="spellStart"/>
      <w:r w:rsidRPr="00040C06">
        <w:t>DPB,a.s</w:t>
      </w:r>
      <w:proofErr w:type="spellEnd"/>
      <w:r w:rsidRPr="00040C06">
        <w:t>.</w:t>
      </w:r>
      <w:r>
        <w:t xml:space="preserve"> (</w:t>
      </w:r>
      <w:r w:rsidRPr="00A444EF">
        <w:t>Správa koľajových</w:t>
      </w:r>
      <w:r w:rsidRPr="00AC22F9">
        <w:t xml:space="preserve"> tratí a</w:t>
      </w:r>
      <w:r>
        <w:t> </w:t>
      </w:r>
      <w:r w:rsidRPr="00AC22F9">
        <w:t>zastávok</w:t>
      </w:r>
      <w:r>
        <w:t xml:space="preserve">, </w:t>
      </w:r>
      <w:r w:rsidRPr="00C34D88">
        <w:t>PTZ</w:t>
      </w:r>
      <w:r>
        <w:t>, Meniarní, E</w:t>
      </w:r>
      <w:r w:rsidRPr="005B4486">
        <w:t>nergetiky a životného prostredia</w:t>
      </w:r>
      <w:r w:rsidR="00597072">
        <w:t xml:space="preserve">). </w:t>
      </w:r>
      <w:r>
        <w:t>K</w:t>
      </w:r>
      <w:r w:rsidRPr="00040C06">
        <w:t xml:space="preserve"> odovzdaniu ukončených dotknutých stavebných objektov s možnými spísanými nedorobkami, ktoré nemajú podstatný vplyv na užívanie a neohrozujú bezpečnosť a zdravie je potrebn</w:t>
      </w:r>
      <w:r>
        <w:t>é zabezpečiť</w:t>
      </w:r>
      <w:r w:rsidRPr="00040C06">
        <w:t>:</w:t>
      </w:r>
    </w:p>
    <w:p w14:paraId="721F0EA0" w14:textId="77777777" w:rsidR="00702841" w:rsidRPr="00040C06" w:rsidRDefault="00702841" w:rsidP="00702841">
      <w:pPr>
        <w:pStyle w:val="Odsekzoznamu"/>
        <w:numPr>
          <w:ilvl w:val="0"/>
          <w:numId w:val="186"/>
        </w:numPr>
      </w:pPr>
      <w:r w:rsidRPr="00040C06">
        <w:t>Kompletn</w:t>
      </w:r>
      <w:r>
        <w:t>ú</w:t>
      </w:r>
      <w:r w:rsidRPr="00040C06">
        <w:t xml:space="preserve"> </w:t>
      </w:r>
      <w:r>
        <w:t>DSV</w:t>
      </w:r>
      <w:r w:rsidRPr="00040C06">
        <w:t xml:space="preserve"> jednotlivých stavebných objektov potvrden</w:t>
      </w:r>
      <w:r>
        <w:t>ú</w:t>
      </w:r>
      <w:r w:rsidRPr="00040C06">
        <w:t xml:space="preserve"> </w:t>
      </w:r>
      <w:r>
        <w:t>Zhotoviteľom;</w:t>
      </w:r>
    </w:p>
    <w:p w14:paraId="2C80F428" w14:textId="77777777" w:rsidR="00702841" w:rsidRPr="00040C06" w:rsidRDefault="00702841" w:rsidP="00702841">
      <w:pPr>
        <w:pStyle w:val="Odsekzoznamu"/>
        <w:numPr>
          <w:ilvl w:val="0"/>
          <w:numId w:val="186"/>
        </w:numPr>
      </w:pPr>
      <w:r w:rsidRPr="00040C06">
        <w:t>Geodetické zameranie</w:t>
      </w:r>
      <w:r>
        <w:t>;</w:t>
      </w:r>
    </w:p>
    <w:p w14:paraId="6A2368E3" w14:textId="77777777" w:rsidR="00702841" w:rsidRPr="00040C06" w:rsidRDefault="00702841" w:rsidP="00702841">
      <w:pPr>
        <w:pStyle w:val="Odsekzoznamu"/>
        <w:numPr>
          <w:ilvl w:val="0"/>
          <w:numId w:val="186"/>
        </w:numPr>
      </w:pPr>
      <w:r w:rsidRPr="00040C06">
        <w:t>Meranie výslednej geometrickej polohy koľají s grafickým výstupom</w:t>
      </w:r>
      <w:r>
        <w:t>;</w:t>
      </w:r>
    </w:p>
    <w:p w14:paraId="6B7BBBCE" w14:textId="05D79063" w:rsidR="00702841" w:rsidRDefault="00702841" w:rsidP="00702841">
      <w:pPr>
        <w:pStyle w:val="Odsekzoznamu"/>
        <w:numPr>
          <w:ilvl w:val="0"/>
          <w:numId w:val="186"/>
        </w:numPr>
      </w:pPr>
      <w:r w:rsidRPr="00040C06">
        <w:t>Vydokladova</w:t>
      </w:r>
      <w:r>
        <w:t>nie</w:t>
      </w:r>
      <w:r w:rsidRPr="00040C06">
        <w:t xml:space="preserve"> všetk</w:t>
      </w:r>
      <w:r>
        <w:t>ých</w:t>
      </w:r>
      <w:r w:rsidRPr="00040C06">
        <w:t xml:space="preserve"> použit</w:t>
      </w:r>
      <w:r>
        <w:t>ých</w:t>
      </w:r>
      <w:r w:rsidRPr="00040C06">
        <w:t xml:space="preserve"> materiál</w:t>
      </w:r>
      <w:r>
        <w:t>ov k</w:t>
      </w:r>
      <w:r w:rsidRPr="00040C06">
        <w:t xml:space="preserve"> dôležitým strojom, rozvádzačom a prístrojom (</w:t>
      </w:r>
      <w:r>
        <w:t xml:space="preserve">rozvádzačov </w:t>
      </w:r>
      <w:r w:rsidRPr="00040C06">
        <w:t>R22, R+660, R-660, RVS, RITR, SS, DO, transformátory, usmerňovače, nadprúdové ochrany, zemná ochrana a</w:t>
      </w:r>
      <w:r>
        <w:t> </w:t>
      </w:r>
      <w:r w:rsidRPr="00040C06">
        <w:t>pod</w:t>
      </w:r>
      <w:r>
        <w:t xml:space="preserve">.) , </w:t>
      </w:r>
      <w:r w:rsidRPr="00040C06">
        <w:t>vyhlásenia o zhode, doklady o kusových skúškach</w:t>
      </w:r>
      <w:r>
        <w:t>;</w:t>
      </w:r>
      <w:r w:rsidRPr="00635A48">
        <w:t xml:space="preserve"> </w:t>
      </w:r>
      <w:r w:rsidRPr="00040C06">
        <w:tab/>
      </w:r>
    </w:p>
    <w:p w14:paraId="04E0CAE5" w14:textId="77777777" w:rsidR="00702841" w:rsidRDefault="00702841" w:rsidP="00702841">
      <w:pPr>
        <w:pStyle w:val="Odsekzoznamu"/>
        <w:numPr>
          <w:ilvl w:val="0"/>
          <w:numId w:val="186"/>
        </w:numPr>
      </w:pPr>
      <w:r w:rsidRPr="00040C06">
        <w:t>Pre každý stavebný objekt alebo prevádzkový súbor</w:t>
      </w:r>
      <w:r>
        <w:t>,</w:t>
      </w:r>
      <w:r w:rsidRPr="00040C06">
        <w:t xml:space="preserve"> zvlášť vyhotovené východiskové revízie v zmysle Vyhl</w:t>
      </w:r>
      <w:r>
        <w:t xml:space="preserve">ášky </w:t>
      </w:r>
      <w:r w:rsidRPr="00040C06">
        <w:t xml:space="preserve">č. 205/2010 </w:t>
      </w:r>
      <w:proofErr w:type="spellStart"/>
      <w:r w:rsidRPr="00040C06">
        <w:t>Z.z</w:t>
      </w:r>
      <w:proofErr w:type="spellEnd"/>
      <w:r w:rsidRPr="00040C06">
        <w:t>.</w:t>
      </w:r>
      <w:r>
        <w:t>;</w:t>
      </w:r>
    </w:p>
    <w:p w14:paraId="3ED46CD0" w14:textId="77777777" w:rsidR="00702841" w:rsidRPr="00040C06" w:rsidRDefault="00702841" w:rsidP="00702841">
      <w:pPr>
        <w:pStyle w:val="Odsekzoznamu"/>
        <w:numPr>
          <w:ilvl w:val="0"/>
          <w:numId w:val="186"/>
        </w:numPr>
      </w:pPr>
      <w:r w:rsidRPr="00040C06">
        <w:t>Pre samotné trakčné káblové rozvody je potrebné priložiť aj meracie protokoly izolačných stavov všetkých káblových vedení a protokolov o kusových skúškach trakčných traťových rozvádzačov</w:t>
      </w:r>
      <w:r>
        <w:t>;</w:t>
      </w:r>
    </w:p>
    <w:p w14:paraId="765F352F" w14:textId="77777777" w:rsidR="00702841" w:rsidRPr="00040C06" w:rsidRDefault="00702841" w:rsidP="00702841">
      <w:pPr>
        <w:pStyle w:val="Odsekzoznamu"/>
        <w:numPr>
          <w:ilvl w:val="0"/>
          <w:numId w:val="186"/>
        </w:numPr>
      </w:pPr>
      <w:r w:rsidRPr="00040C06">
        <w:t>Vykonanie skratových skúšok pre jednotlivé úseky novej električkovej trate vrátane protokolov pre každý úsek zvlášť</w:t>
      </w:r>
      <w:r>
        <w:t>;</w:t>
      </w:r>
    </w:p>
    <w:p w14:paraId="3D88532C" w14:textId="77777777" w:rsidR="00702841" w:rsidRPr="00040C06" w:rsidRDefault="00702841" w:rsidP="00702841">
      <w:pPr>
        <w:pStyle w:val="Odsekzoznamu"/>
        <w:numPr>
          <w:ilvl w:val="0"/>
          <w:numId w:val="186"/>
        </w:numPr>
      </w:pPr>
      <w:r w:rsidRPr="00040C06">
        <w:t xml:space="preserve">Vykonanie skúšok zjazdnosti a </w:t>
      </w:r>
      <w:proofErr w:type="spellStart"/>
      <w:r w:rsidRPr="00040C06">
        <w:t>pantografových</w:t>
      </w:r>
      <w:proofErr w:type="spellEnd"/>
      <w:r w:rsidRPr="00040C06">
        <w:t xml:space="preserve"> skúšok vrátane vyhotovenia protokolu</w:t>
      </w:r>
      <w:r>
        <w:t>;</w:t>
      </w:r>
    </w:p>
    <w:p w14:paraId="31EB85A5" w14:textId="77777777" w:rsidR="00702841" w:rsidRPr="00040C06" w:rsidRDefault="00702841" w:rsidP="00702841">
      <w:pPr>
        <w:pStyle w:val="Odsekzoznamu"/>
        <w:numPr>
          <w:ilvl w:val="0"/>
          <w:numId w:val="186"/>
        </w:numPr>
      </w:pPr>
      <w:r w:rsidRPr="00040C06">
        <w:t>Vykonanie a vyhotovenie protokolu o technicko-bezpečnostnej skúške</w:t>
      </w:r>
      <w:r>
        <w:t>;</w:t>
      </w:r>
    </w:p>
    <w:p w14:paraId="3372C96F" w14:textId="77777777" w:rsidR="00702841" w:rsidRPr="00040C06" w:rsidRDefault="00702841" w:rsidP="00702841">
      <w:pPr>
        <w:pStyle w:val="Odsekzoznamu"/>
        <w:numPr>
          <w:ilvl w:val="0"/>
          <w:numId w:val="186"/>
        </w:numPr>
      </w:pPr>
      <w:r w:rsidRPr="00040C06">
        <w:t>Vykonanie úradnej skúšky v zmysle legislatívnych požiadaviek</w:t>
      </w:r>
      <w:r>
        <w:t xml:space="preserve">, </w:t>
      </w:r>
      <w:r w:rsidRPr="00040C06">
        <w:t>Vyhl</w:t>
      </w:r>
      <w:r>
        <w:t>ášky</w:t>
      </w:r>
      <w:r w:rsidRPr="00040C06">
        <w:t xml:space="preserve"> č. 205/2010 </w:t>
      </w:r>
      <w:proofErr w:type="spellStart"/>
      <w:r w:rsidRPr="00040C06">
        <w:t>Z.z</w:t>
      </w:r>
      <w:proofErr w:type="spellEnd"/>
      <w:r w:rsidRPr="00040C06">
        <w:t>. a vyhotovenie protokolu o</w:t>
      </w:r>
      <w:r>
        <w:t> </w:t>
      </w:r>
      <w:r w:rsidRPr="00040C06">
        <w:t>ÚS</w:t>
      </w:r>
      <w:r>
        <w:t>;</w:t>
      </w:r>
    </w:p>
    <w:p w14:paraId="55A66D88" w14:textId="77777777" w:rsidR="00702841" w:rsidRPr="00040C06" w:rsidRDefault="00702841" w:rsidP="00702841">
      <w:pPr>
        <w:pStyle w:val="Odsekzoznamu"/>
        <w:numPr>
          <w:ilvl w:val="0"/>
          <w:numId w:val="186"/>
        </w:numPr>
      </w:pPr>
      <w:r w:rsidRPr="00040C06">
        <w:t>Geodetické zameranie všetkých úložných zariadení, ktoré sú súčasťou električkovej trate</w:t>
      </w:r>
      <w:r>
        <w:t>;</w:t>
      </w:r>
    </w:p>
    <w:p w14:paraId="6CC4DBD0" w14:textId="77777777" w:rsidR="00702841" w:rsidRPr="00040C06" w:rsidRDefault="00702841" w:rsidP="00702841">
      <w:pPr>
        <w:pStyle w:val="Odsekzoznamu"/>
        <w:numPr>
          <w:ilvl w:val="0"/>
          <w:numId w:val="186"/>
        </w:numPr>
      </w:pPr>
      <w:r>
        <w:t>K</w:t>
      </w:r>
      <w:r w:rsidRPr="00040C06">
        <w:t>ompletné manuály pre výkon údržby jednotliv</w:t>
      </w:r>
      <w:r>
        <w:t>ých</w:t>
      </w:r>
      <w:r w:rsidRPr="00040C06">
        <w:t xml:space="preserve"> stavebn</w:t>
      </w:r>
      <w:r>
        <w:t>ých</w:t>
      </w:r>
      <w:r w:rsidRPr="00040C06">
        <w:t xml:space="preserve"> objekt</w:t>
      </w:r>
      <w:r>
        <w:t>ov</w:t>
      </w:r>
      <w:r w:rsidRPr="00040C06">
        <w:t>, ktoré budú pre prevádzku električkovej trate</w:t>
      </w:r>
      <w:r>
        <w:t>.;</w:t>
      </w:r>
    </w:p>
    <w:p w14:paraId="5731997F" w14:textId="77777777" w:rsidR="00702841" w:rsidRPr="00040C06" w:rsidRDefault="00702841" w:rsidP="00702841">
      <w:pPr>
        <w:pStyle w:val="Odsekzoznamu"/>
        <w:numPr>
          <w:ilvl w:val="0"/>
          <w:numId w:val="186"/>
        </w:numPr>
      </w:pPr>
      <w:r>
        <w:t>P</w:t>
      </w:r>
      <w:r w:rsidRPr="00040C06">
        <w:t xml:space="preserve">rotokoly o napäťových skúškach </w:t>
      </w:r>
      <w:r>
        <w:t>VN</w:t>
      </w:r>
      <w:r w:rsidRPr="00040C06">
        <w:t xml:space="preserve"> káblov</w:t>
      </w:r>
      <w:r>
        <w:t>;</w:t>
      </w:r>
    </w:p>
    <w:p w14:paraId="24DA7C5F"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VN;</w:t>
      </w:r>
    </w:p>
    <w:p w14:paraId="6CE21D2E"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NN;</w:t>
      </w:r>
    </w:p>
    <w:p w14:paraId="3986514B" w14:textId="77777777" w:rsidR="00702841" w:rsidRPr="00040C06" w:rsidRDefault="00702841" w:rsidP="00702841">
      <w:pPr>
        <w:pStyle w:val="Odsekzoznamu"/>
        <w:numPr>
          <w:ilvl w:val="0"/>
          <w:numId w:val="186"/>
        </w:numPr>
      </w:pPr>
      <w:r>
        <w:lastRenderedPageBreak/>
        <w:t>P</w:t>
      </w:r>
      <w:r w:rsidRPr="00040C06">
        <w:t>rotokoly o skúškach a nastaveniach zemnej napäťovej a prúdovej ochrany</w:t>
      </w:r>
      <w:r>
        <w:t>;</w:t>
      </w:r>
    </w:p>
    <w:p w14:paraId="70E96D28" w14:textId="77777777" w:rsidR="00702841" w:rsidRPr="00040C06" w:rsidRDefault="00702841" w:rsidP="00702841">
      <w:pPr>
        <w:pStyle w:val="Odsekzoznamu"/>
        <w:numPr>
          <w:ilvl w:val="0"/>
          <w:numId w:val="186"/>
        </w:numPr>
      </w:pPr>
      <w:r>
        <w:t>P</w:t>
      </w:r>
      <w:r w:rsidRPr="00040C06">
        <w:t>rotokol o meraní hlavného a pomocného uzemnenia</w:t>
      </w:r>
      <w:r>
        <w:t>;</w:t>
      </w:r>
    </w:p>
    <w:p w14:paraId="460D793D" w14:textId="77777777" w:rsidR="00702841" w:rsidRPr="00040C06" w:rsidRDefault="00702841" w:rsidP="00702841">
      <w:pPr>
        <w:pStyle w:val="Odsekzoznamu"/>
        <w:numPr>
          <w:ilvl w:val="0"/>
          <w:numId w:val="186"/>
        </w:numPr>
      </w:pPr>
      <w:r>
        <w:t>Vý</w:t>
      </w:r>
      <w:r w:rsidRPr="00040C06">
        <w:t>chodiskov</w:t>
      </w:r>
      <w:r>
        <w:t>é</w:t>
      </w:r>
      <w:r w:rsidRPr="00040C06">
        <w:t xml:space="preserve"> revízn</w:t>
      </w:r>
      <w:r>
        <w:t>e</w:t>
      </w:r>
      <w:r w:rsidRPr="00040C06">
        <w:t xml:space="preserve"> správa pre technológiu a</w:t>
      </w:r>
      <w:r>
        <w:t> </w:t>
      </w:r>
      <w:r w:rsidRPr="00040C06">
        <w:t>bleskozvod</w:t>
      </w:r>
      <w:r>
        <w:t>;</w:t>
      </w:r>
    </w:p>
    <w:p w14:paraId="0DF0ED9C" w14:textId="77777777" w:rsidR="00702841" w:rsidRPr="00040C06" w:rsidRDefault="00702841" w:rsidP="00702841">
      <w:pPr>
        <w:pStyle w:val="Odsekzoznamu"/>
        <w:numPr>
          <w:ilvl w:val="0"/>
          <w:numId w:val="186"/>
        </w:numPr>
      </w:pPr>
      <w:r>
        <w:t>V</w:t>
      </w:r>
      <w:r w:rsidRPr="00040C06">
        <w:t>ybavenie meniarne na prevádzku všetkými nutnými pracovnými a ochrannými pomôckami,</w:t>
      </w:r>
      <w:r w:rsidRPr="00285ED0">
        <w:t xml:space="preserve"> </w:t>
      </w:r>
      <w:r w:rsidRPr="00040C06">
        <w:t>predpísanými hasiacimi prostriedkami</w:t>
      </w:r>
      <w:r>
        <w:t>;</w:t>
      </w:r>
      <w:r w:rsidRPr="00040C06">
        <w:t xml:space="preserve"> dokumentáciou</w:t>
      </w:r>
      <w:r>
        <w:t xml:space="preserve">, </w:t>
      </w:r>
      <w:r w:rsidRPr="00040C06">
        <w:t>jednopólovou schémou meniarne a schémou napájania tratí z</w:t>
      </w:r>
      <w:r>
        <w:t> </w:t>
      </w:r>
      <w:r w:rsidRPr="00040C06">
        <w:t>meniarne</w:t>
      </w:r>
      <w:r>
        <w:t>;</w:t>
      </w:r>
    </w:p>
    <w:p w14:paraId="6ED821FB" w14:textId="77777777" w:rsidR="00702841" w:rsidRPr="00040C06" w:rsidRDefault="00702841" w:rsidP="00702841">
      <w:pPr>
        <w:pStyle w:val="Odsekzoznamu"/>
        <w:numPr>
          <w:ilvl w:val="0"/>
          <w:numId w:val="186"/>
        </w:numPr>
      </w:pPr>
      <w:r>
        <w:t xml:space="preserve">Spojenie </w:t>
      </w:r>
      <w:r w:rsidRPr="00040C06">
        <w:t>meniarn</w:t>
      </w:r>
      <w:r>
        <w:t>í</w:t>
      </w:r>
      <w:r w:rsidRPr="00040C06">
        <w:t xml:space="preserve"> dvomi nezávislými spôsobmi – telefón </w:t>
      </w:r>
      <w:r>
        <w:t>a</w:t>
      </w:r>
      <w:r w:rsidRPr="00040C06">
        <w:t xml:space="preserve"> vysielačka</w:t>
      </w:r>
      <w:r>
        <w:t>;</w:t>
      </w:r>
    </w:p>
    <w:p w14:paraId="749C8FBE" w14:textId="77777777" w:rsidR="00702841" w:rsidRDefault="00702841" w:rsidP="00702841">
      <w:pPr>
        <w:pStyle w:val="Odsekzoznamu"/>
        <w:numPr>
          <w:ilvl w:val="0"/>
          <w:numId w:val="186"/>
        </w:numPr>
      </w:pPr>
      <w:r>
        <w:t>P</w:t>
      </w:r>
      <w:r w:rsidRPr="00040C06">
        <w:t>revádzkové bezpečnostné predpisy a návody pre obsluhu a údržbu zariadení v</w:t>
      </w:r>
      <w:r>
        <w:t> </w:t>
      </w:r>
      <w:r w:rsidRPr="00040C06">
        <w:t>meniarni</w:t>
      </w:r>
      <w:r>
        <w:t>;</w:t>
      </w:r>
    </w:p>
    <w:p w14:paraId="35436C14" w14:textId="77777777" w:rsidR="00702841" w:rsidRDefault="00702841" w:rsidP="00702841">
      <w:pPr>
        <w:pStyle w:val="Odsekzoznamu"/>
        <w:numPr>
          <w:ilvl w:val="0"/>
          <w:numId w:val="186"/>
        </w:numPr>
      </w:pPr>
      <w:r>
        <w:t>U</w:t>
      </w:r>
      <w:r w:rsidRPr="00040C06">
        <w:t>zatvoren</w:t>
      </w:r>
      <w:r>
        <w:t>ie</w:t>
      </w:r>
      <w:r w:rsidRPr="00040C06">
        <w:t xml:space="preserve"> platn</w:t>
      </w:r>
      <w:r>
        <w:t>ej</w:t>
      </w:r>
      <w:r w:rsidRPr="00040C06">
        <w:t xml:space="preserve"> zmluvy o pripojení medzi distribučnou spoločnosťou (</w:t>
      </w:r>
      <w:proofErr w:type="spellStart"/>
      <w:r w:rsidRPr="00040C06">
        <w:t>ZSDis</w:t>
      </w:r>
      <w:proofErr w:type="spellEnd"/>
      <w:r w:rsidRPr="00040C06">
        <w:t>) a</w:t>
      </w:r>
      <w:r>
        <w:t> S</w:t>
      </w:r>
      <w:r w:rsidRPr="00040C06">
        <w:t>tavebníkom</w:t>
      </w:r>
      <w:r>
        <w:t>.</w:t>
      </w:r>
    </w:p>
    <w:p w14:paraId="7695FF13" w14:textId="77777777" w:rsidR="00702841" w:rsidRDefault="00702841" w:rsidP="00702841">
      <w:r>
        <w:tab/>
      </w:r>
      <w:r w:rsidRPr="00040C06">
        <w:t>Na základe týchto predložených dokladov s kladnými výsledkami a kladného výsledku funkčných skúšok</w:t>
      </w:r>
      <w:r>
        <w:t>,</w:t>
      </w:r>
      <w:r w:rsidRPr="00040C06">
        <w:t xml:space="preserve"> bude možné za Objednávateľa</w:t>
      </w:r>
      <w:r>
        <w:t>,</w:t>
      </w:r>
      <w:r w:rsidRPr="00040C06">
        <w:t xml:space="preserve"> následne podpísať preberacie protokoly, ako podklad k žiadosti o predčasné užívanie, pričom prípadné drobné vady a nedorobky nesmú mať podstatný vplyv na užívanie a neohrozujú bezpečnosť a zdravie.</w:t>
      </w:r>
    </w:p>
    <w:p w14:paraId="72F3CA14" w14:textId="1E8452BA" w:rsidR="00041710" w:rsidRPr="00C34D88" w:rsidRDefault="004966BD" w:rsidP="00C34D88">
      <w:r>
        <w:tab/>
      </w:r>
      <w:r w:rsidR="005624A9" w:rsidRPr="00040C06">
        <w:t>S ohľadom na uvedené, je Zhotoviteľ povinný počas kolaudačného konania, zabezpečiť od príslušného stavebného úradu rozhodnutie o predčasnom užívaní stavby (úseku/etapa časti Diela), okrem iného za účelom vykonania technicko-bezpečnostnej skúšky stavby (úseku/etapy 1 a úseku/etapy 3), ako aj zabezpečiť podklady (najmä, ale nie len dokumentáciu skutočného realizovania stavby, geodetickú dokumentáciu, dokumentáciu kvality Diela) pre kolaudačné konanie. V prípade ak príslušný úrad skonštatuje, že technicko-bezpečnostná skúška Stavby nie je postačujúca v danom prípade, Zhotoviteľ je povinný zabezpečiť rozhodnutie o dočasnom užívaní Stavby a skúšobnú prevádzku, podľa požiadaviek príslušného stavebného úradu.</w:t>
      </w:r>
    </w:p>
    <w:p w14:paraId="30417860" w14:textId="4DBB47B4" w:rsidR="00842B6F" w:rsidRDefault="005C5A39" w:rsidP="00842B6F">
      <w:r w:rsidRPr="00C34D88">
        <w:tab/>
      </w:r>
      <w:r w:rsidR="00842B6F" w:rsidRPr="00040C06">
        <w:t xml:space="preserve">Zhotoviteľ berie na vedomie, že počas predčasného užívania úseku/etapy sa vykoná nielen jej technicko-bezpečnostná skúška, ale na úseku/etape bude aj prevádzkovaná doprava, pričom pri prevádzke dopravy bude daný úsek/etapa v odbornej obsluhe Objednávateľa, resp. zamestnancov Dopravného podniku Bratislava, </w:t>
      </w:r>
      <w:proofErr w:type="spellStart"/>
      <w:r w:rsidR="00842B6F" w:rsidRPr="00040C06">
        <w:t>a.s</w:t>
      </w:r>
      <w:proofErr w:type="spellEnd"/>
      <w:r w:rsidR="00842B6F" w:rsidRPr="00040C06">
        <w:t>.</w:t>
      </w:r>
    </w:p>
    <w:p w14:paraId="0C630310" w14:textId="0B594CA6" w:rsidR="005C5A39" w:rsidRPr="00C34D88" w:rsidRDefault="00842B6F" w:rsidP="005C5A39">
      <w:r>
        <w:tab/>
      </w:r>
      <w:r w:rsidR="166563E0" w:rsidRPr="00040C06">
        <w:t xml:space="preserve">Pre zamedzenie pochybností, povinnosti Zhotoviteľa ohľadom kolaudácie sú uvedené aj v časti o </w:t>
      </w:r>
      <w:r w:rsidR="00F04946" w:rsidRPr="00040C06">
        <w:t>I</w:t>
      </w:r>
      <w:r w:rsidR="510D2DE0" w:rsidRPr="00040C06">
        <w:t xml:space="preserve">nžinierskej činnosti </w:t>
      </w:r>
      <w:r w:rsidR="00CB7896" w:rsidRPr="00040C06">
        <w:fldChar w:fldCharType="begin"/>
      </w:r>
      <w:r w:rsidR="00CB7896" w:rsidRPr="00040C06">
        <w:instrText xml:space="preserve"> REF _Ref182219960 \r \h </w:instrText>
      </w:r>
      <w:r w:rsidR="00F70CF9">
        <w:instrText xml:space="preserve"> \* MERGEFORMAT </w:instrText>
      </w:r>
      <w:r w:rsidR="00CB7896" w:rsidRPr="00040C06">
        <w:fldChar w:fldCharType="separate"/>
      </w:r>
      <w:r w:rsidR="0094408A">
        <w:t>2.9</w:t>
      </w:r>
      <w:r w:rsidR="00CB7896" w:rsidRPr="00040C06">
        <w:fldChar w:fldCharType="end"/>
      </w:r>
      <w:r w:rsidR="00CB7896" w:rsidRPr="00040C06" w:rsidDel="003B142C">
        <w:t xml:space="preserve"> </w:t>
      </w:r>
      <w:r w:rsidR="166563E0" w:rsidRPr="00040C06">
        <w:t>a</w:t>
      </w:r>
      <w:r w:rsidR="00F04946" w:rsidRPr="00040C06">
        <w:t xml:space="preserve"> </w:t>
      </w:r>
      <w:r w:rsidR="166563E0" w:rsidRPr="00040C06">
        <w:t xml:space="preserve">Dokumentácii </w:t>
      </w:r>
      <w:r w:rsidR="00F45B12" w:rsidRPr="00C34D88">
        <w:t>Z</w:t>
      </w:r>
      <w:r w:rsidR="166563E0" w:rsidRPr="00040C06">
        <w:t>hotoviteľa</w:t>
      </w:r>
      <w:r w:rsidR="00CB7896" w:rsidRPr="00040C06">
        <w:t xml:space="preserve"> </w:t>
      </w:r>
      <w:r w:rsidR="00CB7896" w:rsidRPr="00040C06">
        <w:fldChar w:fldCharType="begin"/>
      </w:r>
      <w:r w:rsidR="00CB7896" w:rsidRPr="00040C06">
        <w:instrText xml:space="preserve"> REF _Ref182220039 \r \h </w:instrText>
      </w:r>
      <w:r w:rsidR="00F70CF9">
        <w:instrText xml:space="preserve"> \* MERGEFORMAT </w:instrText>
      </w:r>
      <w:r w:rsidR="00CB7896" w:rsidRPr="00040C06">
        <w:fldChar w:fldCharType="separate"/>
      </w:r>
      <w:r w:rsidR="0094408A">
        <w:t>2.3</w:t>
      </w:r>
      <w:r w:rsidR="00CB7896" w:rsidRPr="00040C06">
        <w:fldChar w:fldCharType="end"/>
      </w:r>
      <w:r w:rsidR="166563E0" w:rsidRPr="00040C06">
        <w:t>.</w:t>
      </w:r>
    </w:p>
    <w:p w14:paraId="27952045" w14:textId="7C23204B" w:rsidR="003F3B9F" w:rsidRPr="00C34D88" w:rsidRDefault="00AF49BC" w:rsidP="00C34D88">
      <w:pPr>
        <w:pStyle w:val="Odsekzoznamu2"/>
        <w:adjustRightInd/>
        <w:spacing w:after="60"/>
        <w:ind w:left="340" w:firstLine="0"/>
      </w:pPr>
      <w:r w:rsidRPr="00040C06">
        <w:rPr>
          <w:b/>
          <w:bCs/>
        </w:rPr>
        <w:tab/>
      </w:r>
      <w:r w:rsidR="00753CA0" w:rsidRPr="00C34D88">
        <w:t>Kompletná DSV Diela</w:t>
      </w:r>
      <w:r w:rsidR="00A66BA2" w:rsidRPr="00C34D88">
        <w:t xml:space="preserve"> </w:t>
      </w:r>
      <w:r w:rsidR="00753CA0" w:rsidRPr="00C34D88">
        <w:t xml:space="preserve">alebo časti stavby (časti Diela) bude obsahovať: </w:t>
      </w:r>
    </w:p>
    <w:p w14:paraId="7007CABC" w14:textId="4F5FB6DB" w:rsidR="003F3B9F" w:rsidRPr="00040C06" w:rsidRDefault="00753CA0" w:rsidP="00C34D88">
      <w:pPr>
        <w:pStyle w:val="Odsekzoznamu"/>
        <w:numPr>
          <w:ilvl w:val="0"/>
          <w:numId w:val="8"/>
        </w:numPr>
        <w:spacing w:after="60"/>
        <w:ind w:left="709" w:hanging="340"/>
      </w:pPr>
      <w:r w:rsidRPr="00040C06">
        <w:t xml:space="preserve">1 x vyhotovenie </w:t>
      </w:r>
      <w:r w:rsidR="00736862" w:rsidRPr="00040C06">
        <w:t>DRS</w:t>
      </w:r>
      <w:r w:rsidRPr="00040C06">
        <w:t xml:space="preserve"> čast</w:t>
      </w:r>
      <w:r w:rsidR="00BC4A2B" w:rsidRPr="00040C06">
        <w:t>í</w:t>
      </w:r>
      <w:r w:rsidRPr="00040C06">
        <w:t xml:space="preserve"> stavby, ktorých sa to týka, so zaznačenými zmenami v prípade zmien stavby, ktoré spočívajú iba v nepodstatných odchýlkach od projektovej dokumentácie overe</w:t>
      </w:r>
      <w:r w:rsidR="00892FE6" w:rsidRPr="00040C06">
        <w:t>nej v stavebnom konaní</w:t>
      </w:r>
      <w:r w:rsidR="00E973D5" w:rsidRPr="00040C06">
        <w:t>;</w:t>
      </w:r>
    </w:p>
    <w:p w14:paraId="01A5F8A2" w14:textId="25F6CA60" w:rsidR="003F3B9F" w:rsidRPr="00040C06" w:rsidRDefault="00753CA0" w:rsidP="00C34D88">
      <w:pPr>
        <w:pStyle w:val="Odsekzoznamu"/>
        <w:numPr>
          <w:ilvl w:val="0"/>
          <w:numId w:val="8"/>
        </w:numPr>
        <w:spacing w:after="60"/>
        <w:ind w:left="709" w:hanging="340"/>
      </w:pPr>
      <w:r w:rsidRPr="00040C06">
        <w:t>1 x kompletná dokumentácia na realizáciu stavby (DRS</w:t>
      </w:r>
      <w:r w:rsidR="004B3EB7" w:rsidRPr="00040C06">
        <w:t>/DVP</w:t>
      </w:r>
      <w:r w:rsidRPr="00040C06">
        <w:t>)</w:t>
      </w:r>
      <w:r w:rsidR="00510682" w:rsidRPr="00040C06">
        <w:t xml:space="preserve"> doplnená v súlade so skutočnosťou podľa zásad uvedených vyššie, </w:t>
      </w:r>
      <w:r w:rsidR="00AE15F8" w:rsidRPr="00040C06">
        <w:t xml:space="preserve">DSRS bude potvrdená autorizovanou osobou (podľa zákona 138/1992 </w:t>
      </w:r>
      <w:proofErr w:type="spellStart"/>
      <w:r w:rsidR="00AE15F8" w:rsidRPr="00040C06">
        <w:t>Z.z</w:t>
      </w:r>
      <w:proofErr w:type="spellEnd"/>
      <w:r w:rsidR="00AE15F8" w:rsidRPr="00040C06">
        <w:t>. v znení neskorších predpisov);</w:t>
      </w:r>
    </w:p>
    <w:p w14:paraId="5039F01E" w14:textId="2FC1B4C5" w:rsidR="003F3B9F" w:rsidRPr="00040C06" w:rsidRDefault="00753CA0" w:rsidP="00C34D88">
      <w:pPr>
        <w:pStyle w:val="Odsekzoznamu"/>
        <w:numPr>
          <w:ilvl w:val="0"/>
          <w:numId w:val="8"/>
        </w:numPr>
        <w:spacing w:after="60"/>
        <w:ind w:left="709" w:hanging="340"/>
      </w:pPr>
      <w:r w:rsidRPr="00040C06">
        <w:t>6 x dokumentácia skutočného realizovania stavby (DSRS) v tlačenej forme a v digitálnej forme podľa požiadaviek uvedených v TKP 0;</w:t>
      </w:r>
      <w:r w:rsidR="004B3EB7" w:rsidRPr="00040C06">
        <w:t xml:space="preserve"> potvrdená </w:t>
      </w:r>
      <w:r w:rsidR="00EC3857" w:rsidRPr="00040C06">
        <w:t xml:space="preserve">Zhotoviteľom </w:t>
      </w:r>
      <w:r w:rsidR="004B3EB7" w:rsidRPr="00040C06">
        <w:t>a</w:t>
      </w:r>
      <w:r w:rsidR="00F04924" w:rsidRPr="00040C06">
        <w:t xml:space="preserve"> Stavebným </w:t>
      </w:r>
      <w:r w:rsidR="004B3EB7" w:rsidRPr="00040C06">
        <w:t>dozorom</w:t>
      </w:r>
      <w:r w:rsidR="00F12835" w:rsidRPr="00040C06">
        <w:t>;</w:t>
      </w:r>
    </w:p>
    <w:p w14:paraId="5A7806B2" w14:textId="3540B638" w:rsidR="003F3B9F" w:rsidRPr="00040C06" w:rsidRDefault="00753CA0" w:rsidP="00C34D88">
      <w:pPr>
        <w:pStyle w:val="Odsekzoznamu"/>
        <w:numPr>
          <w:ilvl w:val="0"/>
          <w:numId w:val="8"/>
        </w:numPr>
        <w:spacing w:after="60"/>
        <w:ind w:left="709" w:hanging="340"/>
      </w:pPr>
      <w:r w:rsidRPr="00040C06">
        <w:t xml:space="preserve">6 x aktualizovaný podrobný </w:t>
      </w:r>
      <w:r w:rsidR="00F04924" w:rsidRPr="00040C06">
        <w:t xml:space="preserve">ocenený výkaz výmer </w:t>
      </w:r>
      <w:r w:rsidRPr="00040C06">
        <w:t>Diela</w:t>
      </w:r>
      <w:r w:rsidR="003B6DD0" w:rsidRPr="00040C06">
        <w:t xml:space="preserve"> ( v</w:t>
      </w:r>
      <w:r w:rsidR="003D3B39" w:rsidRPr="00040C06">
        <w:t xml:space="preserve"> tlačenej forme a v digitálnej forme)</w:t>
      </w:r>
      <w:r w:rsidR="00F12835" w:rsidRPr="00040C06">
        <w:t>;</w:t>
      </w:r>
    </w:p>
    <w:p w14:paraId="0A334F31" w14:textId="15B0BF45" w:rsidR="00876B71" w:rsidRPr="00040C06" w:rsidRDefault="00753CA0" w:rsidP="00C34D88">
      <w:pPr>
        <w:pStyle w:val="Odsekzoznamu"/>
        <w:numPr>
          <w:ilvl w:val="0"/>
          <w:numId w:val="8"/>
        </w:numPr>
        <w:spacing w:after="60"/>
        <w:ind w:left="709" w:hanging="340"/>
      </w:pPr>
      <w:r w:rsidRPr="00040C06">
        <w:t xml:space="preserve">6 x dokumentácia kvality Diela odsúhlasená </w:t>
      </w:r>
      <w:r w:rsidR="00572991" w:rsidRPr="00040C06">
        <w:t xml:space="preserve">Stavebným dozorom a/alebo </w:t>
      </w:r>
      <w:r w:rsidRPr="00040C06">
        <w:t>Objednávateľ</w:t>
      </w:r>
      <w:r w:rsidR="00572991" w:rsidRPr="00040C06">
        <w:t>om</w:t>
      </w:r>
      <w:r w:rsidRPr="00040C06">
        <w:t xml:space="preserve"> v súlade s</w:t>
      </w:r>
      <w:r w:rsidR="00892FE6" w:rsidRPr="00040C06">
        <w:t xml:space="preserve"> čl. </w:t>
      </w:r>
      <w:r w:rsidR="00636D01" w:rsidRPr="00040C06">
        <w:fldChar w:fldCharType="begin"/>
      </w:r>
      <w:r w:rsidR="00636D01" w:rsidRPr="00040C06">
        <w:instrText xml:space="preserve"> REF _Ref170743025 \r \h </w:instrText>
      </w:r>
      <w:r w:rsidR="00CB4E3E" w:rsidRPr="00C34D88">
        <w:instrText xml:space="preserve"> \* MERGEFORMAT </w:instrText>
      </w:r>
      <w:r w:rsidR="00636D01" w:rsidRPr="00040C06">
        <w:fldChar w:fldCharType="separate"/>
      </w:r>
      <w:r w:rsidR="0094408A">
        <w:t>2.4</w:t>
      </w:r>
      <w:r w:rsidR="00636D01" w:rsidRPr="00040C06">
        <w:fldChar w:fldCharType="end"/>
      </w:r>
      <w:r w:rsidR="00F169A8" w:rsidRPr="00040C06">
        <w:t xml:space="preserve"> ( v tlačenej forme a v digitálnej forme)</w:t>
      </w:r>
      <w:r w:rsidRPr="00040C06">
        <w:t xml:space="preserve">; </w:t>
      </w:r>
    </w:p>
    <w:p w14:paraId="63D35E13" w14:textId="673A9755" w:rsidR="00647458" w:rsidRPr="00040C06" w:rsidRDefault="00572991" w:rsidP="00C34D88">
      <w:pPr>
        <w:pStyle w:val="Odsekzoznamu"/>
        <w:numPr>
          <w:ilvl w:val="0"/>
          <w:numId w:val="8"/>
        </w:numPr>
        <w:spacing w:after="60"/>
        <w:ind w:left="709" w:hanging="340"/>
      </w:pPr>
      <w:r w:rsidRPr="00040C06">
        <w:t xml:space="preserve">6 </w:t>
      </w:r>
      <w:r w:rsidR="00753CA0" w:rsidRPr="00040C06">
        <w:t>x geodetická dokumentácia podľa špecifikácií uvedených v</w:t>
      </w:r>
      <w:r w:rsidR="00892FE6" w:rsidRPr="00040C06">
        <w:t> čl.</w:t>
      </w:r>
      <w:r w:rsidR="00753CA0" w:rsidRPr="00040C06">
        <w:t xml:space="preserve"> </w:t>
      </w:r>
      <w:r w:rsidR="00F04924" w:rsidRPr="00040C06">
        <w:fldChar w:fldCharType="begin"/>
      </w:r>
      <w:r w:rsidR="00F04924" w:rsidRPr="00040C06">
        <w:instrText xml:space="preserve"> REF _Ref170743056 \r \h </w:instrText>
      </w:r>
      <w:r w:rsidR="00CB4E3E" w:rsidRPr="00C34D88">
        <w:instrText xml:space="preserve"> \* MERGEFORMAT </w:instrText>
      </w:r>
      <w:r w:rsidR="00F04924" w:rsidRPr="00040C06">
        <w:fldChar w:fldCharType="separate"/>
      </w:r>
      <w:r w:rsidR="0094408A">
        <w:t>2.8</w:t>
      </w:r>
      <w:r w:rsidR="00F04924" w:rsidRPr="00040C06">
        <w:fldChar w:fldCharType="end"/>
      </w:r>
      <w:r w:rsidR="00120F2D" w:rsidRPr="00040C06">
        <w:t xml:space="preserve"> (v tlačenej forme a v digitálnej forme)</w:t>
      </w:r>
      <w:r w:rsidR="00753CA0" w:rsidRPr="00040C06">
        <w:t>;</w:t>
      </w:r>
    </w:p>
    <w:p w14:paraId="02199E08" w14:textId="26FC608C" w:rsidR="00CB4E3E" w:rsidRPr="00040C06" w:rsidRDefault="00A775DA" w:rsidP="00C34D88">
      <w:pPr>
        <w:pStyle w:val="Odsekzoznamu"/>
        <w:numPr>
          <w:ilvl w:val="0"/>
          <w:numId w:val="8"/>
        </w:numPr>
        <w:spacing w:after="60"/>
        <w:ind w:left="709" w:hanging="340"/>
      </w:pPr>
      <w:r w:rsidRPr="00040C06">
        <w:t>doklad o odovzdaní geodetickej dokumentácie do Digitálnej technickej mapy mesta Bratislava v tlačenej a digitálnej forme, pričom tento doklad má byť vyhotovený jednotlivo pre rôzne stavebné úrady</w:t>
      </w:r>
      <w:r w:rsidR="00D14389" w:rsidRPr="00040C06">
        <w:t>;</w:t>
      </w:r>
    </w:p>
    <w:p w14:paraId="728A8C34" w14:textId="3B10A111" w:rsidR="00CB4E3E" w:rsidRPr="00040C06" w:rsidRDefault="00013829" w:rsidP="00C34D88">
      <w:pPr>
        <w:pStyle w:val="Odsekzoznamu"/>
        <w:numPr>
          <w:ilvl w:val="0"/>
          <w:numId w:val="8"/>
        </w:numPr>
        <w:spacing w:after="60"/>
        <w:ind w:left="709" w:hanging="340"/>
      </w:pPr>
      <w:r w:rsidRPr="00040C06">
        <w:t xml:space="preserve">dokumentácia pre zaradenie a vyradenie komunikácií do a z cestnej siete vypracovaná v zmysle TP </w:t>
      </w:r>
      <w:r w:rsidR="00436181" w:rsidRPr="00040C06">
        <w:t>078</w:t>
      </w:r>
      <w:r w:rsidRPr="00040C06">
        <w:t>, vrátane súhlasných stanovísk dotknutých orgánov a organizácií a to pre objekty komunikácií, zápisy a protokoly o skúškach, meraniach a odskúšaní zmontovaných zariadení a objektov;</w:t>
      </w:r>
    </w:p>
    <w:p w14:paraId="307D1C94" w14:textId="33091202" w:rsidR="00CB4E3E" w:rsidRPr="00040C06" w:rsidRDefault="00753CA0" w:rsidP="00C34D88">
      <w:pPr>
        <w:pStyle w:val="Odsekzoznamu"/>
        <w:numPr>
          <w:ilvl w:val="0"/>
          <w:numId w:val="8"/>
        </w:numPr>
        <w:spacing w:after="60"/>
        <w:ind w:left="709" w:hanging="340"/>
      </w:pPr>
      <w:r w:rsidRPr="00040C06">
        <w:t>vstupné technické prehliadky a správy, vypracované povereným inštitútom v danom odbore;</w:t>
      </w:r>
    </w:p>
    <w:p w14:paraId="7B2551A1" w14:textId="7E049690" w:rsidR="00CB4E3E" w:rsidRPr="00040C06" w:rsidRDefault="00753CA0" w:rsidP="00C34D88">
      <w:pPr>
        <w:pStyle w:val="Odsekzoznamu"/>
        <w:numPr>
          <w:ilvl w:val="0"/>
          <w:numId w:val="8"/>
        </w:numPr>
        <w:spacing w:after="60"/>
        <w:ind w:left="709" w:hanging="340"/>
      </w:pPr>
      <w:r w:rsidRPr="00040C06">
        <w:t>všetky ďalšie doklady, ktoré Objednávateľ požaduje predložiť počas realizácie Diela;</w:t>
      </w:r>
    </w:p>
    <w:p w14:paraId="25059EAD" w14:textId="31486953" w:rsidR="00CB4E3E" w:rsidRPr="00040C06" w:rsidRDefault="00753CA0" w:rsidP="00C34D88">
      <w:pPr>
        <w:pStyle w:val="Odsekzoznamu"/>
        <w:numPr>
          <w:ilvl w:val="0"/>
          <w:numId w:val="8"/>
        </w:numPr>
        <w:spacing w:after="60"/>
        <w:ind w:left="709" w:hanging="340"/>
      </w:pPr>
      <w:r w:rsidRPr="00040C06">
        <w:t xml:space="preserve">ostatná dokumentácia uvedená v týchto Požiadavkách, ako aj vyplývajúca zo Zväzku 5 </w:t>
      </w:r>
      <w:r w:rsidR="005B4937" w:rsidRPr="00040C06">
        <w:t>Súťažných podkladov</w:t>
      </w:r>
      <w:r w:rsidRPr="00040C06">
        <w:t xml:space="preserve">, Dokumentácie </w:t>
      </w:r>
      <w:r w:rsidR="00EC0ED5" w:rsidRPr="00040C06">
        <w:t>Zhotoviteľ</w:t>
      </w:r>
      <w:r w:rsidRPr="00040C06">
        <w:t xml:space="preserve">a a z dokumentov </w:t>
      </w:r>
      <w:r w:rsidR="00EC0ED5" w:rsidRPr="00040C06">
        <w:t>Zhotoviteľ</w:t>
      </w:r>
      <w:r w:rsidRPr="00040C06">
        <w:t>a</w:t>
      </w:r>
      <w:r w:rsidR="000D1626" w:rsidRPr="00040C06">
        <w:t>;</w:t>
      </w:r>
      <w:r w:rsidRPr="00040C06">
        <w:t xml:space="preserve"> </w:t>
      </w:r>
    </w:p>
    <w:p w14:paraId="514B1FF1" w14:textId="1D3EA6EA" w:rsidR="002D4EAB" w:rsidRPr="00040C06" w:rsidRDefault="00813D16" w:rsidP="00C34D88">
      <w:pPr>
        <w:pStyle w:val="Odsekzoznamu"/>
        <w:numPr>
          <w:ilvl w:val="0"/>
          <w:numId w:val="8"/>
        </w:numPr>
        <w:spacing w:after="60"/>
        <w:ind w:left="709" w:hanging="340"/>
      </w:pPr>
      <w:r w:rsidRPr="00040C06">
        <w:lastRenderedPageBreak/>
        <w:t>Súčasťou DSV bude samostatná časť</w:t>
      </w:r>
      <w:r w:rsidR="00D91B2A" w:rsidRPr="00040C06">
        <w:t>,</w:t>
      </w:r>
      <w:r w:rsidRPr="00040C06">
        <w:t xml:space="preserve"> v ktorej bude vyhodnotenie plnenia Záverečného stanoviska EIA</w:t>
      </w:r>
      <w:r w:rsidR="0092123A" w:rsidRPr="00040C06">
        <w:t>.</w:t>
      </w:r>
    </w:p>
    <w:p w14:paraId="04143A42" w14:textId="0F0B31B5" w:rsidR="002D4EAB" w:rsidRPr="00040C06" w:rsidRDefault="002D4EAB" w:rsidP="002D4EAB">
      <w:pPr>
        <w:spacing w:after="60"/>
      </w:pPr>
    </w:p>
    <w:p w14:paraId="23501593" w14:textId="595161F6" w:rsidR="00CB4E3E" w:rsidRPr="00040C06" w:rsidRDefault="002D4EAB" w:rsidP="00C34D88">
      <w:pPr>
        <w:spacing w:after="60"/>
      </w:pPr>
      <w:r w:rsidRPr="00040C06">
        <w:tab/>
      </w:r>
      <w:r w:rsidR="00753CA0" w:rsidRPr="00040C06">
        <w:t>Pri preberacom konaní požadujeme odovzdať všetky licencie, zdrojové kódy (v elektronickej forme), licenčné kódy a ich prehľadný zoznam (v tab. forme).</w:t>
      </w:r>
    </w:p>
    <w:p w14:paraId="2E9179C5" w14:textId="75290062" w:rsidR="00E578C4" w:rsidRPr="00040C06" w:rsidRDefault="00753CA0" w:rsidP="00C34D88">
      <w:pPr>
        <w:pStyle w:val="Nadpis3"/>
      </w:pPr>
      <w:bookmarkStart w:id="1542" w:name="_Toc187411856"/>
      <w:r w:rsidRPr="00040C06">
        <w:t>Ďalšia dokumentácia k preberaniu Diela</w:t>
      </w:r>
      <w:bookmarkEnd w:id="1542"/>
    </w:p>
    <w:p w14:paraId="658EEBAD" w14:textId="77777777" w:rsidR="00DB73C0" w:rsidRPr="00040C06" w:rsidRDefault="002D4EAB" w:rsidP="00636D01">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nasledovnú dokumentáciu:</w:t>
      </w:r>
    </w:p>
    <w:p w14:paraId="24581D7E" w14:textId="5D21EFA7" w:rsidR="00DB73C0" w:rsidRPr="00040C06" w:rsidRDefault="00DB73C0" w:rsidP="00842193">
      <w:pPr>
        <w:pStyle w:val="Odsekzoznamu"/>
        <w:numPr>
          <w:ilvl w:val="0"/>
          <w:numId w:val="8"/>
        </w:numPr>
      </w:pPr>
      <w:r w:rsidRPr="00040C06">
        <w:t>Z</w:t>
      </w:r>
      <w:r w:rsidR="00753CA0" w:rsidRPr="00040C06">
        <w:t>áznamy skúšok a súhlasných stanovísk ohľadne telekomunikačných vedení, vodovodov, plynovodov a ostatných inžinierskych sietí, prípadne záznamy z týchto skúšok od správcov/prevádzkovateľov v Stavebnom denníku potvrdené správcom, resp. užívateľom;</w:t>
      </w:r>
    </w:p>
    <w:p w14:paraId="3AD102CB" w14:textId="3C6375C5" w:rsidR="00874285" w:rsidRPr="00040C06" w:rsidRDefault="00753CA0" w:rsidP="00842193">
      <w:pPr>
        <w:pStyle w:val="Odsekzoznamu"/>
        <w:numPr>
          <w:ilvl w:val="0"/>
          <w:numId w:val="8"/>
        </w:numPr>
      </w:pPr>
      <w:r w:rsidRPr="00040C06">
        <w:t xml:space="preserve">Digitálny záznam vykonaných kamerových skúšok všetkých realizovaných podzemných potrubných sietí, preukazujúci ich bezchybnosť podľa </w:t>
      </w:r>
      <w:r w:rsidR="00892FE6" w:rsidRPr="00040C06">
        <w:t>čl</w:t>
      </w:r>
      <w:r w:rsidRPr="00040C06">
        <w:t>.</w:t>
      </w:r>
      <w:r w:rsidR="00CA488C" w:rsidRPr="00040C06">
        <w:fldChar w:fldCharType="begin"/>
      </w:r>
      <w:r w:rsidR="00CA488C" w:rsidRPr="00040C06">
        <w:instrText xml:space="preserve"> REF _Ref170744326 \r \h </w:instrText>
      </w:r>
      <w:r w:rsidR="00F70CF9">
        <w:instrText xml:space="preserve"> \* MERGEFORMAT </w:instrText>
      </w:r>
      <w:r w:rsidR="00CA488C" w:rsidRPr="00040C06">
        <w:fldChar w:fldCharType="separate"/>
      </w:r>
      <w:r w:rsidR="0094408A">
        <w:t>2.5.3.3</w:t>
      </w:r>
      <w:r w:rsidR="00CA488C" w:rsidRPr="00040C06">
        <w:fldChar w:fldCharType="end"/>
      </w:r>
      <w:r w:rsidRPr="00040C06">
        <w:t>;</w:t>
      </w:r>
    </w:p>
    <w:p w14:paraId="5492357C" w14:textId="77777777" w:rsidR="0083513A" w:rsidRPr="00040C06" w:rsidRDefault="00753CA0" w:rsidP="00842193">
      <w:pPr>
        <w:pStyle w:val="Odsekzoznamu"/>
        <w:numPr>
          <w:ilvl w:val="0"/>
          <w:numId w:val="8"/>
        </w:numPr>
      </w:pPr>
      <w:r w:rsidRPr="00040C06">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prevedení skúšok, dokumentácia motorov, </w:t>
      </w:r>
      <w:proofErr w:type="spellStart"/>
      <w:r w:rsidRPr="00040C06">
        <w:t>servopohonov</w:t>
      </w:r>
      <w:proofErr w:type="spellEnd"/>
      <w:r w:rsidRPr="00040C06">
        <w:t xml:space="preserve">, </w:t>
      </w:r>
      <w:proofErr w:type="spellStart"/>
      <w:r w:rsidRPr="00040C06">
        <w:t>východzie</w:t>
      </w:r>
      <w:proofErr w:type="spellEnd"/>
      <w:r w:rsidRPr="00040C06">
        <w:t xml:space="preserve"> revízne správy podľa STN, vyhlásenie o zhode a technické osvedčenia/technické špecifikácie, že výrobky, ktoré sú zabudované do stavby spĺňajú požiadavky technických predpisov a špecifikácií;</w:t>
      </w:r>
    </w:p>
    <w:p w14:paraId="265F2ADB" w14:textId="1B27CC12" w:rsidR="0083513A" w:rsidRPr="00040C06" w:rsidRDefault="00753CA0"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vyhradené</w:t>
      </w:r>
      <w:r w:rsidRPr="00040C06">
        <w:t xml:space="preserve"> technické zariadenia</w:t>
      </w:r>
      <w:r w:rsidR="00B4321E" w:rsidRPr="00040C06">
        <w:t>;</w:t>
      </w:r>
    </w:p>
    <w:p w14:paraId="7C4EC518" w14:textId="77777777" w:rsidR="0083513A" w:rsidRPr="00040C06" w:rsidRDefault="00E9452D"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 xml:space="preserve">určené </w:t>
      </w:r>
      <w:r w:rsidRPr="00040C06">
        <w:t>technické zariadenia;</w:t>
      </w:r>
    </w:p>
    <w:p w14:paraId="774FCC1F" w14:textId="77777777" w:rsidR="00DF2672" w:rsidRPr="00040C06" w:rsidRDefault="00753CA0" w:rsidP="00842193">
      <w:pPr>
        <w:pStyle w:val="Odsekzoznamu"/>
        <w:numPr>
          <w:ilvl w:val="0"/>
          <w:numId w:val="8"/>
        </w:numPr>
      </w:pPr>
      <w:r w:rsidRPr="00040C06">
        <w:t>Dokumentácia pre preukazovanie požadovaných vlastností technologických a stavebných dodávok (atesty, osvedčenia o akosti a kompletnosti strojov, zariadení a materiálov podľa STN, protokoly o prevedení skúšok, protokoly o tepelnom spracovaní materiálov, zváračskú dokumentáciu, dokumentáciu k tlakovým nádržiam. protokoly osvedčujúce kvalitu použitých materiálov, spojovacích materiálov, elektród, statické výpočty stavebných a oceľových konštrukcií, pevnostné, tepelné a dynamické výpočty technologických zariadení a</w:t>
      </w:r>
      <w:r w:rsidR="00892FE6" w:rsidRPr="00040C06">
        <w:t xml:space="preserve"> </w:t>
      </w:r>
      <w:r w:rsidRPr="00040C06">
        <w:t>pod.);</w:t>
      </w:r>
    </w:p>
    <w:p w14:paraId="74CD30DF" w14:textId="60CCA022" w:rsidR="00DF2672" w:rsidRPr="00040C06" w:rsidRDefault="00DF2672" w:rsidP="00842193">
      <w:pPr>
        <w:pStyle w:val="Odsekzoznamu"/>
        <w:numPr>
          <w:ilvl w:val="0"/>
          <w:numId w:val="8"/>
        </w:numPr>
      </w:pPr>
      <w:r w:rsidRPr="00040C06">
        <w:t>S</w:t>
      </w:r>
      <w:r w:rsidR="00753CA0" w:rsidRPr="00040C06">
        <w:t>prievodná technická dokumentácia strojov a zariadení od ich výrobcov;</w:t>
      </w:r>
    </w:p>
    <w:p w14:paraId="40898569" w14:textId="06E0D732" w:rsidR="00DF2672" w:rsidRPr="00040C06" w:rsidRDefault="00753CA0" w:rsidP="00842193">
      <w:pPr>
        <w:pStyle w:val="Odsekzoznamu"/>
        <w:numPr>
          <w:ilvl w:val="0"/>
          <w:numId w:val="8"/>
        </w:numPr>
      </w:pPr>
      <w:r w:rsidRPr="00040C06">
        <w:t xml:space="preserve">Stavebné denníky – a záznamy </w:t>
      </w:r>
      <w:r w:rsidR="00F07344" w:rsidRPr="00040C06">
        <w:t xml:space="preserve">z </w:t>
      </w:r>
      <w:r w:rsidRPr="00040C06">
        <w:t>priebehu výstavby originál a</w:t>
      </w:r>
      <w:r w:rsidR="007909B0" w:rsidRPr="00040C06">
        <w:t xml:space="preserve"> dve </w:t>
      </w:r>
      <w:r w:rsidRPr="00040C06">
        <w:t>kópie;</w:t>
      </w:r>
    </w:p>
    <w:p w14:paraId="6E316CA3" w14:textId="77777777" w:rsidR="00DF2672" w:rsidRPr="00040C06" w:rsidRDefault="00753CA0" w:rsidP="00842193">
      <w:pPr>
        <w:pStyle w:val="Odsekzoznamu"/>
        <w:numPr>
          <w:ilvl w:val="0"/>
          <w:numId w:val="8"/>
        </w:numPr>
      </w:pPr>
      <w:r w:rsidRPr="00040C06">
        <w:t>Rozhodnutia, osvedčenia a odborne záväzné stanoviská Technickej inšpekcie; orgánov štátneho dohľadu a oprávnených právnických osôb;</w:t>
      </w:r>
    </w:p>
    <w:p w14:paraId="426B5CC5" w14:textId="7AAC424C" w:rsidR="000E3936" w:rsidRPr="00040C06" w:rsidRDefault="00753CA0" w:rsidP="00842193">
      <w:pPr>
        <w:pStyle w:val="Odsekzoznamu"/>
        <w:numPr>
          <w:ilvl w:val="0"/>
          <w:numId w:val="8"/>
        </w:numPr>
      </w:pPr>
      <w:r w:rsidRPr="00040C06">
        <w:t>Vyjadrenia iných príslušných orgánov ( napr. inšpektorátu práce)</w:t>
      </w:r>
      <w:r w:rsidR="000E3936" w:rsidRPr="00040C06">
        <w:t>;</w:t>
      </w:r>
    </w:p>
    <w:p w14:paraId="5A226897" w14:textId="574DC7AB" w:rsidR="00662184" w:rsidRPr="009B10C2" w:rsidRDefault="002C314B" w:rsidP="00DB73C0">
      <w:pPr>
        <w:pStyle w:val="Odsekzoznamu"/>
        <w:numPr>
          <w:ilvl w:val="0"/>
          <w:numId w:val="8"/>
        </w:numPr>
      </w:pPr>
      <w:r w:rsidRPr="00C34D88">
        <w:t>D</w:t>
      </w:r>
      <w:r w:rsidR="00E9452D" w:rsidRPr="009B10C2">
        <w:t>oklady vyžadované podľa zákona č. 75/2015</w:t>
      </w:r>
      <w:r w:rsidR="000B34DE" w:rsidRPr="00C34D88">
        <w:t xml:space="preserve"> </w:t>
      </w:r>
      <w:r w:rsidR="00E9452D" w:rsidRPr="009B10C2">
        <w:t>Z. z. o odpadoch a o zmene a doplnení niektorých zákonov v znení neskorších predpisov;</w:t>
      </w:r>
    </w:p>
    <w:p w14:paraId="4951E4C4" w14:textId="1E26AE2A" w:rsidR="00662184" w:rsidRPr="00040C06" w:rsidRDefault="00662184" w:rsidP="00DB73C0">
      <w:pPr>
        <w:pStyle w:val="Odsekzoznamu"/>
        <w:numPr>
          <w:ilvl w:val="0"/>
          <w:numId w:val="8"/>
        </w:numPr>
      </w:pPr>
      <w:r w:rsidRPr="00040C06">
        <w:t>D</w:t>
      </w:r>
      <w:r w:rsidR="00E9452D" w:rsidRPr="00040C06">
        <w:t>oklady vyžadované podľa Vyhlášky MDPT SR č. 205/2010 o určených technických zariadeniach a určených činnostiach a činnostiach na určených technických zariadeniach v znení neskorších podpisov a Zákona č. 5</w:t>
      </w:r>
      <w:r w:rsidR="00D85389" w:rsidRPr="00040C06">
        <w:t>13</w:t>
      </w:r>
      <w:r w:rsidR="00E9452D" w:rsidRPr="00040C06">
        <w:t>/2009 Z. z. o dráhach a o zmene a doplnení niektorých zákonov v znení neskorších predpisov;</w:t>
      </w:r>
    </w:p>
    <w:p w14:paraId="03768DD3" w14:textId="6263F1DF" w:rsidR="009C1C4D" w:rsidRPr="00040C06" w:rsidRDefault="006674FF" w:rsidP="00DB73C0">
      <w:pPr>
        <w:pStyle w:val="Odsekzoznamu"/>
        <w:numPr>
          <w:ilvl w:val="0"/>
          <w:numId w:val="8"/>
        </w:numPr>
      </w:pPr>
      <w:r w:rsidRPr="00040C06">
        <w:t>6</w:t>
      </w:r>
      <w:r w:rsidR="009B4D56" w:rsidRPr="00040C06">
        <w:t xml:space="preserve"> </w:t>
      </w:r>
      <w:r w:rsidRPr="00040C06">
        <w:t xml:space="preserve">x </w:t>
      </w:r>
      <w:r w:rsidR="00753CA0" w:rsidRPr="00040C06">
        <w:t xml:space="preserve">Geometrické plány pre zriadenie vecných bremien, pre každý objekt samostatne (podľa </w:t>
      </w:r>
      <w:r w:rsidR="00892FE6" w:rsidRPr="00040C06">
        <w:t>čl</w:t>
      </w:r>
      <w:r w:rsidR="00753CA0" w:rsidRPr="00040C06">
        <w:t xml:space="preserve">. </w:t>
      </w:r>
      <w:r w:rsidR="00AB1091" w:rsidRPr="00040C06">
        <w:fldChar w:fldCharType="begin"/>
      </w:r>
      <w:r w:rsidR="00AB1091" w:rsidRPr="00040C06">
        <w:instrText xml:space="preserve"> REF _Ref170744706 \r \h </w:instrText>
      </w:r>
      <w:r w:rsidR="00F70CF9">
        <w:instrText xml:space="preserve"> \* MERGEFORMAT </w:instrText>
      </w:r>
      <w:r w:rsidR="00AB1091" w:rsidRPr="00040C06">
        <w:fldChar w:fldCharType="separate"/>
      </w:r>
      <w:r w:rsidR="0094408A">
        <w:t>2.8.3</w:t>
      </w:r>
      <w:r w:rsidR="00AB1091" w:rsidRPr="00040C06">
        <w:fldChar w:fldCharType="end"/>
      </w:r>
      <w:r w:rsidR="00753CA0" w:rsidRPr="00040C06">
        <w:t>);</w:t>
      </w:r>
    </w:p>
    <w:p w14:paraId="6D0D0E7B" w14:textId="32C11B20" w:rsidR="002B40A5" w:rsidRPr="00040C06" w:rsidRDefault="00753CA0" w:rsidP="00842193">
      <w:pPr>
        <w:pStyle w:val="Odsekzoznamu"/>
        <w:numPr>
          <w:ilvl w:val="0"/>
          <w:numId w:val="8"/>
        </w:numPr>
      </w:pPr>
      <w:r w:rsidRPr="00040C06">
        <w:t xml:space="preserve">6 x Prevádzkové poriadky a manuály (podľa </w:t>
      </w:r>
      <w:r w:rsidR="00892FE6" w:rsidRPr="00040C06">
        <w:t>čl</w:t>
      </w:r>
      <w:r w:rsidRPr="00040C06">
        <w:t xml:space="preserve">. </w:t>
      </w:r>
      <w:r w:rsidR="00636D01" w:rsidRPr="00040C06">
        <w:fldChar w:fldCharType="begin"/>
      </w:r>
      <w:r w:rsidR="00636D01" w:rsidRPr="00040C06">
        <w:instrText xml:space="preserve"> REF _Ref170744786 \r \h </w:instrText>
      </w:r>
      <w:r w:rsidR="00F70CF9">
        <w:instrText xml:space="preserve"> \* MERGEFORMAT </w:instrText>
      </w:r>
      <w:r w:rsidR="00636D01" w:rsidRPr="00040C06">
        <w:fldChar w:fldCharType="separate"/>
      </w:r>
      <w:r w:rsidR="0094408A">
        <w:t>2.7.3</w:t>
      </w:r>
      <w:r w:rsidR="00636D01" w:rsidRPr="00040C06">
        <w:fldChar w:fldCharType="end"/>
      </w:r>
      <w:r w:rsidRPr="00040C06">
        <w:t>), vrátane pokynov pre včasné a riadne prevádzanie údržby; Príručky – manuály Kontroly premenných parametrov</w:t>
      </w:r>
      <w:r w:rsidR="003266FA" w:rsidRPr="00040C06">
        <w:t xml:space="preserve"> </w:t>
      </w:r>
      <w:r w:rsidRPr="00040C06">
        <w:t>a </w:t>
      </w:r>
      <w:proofErr w:type="spellStart"/>
      <w:r w:rsidRPr="00040C06">
        <w:t>komplementačných</w:t>
      </w:r>
      <w:proofErr w:type="spellEnd"/>
      <w:r w:rsidRPr="00040C06">
        <w:t xml:space="preserve"> dielov, Dokumentácia k systémom ASRTP - v prípade, ak v PD budú</w:t>
      </w:r>
      <w:r w:rsidR="003266FA" w:rsidRPr="00040C06">
        <w:t xml:space="preserve"> </w:t>
      </w:r>
      <w:r w:rsidRPr="00040C06">
        <w:t>navrhnuté tieto systémy</w:t>
      </w:r>
      <w:r w:rsidR="00AB1091" w:rsidRPr="00040C06">
        <w:t>; dokumentácia CDS systémov;</w:t>
      </w:r>
    </w:p>
    <w:p w14:paraId="22865EB7" w14:textId="1D175BFA" w:rsidR="002B40A5" w:rsidRPr="00040C06" w:rsidRDefault="00753CA0" w:rsidP="00842193">
      <w:pPr>
        <w:pStyle w:val="Odsekzoznamu"/>
        <w:numPr>
          <w:ilvl w:val="0"/>
          <w:numId w:val="8"/>
        </w:numPr>
      </w:pPr>
      <w:r w:rsidRPr="00040C06">
        <w:t xml:space="preserve">Protokoly o dostatočnom zaškolení vrátene Programov a Harmonogramov zaškolenia (podľa </w:t>
      </w:r>
      <w:r w:rsidR="00892FE6" w:rsidRPr="00040C06">
        <w:t>čl</w:t>
      </w:r>
      <w:r w:rsidRPr="00040C06">
        <w:t xml:space="preserve">. </w:t>
      </w:r>
      <w:r w:rsidR="00636D01" w:rsidRPr="00040C06">
        <w:fldChar w:fldCharType="begin"/>
      </w:r>
      <w:r w:rsidR="00636D01" w:rsidRPr="00040C06">
        <w:instrText xml:space="preserve"> REF _Ref170744803 \r \h </w:instrText>
      </w:r>
      <w:r w:rsidR="00F70CF9">
        <w:instrText xml:space="preserve"> \* MERGEFORMAT </w:instrText>
      </w:r>
      <w:r w:rsidR="00636D01" w:rsidRPr="00040C06">
        <w:fldChar w:fldCharType="separate"/>
      </w:r>
      <w:r w:rsidR="0094408A">
        <w:t>2.7.4</w:t>
      </w:r>
      <w:r w:rsidR="00636D01" w:rsidRPr="00040C06">
        <w:fldChar w:fldCharType="end"/>
      </w:r>
      <w:r w:rsidRPr="00040C06">
        <w:t>);</w:t>
      </w:r>
    </w:p>
    <w:p w14:paraId="00C3EB06" w14:textId="0358DFE9" w:rsidR="002B40A5" w:rsidRPr="00040C06" w:rsidRDefault="00753CA0" w:rsidP="00842193">
      <w:pPr>
        <w:pStyle w:val="Odsekzoznamu"/>
        <w:numPr>
          <w:ilvl w:val="0"/>
          <w:numId w:val="8"/>
        </w:numPr>
      </w:pPr>
      <w:r w:rsidRPr="00040C06">
        <w:lastRenderedPageBreak/>
        <w:t xml:space="preserve">6 x Havarijné poriadky; </w:t>
      </w:r>
    </w:p>
    <w:p w14:paraId="48800063" w14:textId="6A0A1F28" w:rsidR="00636D01" w:rsidRPr="00C34D88" w:rsidRDefault="00753CA0" w:rsidP="00C34D88">
      <w:pPr>
        <w:pStyle w:val="Odsekzoznamu"/>
        <w:numPr>
          <w:ilvl w:val="0"/>
          <w:numId w:val="8"/>
        </w:numPr>
      </w:pPr>
      <w:r w:rsidRPr="00040C06">
        <w:t xml:space="preserve">6 x Záverečné správy monitoringu vplyvov na životné prostredie v zmysle </w:t>
      </w:r>
      <w:r w:rsidR="00892FE6" w:rsidRPr="00040C06">
        <w:t>čl</w:t>
      </w:r>
      <w:r w:rsidR="00AB1091" w:rsidRPr="00040C06">
        <w:t xml:space="preserve">. </w:t>
      </w:r>
      <w:r w:rsidR="00AB1091" w:rsidRPr="00040C06">
        <w:fldChar w:fldCharType="begin"/>
      </w:r>
      <w:r w:rsidR="00AB1091" w:rsidRPr="00040C06">
        <w:instrText xml:space="preserve"> REF _Ref170744866 \r \h </w:instrText>
      </w:r>
      <w:r w:rsidR="00F70CF9">
        <w:instrText xml:space="preserve"> \* MERGEFORMAT </w:instrText>
      </w:r>
      <w:r w:rsidR="00AB1091" w:rsidRPr="00040C06">
        <w:fldChar w:fldCharType="separate"/>
      </w:r>
      <w:r w:rsidR="0094408A">
        <w:t>3.2.5</w:t>
      </w:r>
      <w:r w:rsidR="00AB1091" w:rsidRPr="00040C06">
        <w:fldChar w:fldCharType="end"/>
      </w:r>
    </w:p>
    <w:p w14:paraId="5376B50D" w14:textId="77D24669" w:rsidR="00753CA0" w:rsidRPr="00040C06" w:rsidRDefault="002B40A5" w:rsidP="00731ED2">
      <w:r w:rsidRPr="00040C06">
        <w:tab/>
      </w:r>
      <w:bookmarkStart w:id="1543" w:name="_Toc213423512"/>
      <w:bookmarkStart w:id="1544" w:name="_Toc213992769"/>
      <w:r w:rsidR="00753CA0" w:rsidRPr="00040C06">
        <w:t>Ďalšie dokumentácie a dokumenty ako aj splnenie podrobnejších požiadaviek podľa objektovej skladby vyplývajúce a zabezpečené na základe Zväzku 3</w:t>
      </w:r>
      <w:r w:rsidR="00D85389" w:rsidRPr="00040C06">
        <w:t>, Časť 2 Súťažných podkladov</w:t>
      </w:r>
      <w:r w:rsidR="00753CA0" w:rsidRPr="00040C06">
        <w:t xml:space="preserve"> ako aj ostatných ustanovení Zmluvy.</w:t>
      </w:r>
      <w:bookmarkEnd w:id="1543"/>
      <w:bookmarkEnd w:id="1544"/>
      <w:r w:rsidR="00753CA0" w:rsidRPr="00040C06">
        <w:t xml:space="preserve"> </w:t>
      </w:r>
      <w:bookmarkStart w:id="1545" w:name="_Toc213992772"/>
      <w:bookmarkStart w:id="1546" w:name="_Toc213423515"/>
      <w:bookmarkStart w:id="1547" w:name="_Toc213992774"/>
      <w:bookmarkStart w:id="1548" w:name="_Toc213423517"/>
      <w:bookmarkStart w:id="1549" w:name="_Toc213992775"/>
      <w:bookmarkStart w:id="1550" w:name="_Toc213423518"/>
      <w:bookmarkStart w:id="1551" w:name="_Toc213992776"/>
      <w:bookmarkStart w:id="1552" w:name="_Toc213423519"/>
      <w:bookmarkStart w:id="1553" w:name="_Toc213992777"/>
      <w:bookmarkStart w:id="1554" w:name="_Toc213423520"/>
      <w:bookmarkStart w:id="1555" w:name="_Toc213992778"/>
      <w:bookmarkStart w:id="1556" w:name="_Toc213423521"/>
      <w:bookmarkStart w:id="1557" w:name="_Toc213423522"/>
      <w:bookmarkStart w:id="1558" w:name="_Toc213992779"/>
      <w:bookmarkStart w:id="1559" w:name="_Toc213992780"/>
      <w:bookmarkStart w:id="1560" w:name="_Toc213423523"/>
      <w:bookmarkStart w:id="1561" w:name="_Toc213992781"/>
      <w:bookmarkStart w:id="1562" w:name="_Toc213423524"/>
      <w:bookmarkStart w:id="1563" w:name="_Toc213992782"/>
      <w:bookmarkStart w:id="1564" w:name="_Toc213423525"/>
      <w:bookmarkStart w:id="1565" w:name="_Toc213992783"/>
      <w:bookmarkStart w:id="1566" w:name="_Toc213423526"/>
      <w:bookmarkStart w:id="1567" w:name="_Toc213992784"/>
      <w:bookmarkStart w:id="1568" w:name="_Toc213423527"/>
      <w:bookmarkStart w:id="1569" w:name="_Toc213992785"/>
      <w:bookmarkStart w:id="1570" w:name="_Toc213423528"/>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r w:rsidR="00753CA0" w:rsidRPr="00040C06">
        <w:t xml:space="preserve"> </w:t>
      </w:r>
    </w:p>
    <w:p w14:paraId="0C0C95E2" w14:textId="58E42434" w:rsidR="00B90B69" w:rsidRPr="00040C06" w:rsidRDefault="00B90B69" w:rsidP="00C950D3">
      <w:pPr>
        <w:pStyle w:val="Nadpis3"/>
      </w:pPr>
      <w:bookmarkStart w:id="1571" w:name="_Toc303761483"/>
      <w:bookmarkStart w:id="1572" w:name="_Toc332367374"/>
      <w:bookmarkStart w:id="1573" w:name="_Toc345289332"/>
      <w:bookmarkStart w:id="1574" w:name="_Ref170744786"/>
      <w:bookmarkStart w:id="1575" w:name="_Ref170746779"/>
      <w:bookmarkStart w:id="1576" w:name="_Toc187411857"/>
      <w:bookmarkStart w:id="1577" w:name="_Toc292803129"/>
      <w:r w:rsidRPr="00040C06">
        <w:t>Prevádzkové poriadky a príručky pre prevádzku a údržbu</w:t>
      </w:r>
      <w:bookmarkEnd w:id="1571"/>
      <w:bookmarkEnd w:id="1572"/>
      <w:bookmarkEnd w:id="1573"/>
      <w:bookmarkEnd w:id="1574"/>
      <w:bookmarkEnd w:id="1575"/>
      <w:bookmarkEnd w:id="1576"/>
      <w:r w:rsidRPr="00040C06">
        <w:t xml:space="preserve"> </w:t>
      </w:r>
    </w:p>
    <w:p w14:paraId="59DEB0A1" w14:textId="3BAF5657" w:rsidR="00E849FF" w:rsidRPr="00040C06" w:rsidRDefault="002B40A5" w:rsidP="00E849FF">
      <w:bookmarkStart w:id="1578" w:name="OLE_LINK14"/>
      <w:r w:rsidRPr="00040C06">
        <w:tab/>
      </w:r>
      <w:r w:rsidR="00E849FF" w:rsidRPr="00040C06">
        <w:t xml:space="preserve">Pre všetky technologické celky, ktoré sú súčasťou dodávky, vodovodov, kanalizácií, plynovodov, mostov a tlakových, zdvíhacích, elektrických a plynových zariadení v budúcej správe </w:t>
      </w:r>
      <w:r w:rsidR="006D2BF0" w:rsidRPr="00040C06">
        <w:t>OBJ</w:t>
      </w:r>
      <w:r w:rsidR="00B26F01" w:rsidRPr="00040C06">
        <w:t>,</w:t>
      </w:r>
      <w:r w:rsidR="00E849FF" w:rsidRPr="00040C06">
        <w:t xml:space="preserve"> v súlade s technickými a právnymi predpismi, resp. podľa požiadaviek ostatných správcov, zabezpečí Zhotoviteľ vypracovanie Prevádzkových poriadkov, príručiek a manuálov údržby a zároveň za</w:t>
      </w:r>
      <w:r w:rsidR="001C536A" w:rsidRPr="00040C06">
        <w:t>bezpečí aj vypracovanie manuálu</w:t>
      </w:r>
      <w:r w:rsidR="00E849FF" w:rsidRPr="00040C06">
        <w:t>, ktorý bude zahŕňať pravidlá údržby, opráv a prehliadok stavebnej časti, v ktorom budú zahrnuté všetky potrebné úkony nestavebnej údržby stavebnej časti v požadovaných intervaloch, prehľad použitých zabudovaných materiálov a výrobkov, predpokladanú životnosť materiálov ako aj zoznam Zhotoviteľov a </w:t>
      </w:r>
      <w:proofErr w:type="spellStart"/>
      <w:r w:rsidR="00E849FF" w:rsidRPr="00040C06">
        <w:t>podzhotoviteľov</w:t>
      </w:r>
      <w:proofErr w:type="spellEnd"/>
      <w:r w:rsidR="00E849FF" w:rsidRPr="00040C06">
        <w:t xml:space="preserve"> jednotlivých stavebných objektov.</w:t>
      </w:r>
      <w:r w:rsidR="001C536A" w:rsidRPr="00040C06">
        <w:t xml:space="preserve"> Budú spracované podľa </w:t>
      </w:r>
      <w:r w:rsidR="00B26F01" w:rsidRPr="00040C06">
        <w:t>požiadaviek O</w:t>
      </w:r>
      <w:r w:rsidR="00D66013" w:rsidRPr="00040C06">
        <w:t xml:space="preserve">bjednávateľa </w:t>
      </w:r>
      <w:r w:rsidR="00B26F01" w:rsidRPr="00040C06">
        <w:t>a správcov</w:t>
      </w:r>
      <w:r w:rsidR="001C536A" w:rsidRPr="00040C06">
        <w:t>.</w:t>
      </w:r>
      <w:r w:rsidR="00E849FF" w:rsidRPr="00040C06">
        <w:t xml:space="preserve"> </w:t>
      </w:r>
      <w:r w:rsidR="00E849FF" w:rsidRPr="00C34D88">
        <w:rPr>
          <w:bCs/>
        </w:rPr>
        <w:t>Požadované spracované materiály budú pred schválením zaslané na pripom</w:t>
      </w:r>
      <w:r w:rsidR="001C536A" w:rsidRPr="00C34D88">
        <w:rPr>
          <w:bCs/>
        </w:rPr>
        <w:t xml:space="preserve">ienkovanie na </w:t>
      </w:r>
      <w:r w:rsidR="00B26F01" w:rsidRPr="00C34D88">
        <w:rPr>
          <w:bCs/>
        </w:rPr>
        <w:t>správcov</w:t>
      </w:r>
      <w:r w:rsidR="001C536A" w:rsidRPr="00040C06">
        <w:rPr>
          <w:bCs/>
        </w:rPr>
        <w:t>!</w:t>
      </w:r>
      <w:r w:rsidR="001C536A" w:rsidRPr="00040C06">
        <w:t xml:space="preserve"> </w:t>
      </w:r>
      <w:r w:rsidR="00E849FF" w:rsidRPr="00040C06">
        <w:t xml:space="preserve">Tieto odsúhlasené dokumenty predloží Stavebnému dozoru súčasne s oznámením o dokončení prác na objekte. Náklady na vypracovanie a dodanie Prevádzkových poriadkov, príručiek a manuálov pre prevádzku a údržbu si Zhotoviteľ zahrnie do nákladov </w:t>
      </w:r>
      <w:r w:rsidR="00BE5E6D" w:rsidRPr="00C34D88">
        <w:t xml:space="preserve">uvedených </w:t>
      </w:r>
      <w:r w:rsidR="00426BF4" w:rsidRPr="00C34D88">
        <w:t xml:space="preserve">vo </w:t>
      </w:r>
      <w:r w:rsidR="006654EC" w:rsidRPr="00C34D88">
        <w:t>Formulár</w:t>
      </w:r>
      <w:r w:rsidR="000C5F4F" w:rsidRPr="00C34D88">
        <w:t>i</w:t>
      </w:r>
      <w:r w:rsidR="006654EC" w:rsidRPr="00C34D88">
        <w:t xml:space="preserve"> platieb</w:t>
      </w:r>
      <w:r w:rsidR="00581095" w:rsidRPr="00C34D88">
        <w:t> </w:t>
      </w:r>
      <w:r w:rsidR="006654EC" w:rsidRPr="00C34D88">
        <w:t>(</w:t>
      </w:r>
      <w:r w:rsidR="00265853" w:rsidRPr="00C34D88">
        <w:t>hárok</w:t>
      </w:r>
      <w:r w:rsidR="00581095" w:rsidRPr="00C34D88">
        <w:t xml:space="preserve"> Všeobecné položky</w:t>
      </w:r>
      <w:r w:rsidR="005940F1" w:rsidRPr="00C34D88">
        <w:t>)</w:t>
      </w:r>
      <w:r w:rsidR="000C5F4F" w:rsidRPr="00C34D88">
        <w:t>.</w:t>
      </w:r>
    </w:p>
    <w:p w14:paraId="4F2AECCD" w14:textId="7EB672AF" w:rsidR="00E849FF" w:rsidRPr="00040C06" w:rsidRDefault="00DC2080" w:rsidP="00E849FF">
      <w:bookmarkStart w:id="1579" w:name="_Toc213423551"/>
      <w:bookmarkStart w:id="1580" w:name="_Toc213992808"/>
      <w:bookmarkStart w:id="1581" w:name="_Toc292803130"/>
      <w:bookmarkStart w:id="1582" w:name="_Toc332367375"/>
      <w:bookmarkStart w:id="1583" w:name="_Toc345289333"/>
      <w:bookmarkEnd w:id="1577"/>
      <w:bookmarkEnd w:id="1578"/>
      <w:r w:rsidRPr="00040C06">
        <w:tab/>
      </w:r>
      <w:r w:rsidR="00E849FF" w:rsidRPr="00040C06">
        <w:t xml:space="preserve">Dielo, resp. časť Diela nebude pokladaná za dokončenú na účely prevzatia podľa Zmluvných podmienok, kým Stavebný dozor neobdrží úplné Prevádzkové poriadky, príručky, a manuály s podrobnosťami a všetky ostatné príručky, uvedené v Zmluve. </w:t>
      </w:r>
    </w:p>
    <w:p w14:paraId="3CCB45EC" w14:textId="385A9F82" w:rsidR="00E849FF" w:rsidRPr="00040C06" w:rsidRDefault="00DC2080" w:rsidP="00E849FF">
      <w:r w:rsidRPr="00040C06">
        <w:tab/>
      </w:r>
      <w:r w:rsidR="00E849FF" w:rsidRPr="00040C06">
        <w:t xml:space="preserve">Objednávateľ vyžaduje Prevádzkové poriadky, príručky – manuály pre jednoznačnosť správneho užívania udržiavania a zabezpečenia pravidelných obhliadok. Predkladané Prevádzkové poriadky, príručky - manuály poslúžia ako podklad k rokovaniam či prípadnému overeniu správnosti účelu použitia výrobkov zabudovaných do konštrukcie stavby na základe deklarovaného spôsobu použitia. Vytvárajú sa tak predpoklady pre riešenie prípadných ustanovení zákona 451/2004 </w:t>
      </w:r>
      <w:proofErr w:type="spellStart"/>
      <w:r w:rsidR="00E849FF" w:rsidRPr="00040C06">
        <w:t>Z.z</w:t>
      </w:r>
      <w:proofErr w:type="spellEnd"/>
      <w:r w:rsidR="00E849FF" w:rsidRPr="00040C06">
        <w:t xml:space="preserve">. o ochrane spotrebiteľa v znení neskorších predpisov (bezpečný výrobok) a zákona č. 294/1999 </w:t>
      </w:r>
      <w:proofErr w:type="spellStart"/>
      <w:r w:rsidR="00E849FF" w:rsidRPr="00040C06">
        <w:t>Z.z</w:t>
      </w:r>
      <w:proofErr w:type="spellEnd"/>
      <w:r w:rsidR="00E849FF" w:rsidRPr="00040C06">
        <w:t xml:space="preserve">. o zodpovednosti za škodu spôsobenú </w:t>
      </w:r>
      <w:proofErr w:type="spellStart"/>
      <w:r w:rsidR="00E849FF" w:rsidRPr="00040C06">
        <w:t>vadným</w:t>
      </w:r>
      <w:proofErr w:type="spellEnd"/>
      <w:r w:rsidR="00E849FF" w:rsidRPr="00040C06">
        <w:t xml:space="preserve"> výrobkom v znení neskorších predpisov. Tieto Prevádzkové poriadky, príručky – manuály sú podkladom pre činnosti, ktoré je Zhotoviteľ povinný vykonávať v Záručnej dobe. Sú tiež podkladom pri rozhodovaní o možnostiach predĺženia Záručnej doby.</w:t>
      </w:r>
    </w:p>
    <w:p w14:paraId="5D463338" w14:textId="27B23560" w:rsidR="00E849FF" w:rsidRPr="00040C06" w:rsidRDefault="007031FE" w:rsidP="00E849FF">
      <w:r w:rsidRPr="00040C06">
        <w:tab/>
      </w:r>
      <w:r w:rsidR="00E849FF" w:rsidRPr="00040C06">
        <w:t xml:space="preserve">Prevádzkový poriadok zahŕňa predpisy, nariadenia a dokumentáciu o dodaných zariadeniach. </w:t>
      </w:r>
    </w:p>
    <w:p w14:paraId="6927C5EE" w14:textId="509025DE" w:rsidR="00E849FF" w:rsidRPr="00040C06" w:rsidRDefault="007031FE" w:rsidP="00E849FF">
      <w:r w:rsidRPr="00040C06">
        <w:tab/>
      </w:r>
      <w:r w:rsidR="00E849FF" w:rsidRPr="00040C06">
        <w:t>Prevádzkový poriadok bude rozdelený na textovú a výkresovú časť</w:t>
      </w:r>
      <w:r w:rsidRPr="00040C06">
        <w:t>:</w:t>
      </w:r>
      <w:r w:rsidR="00E849FF" w:rsidRPr="00040C06">
        <w:t xml:space="preserve"> </w:t>
      </w:r>
    </w:p>
    <w:p w14:paraId="35E12C74" w14:textId="19B02D26" w:rsidR="00E849FF" w:rsidRPr="00040C06" w:rsidRDefault="00E849FF" w:rsidP="00C34D88">
      <w:pPr>
        <w:pStyle w:val="Odsekzoznamu"/>
        <w:numPr>
          <w:ilvl w:val="0"/>
          <w:numId w:val="8"/>
        </w:numPr>
        <w:ind w:left="993"/>
      </w:pPr>
      <w:r w:rsidRPr="00C34D88">
        <w:rPr>
          <w:u w:val="single"/>
        </w:rPr>
        <w:t>Textová časť</w:t>
      </w:r>
      <w:r w:rsidRPr="00040C06">
        <w:t xml:space="preserve"> bude zahŕňať najmä základné charakteristiky </w:t>
      </w:r>
      <w:r w:rsidR="00C2597F" w:rsidRPr="00040C06">
        <w:t>zariadení, CDS systému</w:t>
      </w:r>
      <w:r w:rsidR="00C2597F" w:rsidRPr="00040C06" w:rsidDel="00C2597F">
        <w:t xml:space="preserve"> </w:t>
      </w:r>
      <w:r w:rsidRPr="00040C06">
        <w:t>,</w:t>
      </w:r>
      <w:r w:rsidR="00C2597F" w:rsidRPr="00040C06">
        <w:t xml:space="preserve"> inštrukcie pre ich obsluhu,</w:t>
      </w:r>
      <w:r w:rsidRPr="00040C06">
        <w:t xml:space="preserve"> prevádzkový a manipulačný poriadok kanalizácie, výtlačných potrubí, a pod.. </w:t>
      </w:r>
    </w:p>
    <w:p w14:paraId="1A7334AF" w14:textId="5F3518F7" w:rsidR="00E849FF" w:rsidRPr="00040C06" w:rsidRDefault="00E849FF" w:rsidP="00C34D88">
      <w:pPr>
        <w:pStyle w:val="Odsekzoznamu"/>
        <w:numPr>
          <w:ilvl w:val="0"/>
          <w:numId w:val="8"/>
        </w:numPr>
        <w:ind w:left="993"/>
      </w:pPr>
      <w:r w:rsidRPr="00C34D88">
        <w:rPr>
          <w:u w:val="single"/>
        </w:rPr>
        <w:t>Výkresová časť</w:t>
      </w:r>
      <w:r w:rsidRPr="00040C06">
        <w:t xml:space="preserve"> bude zahŕňať situácie, pozdĺžne profily, charakteristické rezy hlavných stavebných objektov, technologickú schému, výkresy prevádzkových súborov, prietokovú schému, schému zapojenia, schému rádiového spojenia a pod. </w:t>
      </w:r>
    </w:p>
    <w:p w14:paraId="50B8EF8C" w14:textId="1B667D72" w:rsidR="00E849FF" w:rsidRPr="00040C06" w:rsidRDefault="007031FE" w:rsidP="00E849FF">
      <w:r w:rsidRPr="00040C06">
        <w:tab/>
      </w:r>
      <w:r w:rsidR="00E849FF" w:rsidRPr="00040C06">
        <w:t>Prevádzkový poriadok bude obsahovať tiež zásady prvej pomoci a požiarne predpisy.</w:t>
      </w:r>
    </w:p>
    <w:p w14:paraId="61CA9CC2" w14:textId="45E74572" w:rsidR="00E849FF" w:rsidRPr="00040C06" w:rsidRDefault="007031FE" w:rsidP="00E849FF">
      <w:r w:rsidRPr="00040C06">
        <w:tab/>
      </w:r>
      <w:r w:rsidR="00E849FF" w:rsidRPr="00040C06">
        <w:t xml:space="preserve">Zhotoviteľ spracuje prevádzkové poriadky pre skúšobnú prevádzku, ak je takáto požiadavka v súvisiacich prílohách Zmluvy, do ktorých po ukončení a vyhodnotení skúšobnej prevádzky dopracuje potrebné zmeny a náležitosti a vydajú sa ako prevádzkové poriadky pre trvalú prevádzku. Prevádzkové poriadky pre skúšobnú prevádzku budú obsahovať aj metodické pokyny pre Riadenie skúšobnej prevádzky pre jednotlivé Aktivity a postup komplexného testu riadiaceho systému a popis rozhodovacích algoritmov a možností overených ich správnosťou. </w:t>
      </w:r>
    </w:p>
    <w:p w14:paraId="34ECA295" w14:textId="09F48576" w:rsidR="00E849FF" w:rsidRPr="00040C06" w:rsidRDefault="00202D0A" w:rsidP="00E849FF">
      <w:r w:rsidRPr="00040C06">
        <w:tab/>
      </w:r>
      <w:r w:rsidR="00E849FF" w:rsidRPr="00040C06">
        <w:t>Prevádzkový poriadok musí byť predložený k posúdeniu objednávateľovi v zmysle právnych predpisov, vrátane všetkých príloh najmenej 30 dní pred preberacím konaním, so zabezpečením potrebných odsúhlasení v súlade s právnymi predpismi.</w:t>
      </w:r>
    </w:p>
    <w:p w14:paraId="7525FB61" w14:textId="04B0B05A" w:rsidR="00E849FF" w:rsidRPr="00040C06" w:rsidRDefault="00202D0A" w:rsidP="00E849FF">
      <w:r w:rsidRPr="00040C06">
        <w:lastRenderedPageBreak/>
        <w:tab/>
      </w:r>
      <w:r w:rsidR="00E849FF" w:rsidRPr="00040C06">
        <w:t>Prevádzkové poriadky, príručky a manuály pre prevádzku a údržbu budú spracované v slovenskom jazyku v 6-tich vyhotoveniach a 6x v elektronickej forme pre každé strojnotechnologické zariadenie, elektrotechnické zariadenie a riadiaci systém pre jednotlivé profesie prevádzky, údržby a operátorských pracovísk a bude obsahovať najmä:</w:t>
      </w:r>
    </w:p>
    <w:p w14:paraId="4D299C7E" w14:textId="6DD8353B" w:rsidR="00E849FF" w:rsidRPr="00040C06" w:rsidRDefault="00E849FF" w:rsidP="00C34D88">
      <w:pPr>
        <w:pStyle w:val="Odsekzoznamu2"/>
        <w:numPr>
          <w:ilvl w:val="0"/>
          <w:numId w:val="18"/>
        </w:numPr>
        <w:adjustRightInd/>
        <w:spacing w:after="60"/>
        <w:ind w:left="709" w:hanging="340"/>
      </w:pPr>
      <w:r w:rsidRPr="00040C06">
        <w:t>Popis inštalovanej technológie a jej funkcie</w:t>
      </w:r>
      <w:r w:rsidR="006D6B71" w:rsidRPr="00040C06">
        <w:t>;</w:t>
      </w:r>
    </w:p>
    <w:p w14:paraId="5065691C" w14:textId="16C0B810" w:rsidR="00E849FF" w:rsidRPr="00040C06" w:rsidRDefault="00E849FF" w:rsidP="00C34D88">
      <w:pPr>
        <w:pStyle w:val="Odsekzoznamu2"/>
        <w:numPr>
          <w:ilvl w:val="0"/>
          <w:numId w:val="18"/>
        </w:numPr>
        <w:adjustRightInd/>
        <w:spacing w:after="60"/>
        <w:ind w:left="709" w:hanging="340"/>
      </w:pPr>
      <w:r w:rsidRPr="00040C06">
        <w:t>Návody /manuály na obsluhu</w:t>
      </w:r>
      <w:r w:rsidR="006D6B71" w:rsidRPr="00040C06">
        <w:t>;</w:t>
      </w:r>
    </w:p>
    <w:p w14:paraId="5D7E411E" w14:textId="625F3F5E" w:rsidR="00E849FF" w:rsidRPr="00040C06" w:rsidRDefault="00E849FF" w:rsidP="00C34D88">
      <w:pPr>
        <w:pStyle w:val="Odsekzoznamu2"/>
        <w:numPr>
          <w:ilvl w:val="0"/>
          <w:numId w:val="18"/>
        </w:numPr>
        <w:adjustRightInd/>
        <w:spacing w:after="60"/>
        <w:ind w:left="709" w:hanging="340"/>
      </w:pPr>
      <w:r w:rsidRPr="00040C06">
        <w:t>Návody/manuály na údržbu vrátane harmonogramu preventívnej údržby na desať rokov od prebratia Diela</w:t>
      </w:r>
      <w:r w:rsidR="006D6B71" w:rsidRPr="00040C06">
        <w:t>;</w:t>
      </w:r>
      <w:r w:rsidRPr="00040C06">
        <w:t xml:space="preserve"> </w:t>
      </w:r>
    </w:p>
    <w:p w14:paraId="4F9515F5" w14:textId="28CC4F64" w:rsidR="00E849FF" w:rsidRPr="00040C06" w:rsidRDefault="00E849FF" w:rsidP="00C34D88">
      <w:pPr>
        <w:pStyle w:val="Odsekzoznamu2"/>
        <w:numPr>
          <w:ilvl w:val="0"/>
          <w:numId w:val="18"/>
        </w:numPr>
        <w:adjustRightInd/>
        <w:spacing w:after="60"/>
        <w:ind w:left="709" w:hanging="340"/>
      </w:pPr>
      <w:r w:rsidRPr="00040C06">
        <w:t>Kontrola kvality</w:t>
      </w:r>
      <w:r w:rsidR="006D6B71" w:rsidRPr="00040C06">
        <w:t>;</w:t>
      </w:r>
    </w:p>
    <w:p w14:paraId="25782DB9" w14:textId="368B2FCC" w:rsidR="00E849FF" w:rsidRPr="00040C06" w:rsidRDefault="00E849FF" w:rsidP="00C34D88">
      <w:pPr>
        <w:pStyle w:val="Odsekzoznamu2"/>
        <w:numPr>
          <w:ilvl w:val="0"/>
          <w:numId w:val="18"/>
        </w:numPr>
        <w:adjustRightInd/>
        <w:spacing w:after="60"/>
        <w:ind w:left="709" w:hanging="340"/>
      </w:pPr>
      <w:r w:rsidRPr="00040C06">
        <w:t>Bezpečnostné opatrenia</w:t>
      </w:r>
      <w:r w:rsidR="006D6B71" w:rsidRPr="00040C06">
        <w:t>;</w:t>
      </w:r>
    </w:p>
    <w:p w14:paraId="0E7EE442" w14:textId="00333255" w:rsidR="00E849FF" w:rsidRPr="00040C06" w:rsidRDefault="00E849FF" w:rsidP="00C34D88">
      <w:pPr>
        <w:pStyle w:val="Odsekzoznamu2"/>
        <w:numPr>
          <w:ilvl w:val="0"/>
          <w:numId w:val="18"/>
        </w:numPr>
        <w:adjustRightInd/>
        <w:spacing w:after="60"/>
        <w:ind w:left="709" w:hanging="340"/>
      </w:pPr>
      <w:r w:rsidRPr="00040C06">
        <w:t>Servisné podmienky pre dodané strojné a elektrotechnické zariadenia</w:t>
      </w:r>
      <w:r w:rsidR="0040648C" w:rsidRPr="00040C06">
        <w:t>.</w:t>
      </w:r>
      <w:r w:rsidRPr="00040C06">
        <w:t xml:space="preserve"> </w:t>
      </w:r>
      <w:r w:rsidR="0040648C" w:rsidRPr="00040C06">
        <w:t>Š</w:t>
      </w:r>
      <w:r w:rsidRPr="00040C06">
        <w:t>pecifikáciu servisných činností v rámci Záručného servisu predloží Zhotoviteľ v súhrnnej tabuľkovej forme (editovateľnej), vrátane harmonogramu vykonávania servisných činností odsúhlasený Objednávateľom</w:t>
      </w:r>
      <w:r w:rsidR="006D6B71" w:rsidRPr="00040C06">
        <w:t>;</w:t>
      </w:r>
      <w:r w:rsidRPr="00040C06">
        <w:t xml:space="preserve"> </w:t>
      </w:r>
    </w:p>
    <w:p w14:paraId="3507677B" w14:textId="471E8B98" w:rsidR="00E849FF" w:rsidRPr="00040C06" w:rsidRDefault="00E849FF" w:rsidP="00C34D88">
      <w:pPr>
        <w:pStyle w:val="Odsekzoznamu2"/>
        <w:numPr>
          <w:ilvl w:val="0"/>
          <w:numId w:val="18"/>
        </w:numPr>
        <w:adjustRightInd/>
        <w:spacing w:after="60"/>
        <w:ind w:left="709" w:hanging="340"/>
      </w:pPr>
      <w:r w:rsidRPr="00040C06">
        <w:t>Špecifikácia bežných opráv resp. porúch, ktoré Zhotoviteľ povoľuje personálu Objednávateľa vykonávať v záručnej lehote</w:t>
      </w:r>
      <w:r w:rsidR="0040648C" w:rsidRPr="00040C06">
        <w:t>;</w:t>
      </w:r>
    </w:p>
    <w:p w14:paraId="7819B9AA" w14:textId="4044C7CF" w:rsidR="00E849FF" w:rsidRPr="00040C06" w:rsidRDefault="00E849FF" w:rsidP="00C34D88">
      <w:pPr>
        <w:pStyle w:val="Odsekzoznamu2"/>
        <w:numPr>
          <w:ilvl w:val="0"/>
          <w:numId w:val="18"/>
        </w:numPr>
        <w:adjustRightInd/>
        <w:spacing w:after="60"/>
        <w:ind w:left="709" w:hanging="340"/>
      </w:pPr>
      <w:r w:rsidRPr="00040C06">
        <w:t>Plán preventívnej údržby</w:t>
      </w:r>
      <w:r w:rsidR="0040648C" w:rsidRPr="00040C06">
        <w:t>.</w:t>
      </w:r>
    </w:p>
    <w:p w14:paraId="0DF4A2C0" w14:textId="096A0DD1" w:rsidR="00E849FF" w:rsidRPr="00040C06" w:rsidRDefault="00202D0A" w:rsidP="00E849FF">
      <w:r w:rsidRPr="00040C06">
        <w:tab/>
      </w:r>
      <w:r w:rsidR="00E849FF" w:rsidRPr="00040C06">
        <w:t xml:space="preserve">Prevádzkové poriadky, príručky a manuály pre prevádzku a údržbu budú udávať plánované intervaly medzi opakovanou kontrolou, úpravou a/alebo výmenou elementov zariadení, bude obsahovať zoznam všetkých kontrolných postupov, ktoré sú potrebné pre správnu a riadnu údržbu zariadení. Súčasťou dokumentácie budú návody k montáži, obsluhe a údržbe jednotlivých zariadení, úradné skúšky, odborné prehliadky a skúšky (revízne správy), tlakové skúšky atď. </w:t>
      </w:r>
    </w:p>
    <w:p w14:paraId="7D145A1E" w14:textId="79DE2035" w:rsidR="00E849FF" w:rsidRPr="00040C06" w:rsidRDefault="00202D0A" w:rsidP="00E849FF">
      <w:r w:rsidRPr="00040C06">
        <w:tab/>
      </w:r>
      <w:r w:rsidR="00E849FF" w:rsidRPr="00040C06">
        <w:t>Prevádzkové poriadky, príručky a manuály pre prevádzku a údržbu budú pripravené špecificky pre Dielo s uvedením označenia jednotlivých zariadení a komponentov, v súlade s dodanou projektovou dokumentáciou. Zbierka brožúr, prospektov, letákov, inštrukcií, diagramov, zoznamov výrobcov a pod. nebude akceptovaná ako Prevádzkové poriadky, príručky a manuály pre prevádzku a</w:t>
      </w:r>
      <w:r w:rsidR="00D47FF9" w:rsidRPr="00040C06">
        <w:t> </w:t>
      </w:r>
      <w:r w:rsidR="00E849FF" w:rsidRPr="00040C06">
        <w:t>údržbu</w:t>
      </w:r>
      <w:r w:rsidR="00D47FF9" w:rsidRPr="00040C06">
        <w:t>,</w:t>
      </w:r>
      <w:r w:rsidR="00E849FF" w:rsidRPr="00040C06">
        <w:t xml:space="preserve"> ale tieto materiály môžu byť použité ako doplnkový materiál.</w:t>
      </w:r>
    </w:p>
    <w:p w14:paraId="10D21DD9" w14:textId="58174A51" w:rsidR="00E849FF" w:rsidRPr="00040C06" w:rsidRDefault="00202D0A" w:rsidP="00E849FF">
      <w:r w:rsidRPr="00040C06">
        <w:tab/>
      </w:r>
      <w:r w:rsidR="00E849FF" w:rsidRPr="00040C06">
        <w:t>Všetky náklady Zhotoviteľa potrebné na spracovanie Prevádzkových poriadkov, príručiek a manuálov a zabezpečenie školení</w:t>
      </w:r>
      <w:r w:rsidR="002F4FF7" w:rsidRPr="00040C06">
        <w:t xml:space="preserve"> v zmysle čl. </w:t>
      </w:r>
      <w:r w:rsidR="002F4FF7" w:rsidRPr="00040C06">
        <w:fldChar w:fldCharType="begin"/>
      </w:r>
      <w:r w:rsidR="002F4FF7" w:rsidRPr="00040C06">
        <w:instrText xml:space="preserve"> REF _Ref170746779 \r \h </w:instrText>
      </w:r>
      <w:r w:rsidR="00076E7C" w:rsidRPr="00040C06">
        <w:instrText xml:space="preserve"> \* MERGEFORMAT </w:instrText>
      </w:r>
      <w:r w:rsidR="002F4FF7" w:rsidRPr="00040C06">
        <w:fldChar w:fldCharType="separate"/>
      </w:r>
      <w:r w:rsidR="0094408A">
        <w:t>2.7.3</w:t>
      </w:r>
      <w:r w:rsidR="002F4FF7" w:rsidRPr="00040C06">
        <w:fldChar w:fldCharType="end"/>
      </w:r>
      <w:r w:rsidR="002F4FF7" w:rsidRPr="00C34D88">
        <w:t xml:space="preserve"> a </w:t>
      </w:r>
      <w:r w:rsidR="002F4FF7" w:rsidRPr="00040C06">
        <w:fldChar w:fldCharType="begin"/>
      </w:r>
      <w:r w:rsidR="002F4FF7" w:rsidRPr="00040C06">
        <w:instrText xml:space="preserve"> REF _Ref170746781 \r \h </w:instrText>
      </w:r>
      <w:r w:rsidR="00076E7C" w:rsidRPr="00040C06">
        <w:instrText xml:space="preserve"> \* MERGEFORMAT </w:instrText>
      </w:r>
      <w:r w:rsidR="002F4FF7" w:rsidRPr="00040C06">
        <w:fldChar w:fldCharType="separate"/>
      </w:r>
      <w:r w:rsidR="0094408A">
        <w:t>2.7.4</w:t>
      </w:r>
      <w:r w:rsidR="002F4FF7" w:rsidRPr="00040C06">
        <w:fldChar w:fldCharType="end"/>
      </w:r>
      <w:r w:rsidR="00E32BC3" w:rsidRPr="00040C06">
        <w:t xml:space="preserve"> </w:t>
      </w:r>
      <w:r w:rsidR="00E849FF" w:rsidRPr="00040C06">
        <w:t>budú zahrnuté v Navrhovanej zmluvnej cene.</w:t>
      </w:r>
    </w:p>
    <w:p w14:paraId="67CFC580" w14:textId="5A9D7AC8" w:rsidR="00E849FF" w:rsidRPr="00040C06" w:rsidRDefault="00202D0A" w:rsidP="00E849FF">
      <w:r w:rsidRPr="00040C06">
        <w:tab/>
      </w:r>
      <w:r w:rsidR="00E849FF" w:rsidRPr="00040C06">
        <w:t>Zhotoviteľ predkladá Objednávateľovi Prevádzkové poriadky, príručky a manuály, ktoré počas životnosti stavby a predovšetkým v ponúkanej Záručnej dobe vyžadujú pravidelné prehliadky, sledovanie a kontrolu vyplývajúcu zo Záverečných správ Operatívneho monitoringu a monitoringu vplyvov stavby na životné prostredie spracovaných Zhotoviteľom, drobnú údržbu alebo plánované opravy. Tieto poriadky, príručky a manuály pri preberacom konaní preberá Objednávateľ a slúžia ako podmienky záruky.</w:t>
      </w:r>
    </w:p>
    <w:p w14:paraId="28D8BE21" w14:textId="667C2937" w:rsidR="00E849FF" w:rsidRPr="00040C06" w:rsidRDefault="00202D0A" w:rsidP="00E849FF">
      <w:r w:rsidRPr="00040C06">
        <w:tab/>
      </w:r>
      <w:r w:rsidR="00E849FF" w:rsidRPr="00040C06">
        <w:t>Prevádzkové poriadky, príručky a manuály určia aj požiadavky napr. na Kontrolu premenných parametrov cestného telesa a jeho častí pred ukončením Záručnej doby.</w:t>
      </w:r>
    </w:p>
    <w:p w14:paraId="1E02D0C8" w14:textId="444605A9" w:rsidR="00E849FF" w:rsidRPr="00040C06" w:rsidRDefault="00202D0A" w:rsidP="007325D4">
      <w:r w:rsidRPr="00040C06">
        <w:tab/>
      </w:r>
      <w:r w:rsidR="00E849FF" w:rsidRPr="00040C06">
        <w:t xml:space="preserve">Súčasťou Prevádzkového poriadku, príručiek a manuálov pre prevádzku a údržbu budú aj servisné podmienky pre dodané strojné a elektrotechnické zariadenia vrátane harmonogramu vykonávania servisných činností odsúhlasený Objednávateľom. Zhotoviteľ je povinný udržiavať vo svojich skladových zásobách nevyhnutné množstvo náhradných dielov a iných zariadení určených podľa prevádzkových poriadkov, príručiek a manuálov pre prevádzku a údržbu, tak aby bol schopný odstrániť vady v lehote stanovenej v Zmluve, resp. aby bol schopný vykonávať Záručný servis v zmysle Zmluvy. Zhotoviteľ ďalej zabezpečí aby všetky ním dodané strojné a elektrotechnické zariadenia mali zabezpečené odstránenie vád najneskôr do 24 hod s výnimkou prípadov keď bude preukázaná nemožnosť dodania náhradných dielov. V tomto prípade Objednávateľ po prerokovaní so Zhotoviteľom určí primeranú lehotu na odstránenie vady. </w:t>
      </w:r>
    </w:p>
    <w:p w14:paraId="6D10457F" w14:textId="4D5406B3" w:rsidR="00E849FF" w:rsidRPr="00040C06" w:rsidRDefault="00202D0A" w:rsidP="00C34D88">
      <w:r w:rsidRPr="00040C06">
        <w:tab/>
      </w:r>
      <w:r w:rsidR="00E849FF" w:rsidRPr="00040C06">
        <w:t xml:space="preserve">Záručný servis je Zhotoviteľ povinný vykonávať v zmysle manuálu užívania (alebo prevádzkového poriadku, príručiek a manuálov pre prevádzku a údržbu) a v ňom uvedených tabuliek a harmonogramu servisných činností, ktoré budú súčasťou tohto manuálu alebo prevádzkového poriadku, príručiek a manuálov pre prevádzku a údržbu. </w:t>
      </w:r>
    </w:p>
    <w:p w14:paraId="19B45F84" w14:textId="1C549F4F" w:rsidR="008E17BB" w:rsidRPr="00040C06" w:rsidRDefault="008E17BB" w:rsidP="00C34D88">
      <w:pPr>
        <w:ind w:right="0"/>
      </w:pPr>
      <w:r>
        <w:tab/>
      </w:r>
      <w:r w:rsidRPr="00040C06">
        <w:t xml:space="preserve">V prípade, že bude nutné </w:t>
      </w:r>
      <w:r w:rsidR="003F023A" w:rsidRPr="00040C06">
        <w:t>vy</w:t>
      </w:r>
      <w:r w:rsidR="003F023A">
        <w:t>hotoviť</w:t>
      </w:r>
      <w:r w:rsidRPr="00040C06">
        <w:t xml:space="preserve"> revízne správy počas užívania v záručnej dobe</w:t>
      </w:r>
      <w:r w:rsidR="0044166F">
        <w:t>,</w:t>
      </w:r>
      <w:r w:rsidRPr="00040C06">
        <w:t xml:space="preserve"> zabezpečí uvedenú činnosť </w:t>
      </w:r>
      <w:r w:rsidR="000C34E5">
        <w:t>Z</w:t>
      </w:r>
      <w:r w:rsidRPr="00040C06">
        <w:t>hotoviteľ.</w:t>
      </w:r>
    </w:p>
    <w:p w14:paraId="37C103C0" w14:textId="494195F0" w:rsidR="008E17BB" w:rsidRPr="00040C06" w:rsidRDefault="008E17BB" w:rsidP="00C34D88">
      <w:pPr>
        <w:ind w:right="0"/>
      </w:pPr>
      <w:r>
        <w:lastRenderedPageBreak/>
        <w:tab/>
      </w:r>
      <w:r w:rsidRPr="00040C06">
        <w:t>V prípade, že bude nutné vykonávať servisné zásahy do diela, rovnako tuto službu zabezpečí počas záručnej doby Zhotoviteľ</w:t>
      </w:r>
      <w:r w:rsidR="00031DCF">
        <w:t>.</w:t>
      </w:r>
    </w:p>
    <w:p w14:paraId="0BB29EC1" w14:textId="7570599C" w:rsidR="007325D4" w:rsidRDefault="00031DCF" w:rsidP="007325D4">
      <w:pPr>
        <w:ind w:right="0"/>
      </w:pPr>
      <w:r>
        <w:tab/>
      </w:r>
      <w:r w:rsidR="007325D4" w:rsidRPr="00C34D88">
        <w:t>Záručný servis sa týka všetkých technologických objektov v zmysle čl.1.1.5.5 FIDIC VZP</w:t>
      </w:r>
      <w:r w:rsidR="007325D4" w:rsidRPr="007325D4">
        <w:t xml:space="preserve">. </w:t>
      </w:r>
    </w:p>
    <w:p w14:paraId="13814440" w14:textId="3B40CBC6" w:rsidR="004730EF" w:rsidRPr="007325D4" w:rsidRDefault="004730EF" w:rsidP="00C34D88">
      <w:pPr>
        <w:ind w:right="0"/>
      </w:pPr>
      <w:r>
        <w:tab/>
      </w:r>
      <w:r w:rsidRPr="00A444EF">
        <w:t xml:space="preserve">Zhotoviteľ dodá náhradné diely doporučené výrobcom podľa požiadaviek z prevádzkových poriadkov pre </w:t>
      </w:r>
      <w:r w:rsidRPr="00C34D88">
        <w:t>dvojročnú</w:t>
      </w:r>
      <w:r w:rsidRPr="0037244F">
        <w:t xml:space="preserve"> prevádzku.</w:t>
      </w:r>
    </w:p>
    <w:p w14:paraId="2546CDB8" w14:textId="17E77587" w:rsidR="004730EF" w:rsidRDefault="007325D4" w:rsidP="007325D4">
      <w:pPr>
        <w:ind w:right="0"/>
      </w:pPr>
      <w:r w:rsidRPr="007325D4">
        <w:tab/>
      </w:r>
      <w:r w:rsidR="00031DCF" w:rsidRPr="007325D4">
        <w:t xml:space="preserve">Zhotoviteľ si zahrnie do jeho Navrhovanej zmluvnej ceny všetky potrebné </w:t>
      </w:r>
      <w:r w:rsidR="006346E6" w:rsidRPr="007325D4">
        <w:t xml:space="preserve">náklady </w:t>
      </w:r>
      <w:r w:rsidR="00031DCF" w:rsidRPr="007325D4">
        <w:t>na vykonanie Záručného servisu na technologických a technických zariadeniach, súčastiach diela ktoré bude nutné vykonávať počas záručnej doby v zmysle požiadaviek výrobcov a dodávateľov súčiastok a výrobkov.</w:t>
      </w:r>
    </w:p>
    <w:p w14:paraId="6AC5017A" w14:textId="1BEF1FFA" w:rsidR="00753CA0" w:rsidRPr="00040C06" w:rsidRDefault="00753CA0" w:rsidP="00C950D3">
      <w:pPr>
        <w:pStyle w:val="Nadpis3"/>
      </w:pPr>
      <w:bookmarkStart w:id="1584" w:name="_Toc184105554"/>
      <w:bookmarkStart w:id="1585" w:name="_Toc187221317"/>
      <w:bookmarkStart w:id="1586" w:name="_Toc187233510"/>
      <w:bookmarkStart w:id="1587" w:name="_Toc187233841"/>
      <w:bookmarkStart w:id="1588" w:name="_Toc187234129"/>
      <w:bookmarkStart w:id="1589" w:name="_Toc187234417"/>
      <w:bookmarkStart w:id="1590" w:name="_Toc187241862"/>
      <w:bookmarkStart w:id="1591" w:name="_Toc187246027"/>
      <w:bookmarkStart w:id="1592" w:name="_Toc187246620"/>
      <w:bookmarkStart w:id="1593" w:name="_Toc187247149"/>
      <w:bookmarkStart w:id="1594" w:name="_Toc182263159"/>
      <w:bookmarkStart w:id="1595" w:name="_Toc182264064"/>
      <w:bookmarkStart w:id="1596" w:name="_Toc184105555"/>
      <w:bookmarkStart w:id="1597" w:name="_Toc187221318"/>
      <w:bookmarkStart w:id="1598" w:name="_Toc187233511"/>
      <w:bookmarkStart w:id="1599" w:name="_Toc187233842"/>
      <w:bookmarkStart w:id="1600" w:name="_Toc187234130"/>
      <w:bookmarkStart w:id="1601" w:name="_Toc187234418"/>
      <w:bookmarkStart w:id="1602" w:name="_Toc187241863"/>
      <w:bookmarkStart w:id="1603" w:name="_Toc187246028"/>
      <w:bookmarkStart w:id="1604" w:name="_Toc187246621"/>
      <w:bookmarkStart w:id="1605" w:name="_Toc187247150"/>
      <w:bookmarkStart w:id="1606" w:name="_Ref170744803"/>
      <w:bookmarkStart w:id="1607" w:name="_Ref170746781"/>
      <w:bookmarkStart w:id="1608" w:name="_Toc187411858"/>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r w:rsidRPr="00040C06">
        <w:t>Školenia</w:t>
      </w:r>
      <w:bookmarkEnd w:id="1579"/>
      <w:bookmarkEnd w:id="1580"/>
      <w:bookmarkEnd w:id="1581"/>
      <w:bookmarkEnd w:id="1582"/>
      <w:bookmarkEnd w:id="1583"/>
      <w:bookmarkEnd w:id="1606"/>
      <w:bookmarkEnd w:id="1607"/>
      <w:bookmarkEnd w:id="1608"/>
    </w:p>
    <w:p w14:paraId="61693232" w14:textId="7F10E5E5" w:rsidR="00AA1B19" w:rsidRPr="00040C06" w:rsidRDefault="00202D0A" w:rsidP="00C34D88">
      <w:pPr>
        <w:ind w:right="0"/>
      </w:pPr>
      <w:bookmarkStart w:id="1609" w:name="_Toc213423552"/>
      <w:bookmarkStart w:id="1610" w:name="_Toc213992809"/>
      <w:r w:rsidRPr="00040C06">
        <w:tab/>
      </w:r>
      <w:r w:rsidR="00EC0ED5" w:rsidRPr="00040C06">
        <w:t>Zhotoviteľ</w:t>
      </w:r>
      <w:r w:rsidR="00981D55" w:rsidRPr="00040C06">
        <w:t xml:space="preserve">, pred prebratím Diela alebo jeho častí pripraví Program zaškolenia a zabezpečí zaškolenie personálu Objednávateľa pre prevádzku a údržbu jednotlivých technologických zariadení a celého Diela vo všetkých potrebných profesiách prevádzky a údržby a v rozsahu potrebnom pre bezpečnú prevádzku Diela, vrátane zaškolenia personálu Objednávateľa pre prevádzku a údržbu Diela, resp. častí Diela počas dočasného užívania na skúšobnú prevádzku </w:t>
      </w:r>
      <w:r w:rsidR="00AA1B19" w:rsidRPr="00040C06">
        <w:t>najmä s dôrazom na:</w:t>
      </w:r>
    </w:p>
    <w:p w14:paraId="42E34F3C" w14:textId="77777777" w:rsidR="00D271D8" w:rsidRPr="00040C06" w:rsidRDefault="00AA1B19" w:rsidP="00C34D88">
      <w:pPr>
        <w:pStyle w:val="Odsekzoznamu"/>
        <w:numPr>
          <w:ilvl w:val="0"/>
          <w:numId w:val="174"/>
        </w:numPr>
      </w:pPr>
      <w:r w:rsidRPr="00040C06">
        <w:t>ovládanie, údržbu a jednoduchý servis technológie meniarní a diaľkového ovládania meniarne,</w:t>
      </w:r>
    </w:p>
    <w:p w14:paraId="6C1FB0B9" w14:textId="033FD537" w:rsidR="00AA1B19" w:rsidRPr="00040C06" w:rsidRDefault="00AA1B19" w:rsidP="00C34D88">
      <w:pPr>
        <w:pStyle w:val="Odsekzoznamu"/>
        <w:numPr>
          <w:ilvl w:val="0"/>
          <w:numId w:val="174"/>
        </w:numPr>
      </w:pPr>
      <w:r w:rsidRPr="00040C06">
        <w:t xml:space="preserve">obsluhu nastavenie a údržbu </w:t>
      </w:r>
      <w:proofErr w:type="spellStart"/>
      <w:r w:rsidRPr="00040C06">
        <w:t>prestavníkov</w:t>
      </w:r>
      <w:proofErr w:type="spellEnd"/>
      <w:r w:rsidRPr="00040C06">
        <w:t xml:space="preserve"> koľajových výhybiek,</w:t>
      </w:r>
    </w:p>
    <w:p w14:paraId="16CB9867" w14:textId="6092C3B3" w:rsidR="00AA1B19" w:rsidRPr="00040C06" w:rsidRDefault="00AA1B19" w:rsidP="00C34D88">
      <w:pPr>
        <w:pStyle w:val="Odsekzoznamu"/>
        <w:numPr>
          <w:ilvl w:val="0"/>
          <w:numId w:val="174"/>
        </w:numPr>
      </w:pPr>
      <w:r w:rsidRPr="00040C06">
        <w:t>ovládanie, údržba a servis riadenia výhybiek a vykurovania výhybiek,</w:t>
      </w:r>
    </w:p>
    <w:p w14:paraId="22D6A779" w14:textId="68DAE129" w:rsidR="00981D55" w:rsidRPr="00040C06" w:rsidRDefault="00AA1B19" w:rsidP="00C34D88">
      <w:pPr>
        <w:pStyle w:val="Odsekzoznamu"/>
        <w:numPr>
          <w:ilvl w:val="0"/>
          <w:numId w:val="174"/>
        </w:numPr>
      </w:pPr>
      <w:r w:rsidRPr="00040C06">
        <w:t>ovládanie, údržba a servis riadenia pohybu vozidiel v otočke.</w:t>
      </w:r>
    </w:p>
    <w:p w14:paraId="4DEB1795" w14:textId="4650797A" w:rsidR="00D637EC" w:rsidRPr="00040C06" w:rsidRDefault="00B623BF" w:rsidP="00981D55">
      <w:r w:rsidRPr="00040C06">
        <w:tab/>
      </w:r>
      <w:r w:rsidR="00981D55" w:rsidRPr="00040C06">
        <w:t xml:space="preserve">Cieľom školenia je zabezpečiť, aby vybraní pracovníci získali potrebné vedomosti o inštalovanej technológii, prevádzke a údržbe všetkých zariadení obsiahnutých v Diele a boli schopní komplexne riadiť prevádzku a údržbu Diela. </w:t>
      </w:r>
      <w:r w:rsidR="00D637EC" w:rsidRPr="00040C06">
        <w:t>Zhotoviteľ zabezpečí aj zaškolenie vybraných pracovníkov údržby prevádzkovateľa Objednávateľa tak, aby boli schopní odstrániť drobné poruchy na zariadení, za účelom minimalizovania výluky dopravy počas poruchy. Zhotoviteľ určí rozsah a možnosti pôsobenia na odstraňovaní bežných porúch a zaistí, aby takýmto zásahom Objednávateľa neboli porušené záručné podmienky zariadenia.</w:t>
      </w:r>
    </w:p>
    <w:p w14:paraId="1FE39411" w14:textId="18511DC1" w:rsidR="00981D55" w:rsidRPr="00040C06" w:rsidRDefault="00B623BF" w:rsidP="00981D55">
      <w:r w:rsidRPr="00040C06">
        <w:tab/>
      </w:r>
      <w:r w:rsidR="00981D55" w:rsidRPr="00040C06">
        <w:t>Program a harmonogram školiaceho kurzu bude vzájomne dohodnutý a odsúhlasený obidvoma stranami. Po ukončení školení Objednávateľ vystaví Protokol o dostatočnom zaškolení overený bez</w:t>
      </w:r>
      <w:r w:rsidR="00187E01" w:rsidRPr="00040C06">
        <w:t xml:space="preserve">pečnostným technikom. </w:t>
      </w:r>
      <w:r w:rsidR="00981D55" w:rsidRPr="00040C06">
        <w:t xml:space="preserve">Bez tohto Protokolu nebude Dielo považované za dokončené na účely Preberania podľa podčlánku 10.2 </w:t>
      </w:r>
      <w:r w:rsidR="00AA1B19" w:rsidRPr="00040C06">
        <w:t>FIDIC VZP</w:t>
      </w:r>
      <w:r w:rsidR="00981D55" w:rsidRPr="00040C06">
        <w:t>.</w:t>
      </w:r>
    </w:p>
    <w:p w14:paraId="6F0D2070" w14:textId="009FE590" w:rsidR="00D271D8" w:rsidRPr="00040C06" w:rsidRDefault="00B623BF" w:rsidP="00D271D8">
      <w:r w:rsidRPr="00040C06">
        <w:tab/>
      </w:r>
      <w:bookmarkEnd w:id="1609"/>
      <w:bookmarkEnd w:id="1610"/>
      <w:r w:rsidR="00981D55" w:rsidRPr="00040C06">
        <w:t xml:space="preserve">Program a harmonogram školení bude spracovaný v 6-tich vyhotoveniach a 1x v elektronickej forme pre každé strojnotechnologické zariadenie, elektrotechnické zariadenie </w:t>
      </w:r>
      <w:r w:rsidR="00D271D8" w:rsidRPr="00040C06">
        <w:t xml:space="preserve">, </w:t>
      </w:r>
      <w:r w:rsidR="00981D55" w:rsidRPr="00040C06">
        <w:t>zariadenie ASRTP</w:t>
      </w:r>
      <w:r w:rsidR="00D271D8" w:rsidRPr="00040C06">
        <w:t>, CDS systém a pod.</w:t>
      </w:r>
    </w:p>
    <w:p w14:paraId="07FAA08C" w14:textId="77777777" w:rsidR="00363E4D" w:rsidRPr="00C34D88" w:rsidRDefault="00363E4D" w:rsidP="00C34D88">
      <w:pPr>
        <w:pStyle w:val="Nadpis3"/>
        <w:rPr>
          <w:b w:val="0"/>
        </w:rPr>
      </w:pPr>
      <w:bookmarkStart w:id="1611" w:name="_Toc187411859"/>
      <w:r w:rsidRPr="00C34D88">
        <w:t>Doladenie systému cestnej dopravnej signalizácie (CDS)</w:t>
      </w:r>
      <w:bookmarkEnd w:id="1611"/>
    </w:p>
    <w:p w14:paraId="1FB02655" w14:textId="6ECDD132" w:rsidR="00363E4D" w:rsidRPr="00C34D88" w:rsidRDefault="00363E4D" w:rsidP="00C34D88">
      <w:pPr>
        <w:shd w:val="clear" w:color="auto" w:fill="FFFFFF" w:themeFill="background1"/>
        <w:tabs>
          <w:tab w:val="clear" w:pos="-5812"/>
          <w:tab w:val="clear" w:pos="0"/>
        </w:tabs>
        <w:autoSpaceDE/>
        <w:autoSpaceDN/>
        <w:adjustRightInd/>
        <w:spacing w:after="0"/>
        <w:ind w:right="0" w:firstLine="709"/>
        <w:rPr>
          <w:rFonts w:cs="Times New Roman"/>
          <w:color w:val="201F1E"/>
          <w:spacing w:val="0"/>
          <w:szCs w:val="21"/>
          <w:lang w:eastAsia="sk-SK"/>
        </w:rPr>
      </w:pPr>
      <w:r w:rsidRPr="00C34D88">
        <w:rPr>
          <w:rFonts w:cs="Times New Roman"/>
          <w:color w:val="201F1E"/>
          <w:szCs w:val="21"/>
          <w:lang w:eastAsia="sk-SK"/>
        </w:rPr>
        <w:t>V rámci kolaudácie, spúšťania a počiatočnej prevádzky je Zhotoviteľ povinný doladiť cestnú dopravnú signalizáciu a dopracovať logiku riadenia na základe aktuálnych pomerov. Prvotné d</w:t>
      </w:r>
      <w:r w:rsidRPr="00C34D88">
        <w:rPr>
          <w:rFonts w:cs="Times New Roman"/>
          <w:szCs w:val="21"/>
          <w:lang w:eastAsia="sk-SK"/>
        </w:rPr>
        <w:t xml:space="preserve">olaďovanie systému CDS Zhotoviteľ prevedie 3 mesiace od začatia prevádzky električkovej trate a systému CDS a následne dolaďovanie je povinný uskutočniť 6 mesiacov po prvotnom dolaďovaní. Zhotoviteľ je povinný najneskôr 14 dní pred požadovanými termínmi dolaďovania oznámiť Objednávateľovi jeho pripravenosť k vykonaniu súvisiacich činností s vyšpecifikovaním súčinnosti požadovanej zo strany Objednávateľa. </w:t>
      </w:r>
    </w:p>
    <w:p w14:paraId="43BB5B94" w14:textId="3E1C8375" w:rsidR="00363E4D" w:rsidRPr="00C34D88" w:rsidRDefault="00363E4D" w:rsidP="00C34D88">
      <w:pPr>
        <w:pStyle w:val="Nadpis4"/>
        <w:rPr>
          <w:bdr w:val="none" w:sz="0" w:space="0" w:color="auto" w:frame="1"/>
          <w:lang w:eastAsia="sk-SK"/>
        </w:rPr>
      </w:pPr>
      <w:r w:rsidRPr="00C34D88">
        <w:rPr>
          <w:bdr w:val="none" w:sz="0" w:space="0" w:color="auto" w:frame="1"/>
          <w:lang w:eastAsia="sk-SK"/>
        </w:rPr>
        <w:t>Všeobecné požiadavky a povinnosti Zhotoviteľa</w:t>
      </w:r>
    </w:p>
    <w:p w14:paraId="0D0C02AF" w14:textId="5C1FEE46" w:rsidR="00363E4D" w:rsidRPr="00C34D88" w:rsidRDefault="00363E4D" w:rsidP="00C34D88">
      <w:pPr>
        <w:pStyle w:val="Odsekzoznamu2"/>
        <w:adjustRightInd/>
        <w:spacing w:after="60"/>
        <w:ind w:left="20" w:firstLine="689"/>
      </w:pPr>
      <w:r w:rsidRPr="00C34D88">
        <w:t>Najneskôr 1 mesiac pred kolaudáciou a pred programovaním radiča spracovať aktualizáciu Podmienok riadenia CDS predmetnej križovatky/križovatiek. Takáto aktualizácia bude pripravená na základe aktuálneho dopravného prieskumu, dopravnej situácie a dostupných technológií v danom čase so zohľadnením spresnených polôh prihlasovacích a odhlasovacích bodov pre preferenciu MHD systémom TETRA, s podrobným popisom funkcie jednotlivých detektorov pre vozidlá a chodcov, určením časových intervalov medzier, dĺžok fáz a spresnením prevádzkovej doby podľa skutočných potrieb a požiadaviek. Do aktualizácie budú taktiež zapracované požiadavky vyplývajúce z jednotlivých vyjadrení dotknutých orgánov.</w:t>
      </w:r>
    </w:p>
    <w:p w14:paraId="5C30EDE6" w14:textId="77777777" w:rsidR="00363E4D" w:rsidRPr="00C34D88" w:rsidRDefault="00363E4D" w:rsidP="00C34D88">
      <w:pPr>
        <w:pStyle w:val="Odsekzoznamu2"/>
        <w:adjustRightInd/>
        <w:spacing w:after="60"/>
        <w:ind w:left="0" w:firstLine="709"/>
      </w:pPr>
      <w:r w:rsidRPr="00C34D88">
        <w:t>V priebehu spracovania aktualizácie podmienok riadenia je potrebné dohodnúť s DPB, a. s. polohu jednotlivých bodov prihlásenia, ako aj prioritu vozidiel MHD v prípade súčasného prihlásenia sa vozidiel v dvoch navzájom kolíznych smeroch alebo rozličných typoch MHD (E-MHD, BUS, T-BUS).</w:t>
      </w:r>
    </w:p>
    <w:p w14:paraId="56A9CB5F" w14:textId="6700D6AC" w:rsidR="00363E4D" w:rsidRPr="00C34D88" w:rsidRDefault="00363E4D" w:rsidP="00C34D88">
      <w:pPr>
        <w:pStyle w:val="Odsekzoznamu2"/>
        <w:adjustRightInd/>
        <w:spacing w:after="60"/>
        <w:ind w:left="0" w:firstLine="709"/>
      </w:pPr>
      <w:r w:rsidRPr="00C34D88">
        <w:lastRenderedPageBreak/>
        <w:t>Po spustení riadenia CDS križovatky do prevádzky Objednávateľ zabezpečí u projektanta CDS monitorovanie dopravnej situácie a doladenie riadenia CDS pre zaistenie funkčnosti preferencie MHD a plynulosti dopravy do troch mesiacov od začatia prevádzky CDS a následne ďalšie doladenie CDS 6 mesiacov od prvého doladenia.</w:t>
      </w:r>
    </w:p>
    <w:p w14:paraId="78B4121C" w14:textId="5CC67978" w:rsidR="00981D55" w:rsidRPr="00040C06" w:rsidRDefault="00363E4D" w:rsidP="00C34D88">
      <w:pPr>
        <w:pStyle w:val="Odsekzoznamu2"/>
        <w:adjustRightInd/>
        <w:spacing w:after="60"/>
        <w:ind w:left="0" w:firstLine="576"/>
      </w:pPr>
      <w:r w:rsidRPr="00C34D88">
        <w:t>Počas implementácie navrhnutého riadenia CDS do radiča a dolaďovaní navrhnutého riadenia CDS Zhotoviteľ je povinný byť súčinný a spolupracovať s projektantom CDS a realizátorom CDS. V prípade zistení, že riadenie CDS nevyhovuje alebo neplní funkciu podľa zadaných požiadaviek je povinnosťou Zhotoviteľa spracovať nové Podmienky riadenia CDS, ktoré budú vyhovovať.</w:t>
      </w:r>
    </w:p>
    <w:p w14:paraId="2F27B662" w14:textId="452ECCE8" w:rsidR="00753CA0" w:rsidRPr="00040C06" w:rsidRDefault="00753CA0" w:rsidP="00C950D3">
      <w:pPr>
        <w:pStyle w:val="Nadpis2"/>
      </w:pPr>
      <w:bookmarkStart w:id="1612" w:name="_Toc286861550"/>
      <w:bookmarkStart w:id="1613" w:name="_Toc289265958"/>
      <w:bookmarkStart w:id="1614" w:name="_Toc289329939"/>
      <w:bookmarkStart w:id="1615" w:name="_Toc292038720"/>
      <w:bookmarkStart w:id="1616" w:name="_Toc292042010"/>
      <w:bookmarkStart w:id="1617" w:name="_Toc292803131"/>
      <w:bookmarkStart w:id="1618" w:name="_Toc332367376"/>
      <w:bookmarkStart w:id="1619" w:name="_Toc345289334"/>
      <w:bookmarkStart w:id="1620" w:name="_Ref170735927"/>
      <w:bookmarkStart w:id="1621" w:name="_Ref170743056"/>
      <w:bookmarkStart w:id="1622" w:name="_Toc187411860"/>
      <w:r w:rsidRPr="00040C06">
        <w:t xml:space="preserve">Geodetická </w:t>
      </w:r>
      <w:r w:rsidR="00271DF3" w:rsidRPr="00040C06">
        <w:t>D</w:t>
      </w:r>
      <w:r w:rsidRPr="00040C06">
        <w:t>okumentácia</w:t>
      </w:r>
      <w:bookmarkEnd w:id="1612"/>
      <w:bookmarkEnd w:id="1613"/>
      <w:bookmarkEnd w:id="1614"/>
      <w:bookmarkEnd w:id="1615"/>
      <w:bookmarkEnd w:id="1616"/>
      <w:bookmarkEnd w:id="1617"/>
      <w:bookmarkEnd w:id="1618"/>
      <w:bookmarkEnd w:id="1619"/>
      <w:bookmarkEnd w:id="1620"/>
      <w:bookmarkEnd w:id="1621"/>
      <w:bookmarkEnd w:id="1622"/>
    </w:p>
    <w:p w14:paraId="218C8AF8" w14:textId="61F781AD" w:rsidR="00753CA0" w:rsidRPr="00040C06" w:rsidRDefault="00753CA0" w:rsidP="00C950D3">
      <w:pPr>
        <w:pStyle w:val="Nadpis3"/>
      </w:pPr>
      <w:bookmarkStart w:id="1623" w:name="_Toc292803132"/>
      <w:bookmarkStart w:id="1624" w:name="_Toc332367377"/>
      <w:bookmarkStart w:id="1625" w:name="_Toc345289335"/>
      <w:bookmarkStart w:id="1626" w:name="_Toc187411861"/>
      <w:r w:rsidRPr="00040C06">
        <w:t>Geodetické a kartografické práce počas realizácie Diela</w:t>
      </w:r>
      <w:bookmarkEnd w:id="1623"/>
      <w:bookmarkEnd w:id="1624"/>
      <w:bookmarkEnd w:id="1625"/>
      <w:bookmarkEnd w:id="1626"/>
    </w:p>
    <w:p w14:paraId="0282ACF2" w14:textId="54E048BC" w:rsidR="006D63A7" w:rsidRPr="00040C06" w:rsidRDefault="00BF20A3" w:rsidP="006D63A7">
      <w:r w:rsidRPr="00040C06">
        <w:tab/>
      </w:r>
      <w:r w:rsidR="00EC0ED5" w:rsidRPr="00040C06">
        <w:t>Zhotoviteľ</w:t>
      </w:r>
      <w:r w:rsidR="00753CA0" w:rsidRPr="00040C06">
        <w:t xml:space="preserve"> zabezpečí odborný výkon geodetických prác menovaním hlavného geodeta stavby. Hlavným geodetom môže byť len geodet </w:t>
      </w:r>
      <w:r w:rsidR="00D31EEB" w:rsidRPr="00040C06" w:rsidDel="00D90A48">
        <w:rPr>
          <w:szCs w:val="21"/>
        </w:rPr>
        <w:t xml:space="preserve">v </w:t>
      </w:r>
      <w:r w:rsidR="00D31EEB" w:rsidRPr="00C34D88" w:rsidDel="00D90A48">
        <w:rPr>
          <w:szCs w:val="21"/>
        </w:rPr>
        <w:t>rozsahu podľa §6 písm. a) až j) zákona č.</w:t>
      </w:r>
      <w:r w:rsidR="00D31EEB" w:rsidRPr="00C34D88">
        <w:rPr>
          <w:szCs w:val="21"/>
        </w:rPr>
        <w:t xml:space="preserve"> </w:t>
      </w:r>
      <w:r w:rsidR="00D31EEB" w:rsidRPr="00C34D88" w:rsidDel="00D90A48">
        <w:rPr>
          <w:szCs w:val="21"/>
        </w:rPr>
        <w:t>215/1995 Z.</w:t>
      </w:r>
      <w:r w:rsidR="00D31EEB" w:rsidRPr="00C34D88">
        <w:rPr>
          <w:szCs w:val="21"/>
        </w:rPr>
        <w:t xml:space="preserve"> </w:t>
      </w:r>
      <w:r w:rsidR="00D31EEB" w:rsidRPr="00C34D88" w:rsidDel="00D90A48">
        <w:rPr>
          <w:szCs w:val="21"/>
        </w:rPr>
        <w:t>z. o geodézii a kartografii v znení neskorších predpisov</w:t>
      </w:r>
      <w:r w:rsidR="00753CA0" w:rsidRPr="00C34D88">
        <w:t xml:space="preserve">. </w:t>
      </w:r>
      <w:r w:rsidR="006D63A7" w:rsidRPr="00C34D88" w:rsidDel="00D90A48">
        <w:rPr>
          <w:szCs w:val="21"/>
        </w:rPr>
        <w:t xml:space="preserve">Pokiaľ túto požiadavku nespĺňa jeden odborník, </w:t>
      </w:r>
      <w:r w:rsidR="006D63A7" w:rsidRPr="00C34D88">
        <w:rPr>
          <w:szCs w:val="21"/>
        </w:rPr>
        <w:t>ZHO</w:t>
      </w:r>
      <w:r w:rsidR="006D63A7" w:rsidRPr="00C34D88" w:rsidDel="00D90A48">
        <w:rPr>
          <w:szCs w:val="21"/>
        </w:rPr>
        <w:t xml:space="preserve"> je povinný zabezpečiť jedného AGK s autorizačným oprávnením v rozsahu podľa §6 písm. a) až e) a druhého AGK s autorizačným oprávnením v rozsahu podľa §6 písm. d) až j) zákona č.</w:t>
      </w:r>
      <w:r w:rsidR="006D63A7" w:rsidRPr="00C34D88">
        <w:rPr>
          <w:szCs w:val="21"/>
        </w:rPr>
        <w:t xml:space="preserve"> </w:t>
      </w:r>
      <w:r w:rsidR="006D63A7" w:rsidRPr="00C34D88" w:rsidDel="00D90A48">
        <w:rPr>
          <w:szCs w:val="21"/>
        </w:rPr>
        <w:t>215/1995 Z.</w:t>
      </w:r>
      <w:r w:rsidR="006D63A7" w:rsidRPr="00C34D88">
        <w:rPr>
          <w:szCs w:val="21"/>
        </w:rPr>
        <w:t xml:space="preserve"> </w:t>
      </w:r>
      <w:r w:rsidR="006D63A7" w:rsidRPr="00040C06" w:rsidDel="00D90A48">
        <w:rPr>
          <w:szCs w:val="21"/>
        </w:rPr>
        <w:t>z. o geodézii a kartografii v znení neskorších predpisov</w:t>
      </w:r>
    </w:p>
    <w:p w14:paraId="4EA14AB7" w14:textId="3B532FC9" w:rsidR="0049388B" w:rsidRPr="00040C06" w:rsidRDefault="0033060E" w:rsidP="0049388B">
      <w:r w:rsidRPr="00040C06">
        <w:tab/>
      </w:r>
      <w:r w:rsidR="00753CA0" w:rsidRPr="00040C06">
        <w:t>Objednávateľ (prostredníctvom zodpovednej osoby</w:t>
      </w:r>
      <w:r w:rsidR="006D63A7" w:rsidRPr="00040C06">
        <w:t>/HI</w:t>
      </w:r>
      <w:r w:rsidR="004B17A7" w:rsidRPr="00040C06">
        <w:t>S/</w:t>
      </w:r>
      <w:r w:rsidR="006D63A7" w:rsidRPr="00040C06">
        <w:t xml:space="preserve"> STD</w:t>
      </w:r>
      <w:r w:rsidR="00753CA0" w:rsidRPr="00040C06">
        <w:t xml:space="preserve">) odovzdá </w:t>
      </w:r>
      <w:r w:rsidR="00EC0ED5" w:rsidRPr="00040C06">
        <w:t>Zhotoviteľ</w:t>
      </w:r>
      <w:r w:rsidR="00753CA0" w:rsidRPr="00040C06">
        <w:t>ovi</w:t>
      </w:r>
      <w:r w:rsidRPr="00040C06">
        <w:t xml:space="preserve"> referenčné</w:t>
      </w:r>
      <w:r w:rsidR="00753CA0" w:rsidRPr="00040C06">
        <w:t xml:space="preserve"> body vytyčovacej siete, ktoré bude </w:t>
      </w:r>
      <w:r w:rsidR="00EC0ED5" w:rsidRPr="00040C06">
        <w:t>Zhotoviteľ</w:t>
      </w:r>
      <w:r w:rsidR="00753CA0" w:rsidRPr="00040C06">
        <w:t xml:space="preserve"> počas Lehoty výstavby udržiavať. </w:t>
      </w:r>
    </w:p>
    <w:p w14:paraId="76AC4324" w14:textId="482867DA" w:rsidR="0004567E" w:rsidRPr="00040C06" w:rsidRDefault="0049388B" w:rsidP="00BC5D46">
      <w:r w:rsidRPr="00040C06">
        <w:tab/>
      </w:r>
      <w:r w:rsidR="002A389F" w:rsidRPr="00040C06">
        <w:t>Zhotoviteľ si vybuduje vytyčovaciu sieť 1. triedy presnosti, ktorú bude počas Lehoty výstavby udržiavať. Vytýčenie priestorovej polohy (osi) hlavnej trasy a objektov a vytýčenie obvodu Staveniska ako aj presné podrobné vytýčenie Diela a zameranie územia pre potreby spracovania ďalších stupňov projektovej dokumentácie Zhotoviteľa (napr. DRS/DVP/VTD/DSV..) zabezpečuje Zhotoviteľ.</w:t>
      </w:r>
      <w:r w:rsidR="00400007" w:rsidRPr="00040C06">
        <w:t xml:space="preserve"> V </w:t>
      </w:r>
      <w:r w:rsidR="002A389F" w:rsidRPr="00040C06">
        <w:t>prípade požiadaviek Zhotoviteľa na zhustenie bodov počas výstavby si Zhotoviteľ zabezpečí vybudovanie a geodetické zameranie naviac bodov vytyčovacej siete na vlastné náklady.</w:t>
      </w:r>
      <w:r w:rsidR="00507A50" w:rsidRPr="00040C06">
        <w:t xml:space="preserve"> </w:t>
      </w:r>
      <w:r w:rsidR="0004567E" w:rsidRPr="00040C06">
        <w:t>Zhotoviteľ</w:t>
      </w:r>
      <w:r w:rsidR="00067563" w:rsidRPr="00040C06">
        <w:t xml:space="preserve"> na vlastné náklady</w:t>
      </w:r>
      <w:r w:rsidR="0004567E" w:rsidRPr="00040C06">
        <w:t xml:space="preserve"> </w:t>
      </w:r>
      <w:r w:rsidR="00B744BC" w:rsidRPr="00040C06">
        <w:t xml:space="preserve">bude </w:t>
      </w:r>
      <w:r w:rsidR="0004567E" w:rsidRPr="00040C06">
        <w:t xml:space="preserve">povinný </w:t>
      </w:r>
      <w:r w:rsidR="009D7E4F" w:rsidRPr="00040C06">
        <w:t xml:space="preserve">v </w:t>
      </w:r>
      <w:r w:rsidR="0004567E" w:rsidRPr="00040C06">
        <w:t xml:space="preserve">prípadné poškodenie </w:t>
      </w:r>
      <w:r w:rsidR="00067563" w:rsidRPr="00040C06">
        <w:t xml:space="preserve">bodov </w:t>
      </w:r>
      <w:r w:rsidR="0004567E" w:rsidRPr="00040C06">
        <w:t xml:space="preserve">vytyčovacej siete </w:t>
      </w:r>
      <w:r w:rsidR="009D7E4F" w:rsidRPr="00040C06">
        <w:t xml:space="preserve">ich </w:t>
      </w:r>
      <w:r w:rsidR="0004567E" w:rsidRPr="00040C06">
        <w:t xml:space="preserve">opraviť a následne vykonať geodetické zameranie. </w:t>
      </w:r>
      <w:r w:rsidR="009D7E4F" w:rsidRPr="00040C06">
        <w:t xml:space="preserve"> </w:t>
      </w:r>
      <w:r w:rsidR="00067563" w:rsidRPr="00040C06">
        <w:t xml:space="preserve"> </w:t>
      </w:r>
    </w:p>
    <w:p w14:paraId="0367C8BD" w14:textId="4326D614" w:rsidR="00753CA0" w:rsidRPr="00040C06" w:rsidRDefault="000E479D" w:rsidP="008F28F8">
      <w:r w:rsidRPr="00040C06">
        <w:tab/>
      </w:r>
      <w:r w:rsidR="00753CA0" w:rsidRPr="00040C06">
        <w:t xml:space="preserve">Presné podrobné vytýčenie Diela zabezpečí </w:t>
      </w:r>
      <w:r w:rsidR="00EC0ED5" w:rsidRPr="00040C06">
        <w:t>Zhotoviteľ</w:t>
      </w:r>
      <w:r w:rsidR="00753CA0" w:rsidRPr="00040C06">
        <w:t xml:space="preserve"> v súlade s Dokumentáciu </w:t>
      </w:r>
      <w:r w:rsidR="00EC0ED5" w:rsidRPr="00040C06">
        <w:t>Zhotoviteľ</w:t>
      </w:r>
      <w:r w:rsidR="00753CA0" w:rsidRPr="00040C06">
        <w:t>a.</w:t>
      </w:r>
    </w:p>
    <w:p w14:paraId="3F8CA42C" w14:textId="50D0E9BE" w:rsidR="00753CA0" w:rsidRPr="00040C06" w:rsidRDefault="00510E9C" w:rsidP="00BC5D46">
      <w:r w:rsidRPr="00040C06">
        <w:tab/>
      </w:r>
      <w:r w:rsidR="0077790C" w:rsidRPr="00040C06">
        <w:t xml:space="preserve">Zameranie </w:t>
      </w:r>
      <w:r w:rsidR="008C6709" w:rsidRPr="00040C06">
        <w:t xml:space="preserve">celého </w:t>
      </w:r>
      <w:r w:rsidR="00FC2B30" w:rsidRPr="00040C06">
        <w:t xml:space="preserve">územia a súvisiacich úsekov je Zhotoviteľ povinný dodať </w:t>
      </w:r>
      <w:r w:rsidR="001A2B9D" w:rsidRPr="00040C06">
        <w:t>Stavebnému doz</w:t>
      </w:r>
      <w:r w:rsidR="00FC2B30" w:rsidRPr="00040C06">
        <w:t>o</w:t>
      </w:r>
      <w:r w:rsidR="00CC00AA" w:rsidRPr="00040C06">
        <w:t>ru</w:t>
      </w:r>
      <w:r w:rsidR="00FC2B30" w:rsidRPr="00040C06">
        <w:t xml:space="preserve"> 30 dní od </w:t>
      </w:r>
      <w:r w:rsidR="001217B1" w:rsidRPr="00040C06">
        <w:t>prevzatia Staveniska.</w:t>
      </w:r>
      <w:r w:rsidR="00C71354" w:rsidRPr="00040C06">
        <w:t xml:space="preserve"> Zameranie územia pre potreby spracovania DRS si Zhotoviteľ zabezpečí na vlastné náklady.</w:t>
      </w:r>
    </w:p>
    <w:p w14:paraId="03A67D73" w14:textId="3D550579" w:rsidR="00AB7BB7" w:rsidRPr="00040C06" w:rsidRDefault="00606288" w:rsidP="00BC5D46">
      <w:r w:rsidRPr="00040C06">
        <w:tab/>
      </w:r>
      <w:r w:rsidR="00753CA0" w:rsidRPr="00040C06">
        <w:t xml:space="preserve">Po prevzatí Staveniska zabezpečí </w:t>
      </w:r>
      <w:r w:rsidR="00EC0ED5" w:rsidRPr="00040C06">
        <w:t>Zhotoviteľ</w:t>
      </w:r>
      <w:r w:rsidR="00753CA0" w:rsidRPr="00040C06">
        <w:t xml:space="preserve"> (ak to situovanie stavby dovoľuje) osadenie vysokých stĺpikov na hranici trvalého záberu každých 100 m, v zhodnom staničení s priečnymi rezmi trás s označením staničenia, pokiaľ nebude hranica tvorená oplotením. V prípade realizácie stavby v intraviláne zabezpečí inú vhodnú ochranu lomových bodov hranice trvalého záberu Staveniska. </w:t>
      </w:r>
    </w:p>
    <w:p w14:paraId="1182F797" w14:textId="7B5968ED" w:rsidR="00753CA0" w:rsidRPr="00040C06" w:rsidRDefault="009D3E87" w:rsidP="00BC5D46">
      <w:r w:rsidRPr="00040C06">
        <w:tab/>
      </w:r>
      <w:r w:rsidR="00EC0ED5" w:rsidRPr="00040C06">
        <w:t>Zhotoviteľ</w:t>
      </w:r>
      <w:r w:rsidR="00753CA0" w:rsidRPr="00040C06">
        <w:t xml:space="preserve"> ďalej zabezpečí označenie dočasných záberov 2 m drevenými vinohradníckymi kolíkmi v hornej časti natretými výraznou farbou – modrou, po dobu užívania dočasných záberov a zabezpečí </w:t>
      </w:r>
      <w:r w:rsidR="007E414F" w:rsidRPr="00040C06">
        <w:t xml:space="preserve">ich </w:t>
      </w:r>
      <w:r w:rsidR="00753CA0" w:rsidRPr="00040C06">
        <w:t>trvalú údržbu</w:t>
      </w:r>
      <w:r w:rsidR="00CA5CC6" w:rsidRPr="00040C06">
        <w:t xml:space="preserve"> (ak to situovanie stavby dovoľuje)</w:t>
      </w:r>
      <w:r w:rsidR="00753CA0" w:rsidRPr="00040C06">
        <w:t>.</w:t>
      </w:r>
    </w:p>
    <w:p w14:paraId="2A044C20" w14:textId="0FE49E59" w:rsidR="00753CA0" w:rsidRDefault="009D3E87" w:rsidP="00EE0862">
      <w:r w:rsidRPr="00040C06">
        <w:tab/>
      </w:r>
      <w:r w:rsidR="00753CA0" w:rsidRPr="00040C06">
        <w:t xml:space="preserve"> </w:t>
      </w:r>
      <w:r w:rsidR="00EC0ED5" w:rsidRPr="00040C06">
        <w:t>Zhotoviteľ</w:t>
      </w:r>
      <w:r w:rsidR="00753CA0" w:rsidRPr="00040C06">
        <w:t xml:space="preserve"> je povinný upovedomiť Objednávateľa o možnostiach vykonať kontrolné merania podzemných sietí a iných objektov pred ich zakrytím v dohodnutej</w:t>
      </w:r>
      <w:r w:rsidR="003266FA" w:rsidRPr="00040C06">
        <w:t xml:space="preserve"> </w:t>
      </w:r>
      <w:r w:rsidR="00753CA0" w:rsidRPr="00040C06">
        <w:t xml:space="preserve">forme a rozsahu. Rozsah kontrolných meraní vykonaných zodpovedným geodetom </w:t>
      </w:r>
      <w:r w:rsidR="00EC0ED5" w:rsidRPr="00040C06">
        <w:t>Zhotoviteľ</w:t>
      </w:r>
      <w:r w:rsidR="00753CA0" w:rsidRPr="00040C06">
        <w:t>a určí Objednávateľ.</w:t>
      </w:r>
    </w:p>
    <w:p w14:paraId="23547DE7" w14:textId="7F19F1D2" w:rsidR="00EB25F5" w:rsidRPr="00C34D88" w:rsidRDefault="00EB25F5" w:rsidP="00EB25F5">
      <w:pPr>
        <w:rPr>
          <w:szCs w:val="21"/>
        </w:rPr>
      </w:pPr>
      <w:r>
        <w:rPr>
          <w:rFonts w:ascii="Arial" w:hAnsi="Arial"/>
          <w:sz w:val="22"/>
        </w:rPr>
        <w:tab/>
      </w:r>
      <w:r w:rsidRPr="00C34D88">
        <w:rPr>
          <w:szCs w:val="21"/>
        </w:rPr>
        <w:t>Hlavný geodet stavby vypracuje Metodiku Zhotoviteľa pre výkon geodetických a kartografických činností na stavbe ( ďalej len Metodika ) v súlade s požiadavkami AGK Objednávateľa a AGK stavebnotechnického dozoru ( ďalej len AGK STD ). V Metodike sa podrobne určí celková organizácia geodetických činností Zhotoviteľa na stavbe, rozsah a obsah geodetických protokolov (vytyčovacie, kontrolné, fakturačné ), spôsob merania konštrukčných vrstiev, merateľných položiek vykonaných stavebných prác a</w:t>
      </w:r>
      <w:r w:rsidR="00A90AC2" w:rsidRPr="00C34D88">
        <w:rPr>
          <w:szCs w:val="21"/>
        </w:rPr>
        <w:t> </w:t>
      </w:r>
      <w:r w:rsidRPr="00C34D88">
        <w:rPr>
          <w:szCs w:val="21"/>
        </w:rPr>
        <w:t>iné</w:t>
      </w:r>
      <w:r w:rsidR="00A90AC2" w:rsidRPr="00FF0687">
        <w:rPr>
          <w:szCs w:val="21"/>
        </w:rPr>
        <w:t>.</w:t>
      </w:r>
    </w:p>
    <w:p w14:paraId="1C4F0AE0" w14:textId="7487D62B" w:rsidR="000F6F04" w:rsidRPr="000275C5" w:rsidRDefault="00A90AC2" w:rsidP="00C34D88">
      <w:r>
        <w:tab/>
      </w:r>
      <w:r w:rsidR="000F6F04" w:rsidRPr="000275C5">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p w14:paraId="369F6769" w14:textId="77777777" w:rsidR="000F6F04" w:rsidRPr="00040C06" w:rsidRDefault="000F6F04" w:rsidP="00BC5D46"/>
    <w:p w14:paraId="488EAA32" w14:textId="79C93695" w:rsidR="00753CA0" w:rsidRPr="00040C06" w:rsidRDefault="00753CA0" w:rsidP="00C950D3">
      <w:pPr>
        <w:pStyle w:val="Nadpis3"/>
      </w:pPr>
      <w:bookmarkStart w:id="1627" w:name="_Toc187411862"/>
      <w:bookmarkStart w:id="1628" w:name="_Toc292803133"/>
      <w:bookmarkStart w:id="1629" w:name="_Toc332367378"/>
      <w:bookmarkStart w:id="1630" w:name="_Toc345289336"/>
      <w:r w:rsidRPr="00040C06">
        <w:t>Geodetické zameranie skutočného realizovania</w:t>
      </w:r>
      <w:bookmarkEnd w:id="1627"/>
      <w:r w:rsidRPr="00040C06">
        <w:t xml:space="preserve"> </w:t>
      </w:r>
      <w:bookmarkEnd w:id="1628"/>
      <w:bookmarkEnd w:id="1629"/>
      <w:bookmarkEnd w:id="1630"/>
    </w:p>
    <w:p w14:paraId="24241D01" w14:textId="7E3A6306" w:rsidR="00753CA0" w:rsidRPr="00040C06" w:rsidRDefault="002F1D8A" w:rsidP="00BC5D46">
      <w:bookmarkStart w:id="1631" w:name="OLE_LINK10"/>
      <w:bookmarkStart w:id="1632" w:name="OLE_LINK11"/>
      <w:r w:rsidRPr="00040C06">
        <w:tab/>
      </w:r>
      <w:r w:rsidR="00753CA0" w:rsidRPr="00040C06">
        <w:t xml:space="preserve">Požiadavky na zameranie skutkového stavu vychádzajú z Vyhlášky </w:t>
      </w:r>
      <w:r w:rsidR="00AB7BB7" w:rsidRPr="00040C06">
        <w:t xml:space="preserve">Úradu geodézie, kartografie a katastra Slovenskej republiky (ÚGKK), </w:t>
      </w:r>
      <w:r w:rsidR="00753CA0" w:rsidRPr="00040C06">
        <w:t xml:space="preserve">300/2009 </w:t>
      </w:r>
      <w:proofErr w:type="spellStart"/>
      <w:r w:rsidR="00753CA0" w:rsidRPr="00040C06">
        <w:t>Z.z</w:t>
      </w:r>
      <w:proofErr w:type="spellEnd"/>
      <w:r w:rsidR="00753CA0" w:rsidRPr="00040C06">
        <w:t xml:space="preserve">. ktorou sa vykonáva zákon č. 215/1995 Zb. o geodézii a kartografii v znení neskorších predpisov a sú podmienené dodržaním týchto hlavných zásad: výškový systém </w:t>
      </w:r>
      <w:proofErr w:type="spellStart"/>
      <w:r w:rsidR="00753CA0" w:rsidRPr="00040C06">
        <w:t>Balt</w:t>
      </w:r>
      <w:proofErr w:type="spellEnd"/>
      <w:r w:rsidR="00753CA0" w:rsidRPr="00040C06">
        <w:t xml:space="preserve"> po vyrovnaní (</w:t>
      </w:r>
      <w:proofErr w:type="spellStart"/>
      <w:r w:rsidR="00753CA0" w:rsidRPr="00040C06">
        <w:t>Bpv</w:t>
      </w:r>
      <w:proofErr w:type="spellEnd"/>
      <w:r w:rsidR="00753CA0" w:rsidRPr="00040C06">
        <w:t>), súradnicový systém jednotnej trigonometrickej siete katastrálnej platný ku dňu dodávky, údaje spracované na počítači s výstupmi čitateľnými zo súboru *.</w:t>
      </w:r>
      <w:proofErr w:type="spellStart"/>
      <w:r w:rsidR="00753CA0" w:rsidRPr="00040C06">
        <w:t>dgn</w:t>
      </w:r>
      <w:proofErr w:type="spellEnd"/>
      <w:r w:rsidR="00753CA0" w:rsidRPr="00040C06">
        <w:t xml:space="preserve"> vytlačením príslušnej digitálnej mapy (</w:t>
      </w:r>
      <w:r w:rsidR="0004567E" w:rsidRPr="00040C06">
        <w:t xml:space="preserve">v štruktúre podľa TP </w:t>
      </w:r>
      <w:r w:rsidR="00236850" w:rsidRPr="00040C06">
        <w:t>038</w:t>
      </w:r>
      <w:r w:rsidR="0004567E" w:rsidRPr="00040C06">
        <w:t>,</w:t>
      </w:r>
      <w:r w:rsidR="00753CA0" w:rsidRPr="00040C06">
        <w:t xml:space="preserve"> súradnice vo formáte *.</w:t>
      </w:r>
      <w:proofErr w:type="spellStart"/>
      <w:r w:rsidR="00753CA0" w:rsidRPr="00040C06">
        <w:t>xls</w:t>
      </w:r>
      <w:r w:rsidR="00AB7BB7" w:rsidRPr="00040C06">
        <w:t>x</w:t>
      </w:r>
      <w:proofErr w:type="spellEnd"/>
      <w:r w:rsidR="00753CA0" w:rsidRPr="00040C06">
        <w:t xml:space="preserve"> a technická správa vo formáte *.</w:t>
      </w:r>
      <w:proofErr w:type="spellStart"/>
      <w:r w:rsidR="00753CA0" w:rsidRPr="00040C06">
        <w:t>doc</w:t>
      </w:r>
      <w:r w:rsidR="00AB7BB7" w:rsidRPr="00040C06">
        <w:t>x</w:t>
      </w:r>
      <w:proofErr w:type="spellEnd"/>
      <w:r w:rsidR="00753CA0" w:rsidRPr="00040C06">
        <w:t>).</w:t>
      </w:r>
      <w:r w:rsidR="00094167" w:rsidRPr="00040C06">
        <w:t xml:space="preserve"> Skutkový stav je potrebné vyhotoviť v súradnicovom systéme JTSK v zmysle vyhlášky č.75/2011</w:t>
      </w:r>
      <w:r w:rsidR="002E3128" w:rsidRPr="00040C06">
        <w:t xml:space="preserve">, ktorá dopĺňa </w:t>
      </w:r>
      <w:r w:rsidR="00116BDD" w:rsidRPr="00040C06">
        <w:t>Vyhlášku č.</w:t>
      </w:r>
      <w:r w:rsidR="00B92217" w:rsidRPr="00040C06">
        <w:t xml:space="preserve"> </w:t>
      </w:r>
      <w:r w:rsidR="002E3128" w:rsidRPr="00040C06">
        <w:t xml:space="preserve">300/2009 </w:t>
      </w:r>
      <w:proofErr w:type="spellStart"/>
      <w:r w:rsidR="002E3128" w:rsidRPr="00040C06">
        <w:t>Z.z</w:t>
      </w:r>
      <w:proofErr w:type="spellEnd"/>
      <w:r w:rsidR="002E3128" w:rsidRPr="00040C06">
        <w:t>. o ÚGKK</w:t>
      </w:r>
      <w:r w:rsidR="00094167" w:rsidRPr="00040C06">
        <w:t>.</w:t>
      </w:r>
    </w:p>
    <w:bookmarkEnd w:id="1631"/>
    <w:bookmarkEnd w:id="1632"/>
    <w:p w14:paraId="187964DD" w14:textId="49D631B5" w:rsidR="00753CA0" w:rsidRPr="00040C06" w:rsidRDefault="00E31064" w:rsidP="00BC5D46">
      <w:r w:rsidRPr="00040C06">
        <w:tab/>
      </w:r>
      <w:r w:rsidR="00EC0ED5" w:rsidRPr="00040C06">
        <w:t>Zhotoviteľ</w:t>
      </w:r>
      <w:r w:rsidR="00753CA0" w:rsidRPr="00040C06">
        <w:t xml:space="preserve"> geodeticky zameria polohové a výškové parametre skutočného realizovania Diela, vrátane všetkých objektov a zariadení inžinierskych sieti, polohopisné a výškové zameranie všetkých súbehov a križovaní s inými inžinierskymi sieťami.</w:t>
      </w:r>
    </w:p>
    <w:p w14:paraId="041F404A" w14:textId="5B5E9F58" w:rsidR="00753CA0" w:rsidRPr="00040C06" w:rsidRDefault="00E31064" w:rsidP="00BC5D46">
      <w:r w:rsidRPr="00040C06">
        <w:tab/>
      </w:r>
      <w:r w:rsidR="00753CA0" w:rsidRPr="00040C06">
        <w:t xml:space="preserve">Objednávateľ požaduje zabezpečiť geodetické zameranie osi </w:t>
      </w:r>
      <w:r w:rsidR="00855774" w:rsidRPr="00040C06">
        <w:t>koľajiska</w:t>
      </w:r>
      <w:r w:rsidR="00017655" w:rsidRPr="00040C06">
        <w:t xml:space="preserve"> </w:t>
      </w:r>
      <w:r w:rsidR="00753CA0" w:rsidRPr="00040C06">
        <w:t>pre realizáciu stanič</w:t>
      </w:r>
      <w:r w:rsidR="0004567E" w:rsidRPr="00040C06">
        <w:t>enia</w:t>
      </w:r>
      <w:r w:rsidR="00753CA0" w:rsidRPr="00040C06">
        <w:t xml:space="preserve"> a ich lokálnych GPS súradníc v platnom systéme a zabezpečiť tak plynulé napojenie na existujúcu </w:t>
      </w:r>
      <w:r w:rsidR="00855774" w:rsidRPr="00040C06">
        <w:t>dráhu</w:t>
      </w:r>
      <w:r w:rsidR="00753CA0" w:rsidRPr="00040C06">
        <w:t>.</w:t>
      </w:r>
    </w:p>
    <w:p w14:paraId="3DF20DBB" w14:textId="73A71776" w:rsidR="00753CA0" w:rsidRPr="00040C06" w:rsidRDefault="00E31064" w:rsidP="00BC5D46">
      <w:r w:rsidRPr="00040C06">
        <w:tab/>
      </w:r>
      <w:r w:rsidR="00753CA0" w:rsidRPr="00040C06">
        <w:t>Celá stavba meraných trás pozemných komunikácií, vodovodov a kanalizácií vrátane križovaní a súbehov s inými sieťami bude zameraná pred jej zakrytím, čo potvrdí súhlasným písomným</w:t>
      </w:r>
      <w:r w:rsidR="003266FA" w:rsidRPr="00040C06">
        <w:t xml:space="preserve"> </w:t>
      </w:r>
      <w:r w:rsidR="00753CA0" w:rsidRPr="00040C06">
        <w:t xml:space="preserve">stanoviskom </w:t>
      </w:r>
      <w:r w:rsidR="00EC0ED5" w:rsidRPr="00040C06">
        <w:t>Stavebný dozor</w:t>
      </w:r>
      <w:r w:rsidR="00753CA0" w:rsidRPr="00040C06">
        <w:t xml:space="preserve"> – bude súčasťou odovzdania GD.</w:t>
      </w:r>
    </w:p>
    <w:p w14:paraId="0A059747" w14:textId="24CE07B2" w:rsidR="00753CA0" w:rsidRPr="00040C06" w:rsidRDefault="00E31064" w:rsidP="00BC5D46">
      <w:r w:rsidRPr="00040C06">
        <w:tab/>
      </w:r>
      <w:r w:rsidR="00EC0ED5" w:rsidRPr="00040C06">
        <w:t>Zhotoviteľ</w:t>
      </w:r>
      <w:r w:rsidR="00753CA0" w:rsidRPr="00040C06">
        <w:t xml:space="preserve"> odovzdá Objednávateľovi</w:t>
      </w:r>
      <w:r w:rsidR="005F356E" w:rsidRPr="00040C06">
        <w:t>/</w:t>
      </w:r>
      <w:r w:rsidR="00122387" w:rsidRPr="00040C06">
        <w:t>STD</w:t>
      </w:r>
      <w:r w:rsidR="00753CA0" w:rsidRPr="00040C06">
        <w:t xml:space="preserve"> geodetickú časť dokumentácie skutočného realizovania objektu </w:t>
      </w:r>
      <w:r w:rsidR="00753CA0" w:rsidRPr="00C34D88">
        <w:t xml:space="preserve">v </w:t>
      </w:r>
      <w:r w:rsidR="00F0266A" w:rsidRPr="00C34D88">
        <w:t>šiestich</w:t>
      </w:r>
      <w:r w:rsidR="00753CA0" w:rsidRPr="00040C06">
        <w:t xml:space="preserve"> vyhodnoteniach spolu s oznámením o dokončení prác na objekte.</w:t>
      </w:r>
    </w:p>
    <w:p w14:paraId="63BDD0E7" w14:textId="0B448E6E" w:rsidR="00E76AE4" w:rsidRPr="00040C06" w:rsidRDefault="00312C78" w:rsidP="00E76AE4">
      <w:r w:rsidRPr="00040C06">
        <w:tab/>
      </w:r>
      <w:r w:rsidR="00E76AE4" w:rsidRPr="00040C06">
        <w:t>Zhotoviteľ prostredníctvom hlavného geodeta stavby vyhotoví kópiu dokumentácie a jej elektronickú formu pre splnenie § 6 Všeobecne záväzného nariadenia hlavného mesta Slovenskej republiky č. 1/1995 o digitálnej technickej mape podľa zverejnených štandardov správcu Digitálnej technickej mapy mesta a originál záznamu o ich prevzatí v tlačenej a elektronickej forme predloží Objednávateľovi</w:t>
      </w:r>
      <w:r w:rsidR="00122387" w:rsidRPr="00040C06">
        <w:t>/STD</w:t>
      </w:r>
      <w:r w:rsidR="00E76AE4" w:rsidRPr="00040C06">
        <w:t xml:space="preserve"> najneskôr pred uvedením stavebného objektu do používania.</w:t>
      </w:r>
    </w:p>
    <w:p w14:paraId="13893831" w14:textId="54E455E2" w:rsidR="00753CA0" w:rsidRPr="00040C06" w:rsidRDefault="00122387" w:rsidP="00BC5D46">
      <w:r w:rsidRPr="00040C06">
        <w:tab/>
      </w:r>
      <w:r w:rsidR="00753CA0" w:rsidRPr="00040C06">
        <w:t xml:space="preserve">V prípade potreby doprojektovania zmien a doplnkov si geodetické podklady (domeranie územia) zabezpečí </w:t>
      </w:r>
      <w:r w:rsidR="00EC0ED5" w:rsidRPr="00040C06">
        <w:t>Zhotoviteľ</w:t>
      </w:r>
      <w:r w:rsidR="00753CA0" w:rsidRPr="00040C06">
        <w:t xml:space="preserve"> na vlastné náklady, rozsah geodetickej časti zmien odsúhlasí Objednávateľ</w:t>
      </w:r>
      <w:r w:rsidR="006A6A5F" w:rsidRPr="00040C06">
        <w:t>/ STD</w:t>
      </w:r>
      <w:r w:rsidR="00753CA0" w:rsidRPr="00040C06">
        <w:t>.</w:t>
      </w:r>
    </w:p>
    <w:p w14:paraId="123D6886" w14:textId="0E0B3171" w:rsidR="00753CA0" w:rsidRPr="00040C06" w:rsidRDefault="00122387" w:rsidP="00440B11">
      <w:r w:rsidRPr="00040C06">
        <w:tab/>
      </w:r>
      <w:r w:rsidR="00753CA0" w:rsidRPr="00040C06">
        <w:t>Všetky náklady na geodetické</w:t>
      </w:r>
      <w:r w:rsidR="006A6A5F" w:rsidRPr="00040C06">
        <w:t xml:space="preserve"> a</w:t>
      </w:r>
      <w:r w:rsidR="00E76AE4" w:rsidRPr="00040C06">
        <w:t xml:space="preserve"> prípadné </w:t>
      </w:r>
      <w:r w:rsidR="006A6A5F" w:rsidRPr="00040C06">
        <w:t>kartografické</w:t>
      </w:r>
      <w:r w:rsidR="00753CA0" w:rsidRPr="00040C06">
        <w:t xml:space="preserve"> práce vyplývajúce z činnosti </w:t>
      </w:r>
      <w:r w:rsidR="00EC0ED5" w:rsidRPr="00040C06">
        <w:t>Zhotoviteľ</w:t>
      </w:r>
      <w:r w:rsidR="00753CA0" w:rsidRPr="00040C06">
        <w:t>a sú zahrnuté v cene príslušného objektu, t.j. nebudú sa fakturovať zvlášť. Dodávka</w:t>
      </w:r>
      <w:r w:rsidR="003266FA" w:rsidRPr="00040C06">
        <w:t xml:space="preserve"> </w:t>
      </w:r>
      <w:r w:rsidR="00753CA0" w:rsidRPr="00040C06">
        <w:t xml:space="preserve">geodetickej časti Dokumentácie skutočného realizovania stavby je zahrnutá v cene Všeobecnej položky Dokumentácie </w:t>
      </w:r>
      <w:r w:rsidR="00EC0ED5" w:rsidRPr="00040C06">
        <w:t>Zhotoviteľ</w:t>
      </w:r>
      <w:r w:rsidR="00753CA0" w:rsidRPr="00040C06">
        <w:t>a pre každú časť stavby zvlášť.</w:t>
      </w:r>
    </w:p>
    <w:p w14:paraId="168CDEF8" w14:textId="38D51DC0" w:rsidR="00753CA0" w:rsidRPr="00040C06" w:rsidRDefault="00EE79F1" w:rsidP="00624E31">
      <w:pPr>
        <w:pStyle w:val="Nadpis4"/>
      </w:pPr>
      <w:r w:rsidRPr="00040C06">
        <w:t>GE-</w:t>
      </w:r>
      <w:r w:rsidR="00753CA0" w:rsidRPr="00040C06">
        <w:t xml:space="preserve">DSRS </w:t>
      </w:r>
      <w:r w:rsidR="004A1EFB" w:rsidRPr="00040C06">
        <w:t>všeobecne</w:t>
      </w:r>
      <w:r w:rsidR="0034476E" w:rsidRPr="00040C06">
        <w:t xml:space="preserve"> </w:t>
      </w:r>
    </w:p>
    <w:p w14:paraId="14705218" w14:textId="7A651D15" w:rsidR="000E021E" w:rsidRPr="00040C06" w:rsidRDefault="000E021E" w:rsidP="00C34D88">
      <w:pPr>
        <w:tabs>
          <w:tab w:val="clear" w:pos="0"/>
          <w:tab w:val="left" w:pos="851"/>
        </w:tabs>
      </w:pPr>
      <w:r w:rsidRPr="00040C06">
        <w:tab/>
        <w:t>GE-DSRS pre každý stavebný objekt samostatne bude obsahovať:</w:t>
      </w:r>
    </w:p>
    <w:p w14:paraId="3552922E" w14:textId="62E31927" w:rsidR="00753CA0" w:rsidRPr="00040C06" w:rsidRDefault="00B0777D" w:rsidP="00C34D88">
      <w:pPr>
        <w:pStyle w:val="Odsekzoznamu"/>
        <w:spacing w:after="60"/>
        <w:ind w:left="1276" w:hanging="357"/>
      </w:pPr>
      <w:r w:rsidRPr="00040C06">
        <w:t>-</w:t>
      </w:r>
      <w:r w:rsidRPr="00040C06">
        <w:tab/>
      </w:r>
      <w:r w:rsidR="00753CA0" w:rsidRPr="00040C06">
        <w:t xml:space="preserve">protokol o vytýčení Diela potvrdený zodpovedným geodetom </w:t>
      </w:r>
      <w:r w:rsidR="00EC0ED5" w:rsidRPr="00040C06">
        <w:t>Zhotoviteľ</w:t>
      </w:r>
      <w:r w:rsidR="00753CA0" w:rsidRPr="00040C06">
        <w:t>a</w:t>
      </w:r>
      <w:r w:rsidR="001E7C54" w:rsidRPr="00040C06">
        <w:t>;</w:t>
      </w:r>
    </w:p>
    <w:p w14:paraId="3BBED07E" w14:textId="720FE4F6" w:rsidR="00753CA0" w:rsidRPr="00040C06" w:rsidRDefault="00B0777D" w:rsidP="00C34D88">
      <w:pPr>
        <w:pStyle w:val="Odsekzoznamu"/>
        <w:spacing w:after="60"/>
        <w:ind w:left="1276" w:hanging="357"/>
      </w:pPr>
      <w:r w:rsidRPr="00040C06">
        <w:t>-</w:t>
      </w:r>
      <w:r w:rsidRPr="00040C06">
        <w:tab/>
      </w:r>
      <w:r w:rsidR="00753CA0" w:rsidRPr="00040C06">
        <w:t>grafické spracovanie GD bude v tvare *.</w:t>
      </w:r>
      <w:proofErr w:type="spellStart"/>
      <w:r w:rsidR="00753CA0" w:rsidRPr="00040C06">
        <w:t>dgn</w:t>
      </w:r>
      <w:proofErr w:type="spellEnd"/>
      <w:r w:rsidR="00753CA0" w:rsidRPr="00040C06">
        <w:t xml:space="preserve"> </w:t>
      </w:r>
      <w:r w:rsidR="00393897" w:rsidRPr="00040C06">
        <w:t>a *.</w:t>
      </w:r>
      <w:proofErr w:type="spellStart"/>
      <w:r w:rsidR="00393897" w:rsidRPr="00040C06">
        <w:t>dwg</w:t>
      </w:r>
      <w:proofErr w:type="spellEnd"/>
      <w:r w:rsidR="001E7C54" w:rsidRPr="00040C06">
        <w:t>,;</w:t>
      </w:r>
      <w:r w:rsidR="00393897" w:rsidRPr="00040C06">
        <w:t xml:space="preserve"> </w:t>
      </w:r>
    </w:p>
    <w:p w14:paraId="66719EE3" w14:textId="77777777" w:rsidR="00D707E3" w:rsidRPr="00040C06" w:rsidRDefault="00D707E3" w:rsidP="00883985">
      <w:pPr>
        <w:pStyle w:val="Odsekzoznamu"/>
        <w:spacing w:after="60"/>
        <w:ind w:left="1134" w:hanging="357"/>
      </w:pPr>
    </w:p>
    <w:p w14:paraId="22514D30" w14:textId="23FBF4A3" w:rsidR="00753CA0" w:rsidRPr="00040C06" w:rsidRDefault="00D707E3" w:rsidP="00C34D88">
      <w:pPr>
        <w:spacing w:after="60"/>
        <w:ind w:left="777"/>
      </w:pPr>
      <w:r w:rsidRPr="00040C06">
        <w:t>G</w:t>
      </w:r>
      <w:r w:rsidR="00753CA0" w:rsidRPr="00040C06">
        <w:t xml:space="preserve">eodetické zameranie vykonať v súradnicovom systéme </w:t>
      </w:r>
      <w:r w:rsidR="0004567E" w:rsidRPr="00040C06">
        <w:t xml:space="preserve">JTSK </w:t>
      </w:r>
      <w:r w:rsidR="00753CA0" w:rsidRPr="00040C06">
        <w:t>platnom ku dňu odovzdávania Diela Objednávateľovi v triede presnosti č.3</w:t>
      </w:r>
      <w:r w:rsidRPr="00040C06">
        <w:t>.</w:t>
      </w:r>
    </w:p>
    <w:p w14:paraId="240AF4FE" w14:textId="0AACA682" w:rsidR="00753CA0" w:rsidRPr="00040C06" w:rsidRDefault="00D707E3" w:rsidP="00C34D88">
      <w:pPr>
        <w:pStyle w:val="Odsekzoznamu"/>
        <w:spacing w:after="60"/>
        <w:ind w:left="1134" w:hanging="357"/>
      </w:pPr>
      <w:r w:rsidRPr="00040C06">
        <w:t>V</w:t>
      </w:r>
      <w:r w:rsidR="00753CA0" w:rsidRPr="00040C06">
        <w:t xml:space="preserve">ýškové zameranie spracovať vo výškovom systéme </w:t>
      </w:r>
      <w:proofErr w:type="spellStart"/>
      <w:r w:rsidR="00753CA0" w:rsidRPr="00040C06">
        <w:t>Balt</w:t>
      </w:r>
      <w:proofErr w:type="spellEnd"/>
      <w:r w:rsidR="00753CA0" w:rsidRPr="00040C06">
        <w:t xml:space="preserve"> – po vyrovnaní</w:t>
      </w:r>
      <w:r w:rsidRPr="00040C06">
        <w:t>.</w:t>
      </w:r>
    </w:p>
    <w:p w14:paraId="7B0B1FB0" w14:textId="78EE9732" w:rsidR="001E7C54" w:rsidRPr="00040C06" w:rsidRDefault="00D707E3" w:rsidP="00C34D88">
      <w:pPr>
        <w:pStyle w:val="Odsekzoznamu"/>
        <w:spacing w:after="60"/>
        <w:ind w:left="777" w:firstLine="0"/>
      </w:pPr>
      <w:r w:rsidRPr="00040C06">
        <w:t>D</w:t>
      </w:r>
      <w:r w:rsidR="00753CA0" w:rsidRPr="00040C06">
        <w:t xml:space="preserve">igitálnu verziu grafického spracovania GD </w:t>
      </w:r>
      <w:r w:rsidR="00EC0ED5" w:rsidRPr="00040C06">
        <w:t>Zhotoviteľ</w:t>
      </w:r>
      <w:r w:rsidR="00753CA0" w:rsidRPr="00040C06">
        <w:t xml:space="preserve"> vopred odsúhlasí so zástupcom Objednávateľa</w:t>
      </w:r>
      <w:r w:rsidR="000D5F5D" w:rsidRPr="00040C06">
        <w:t>/STD</w:t>
      </w:r>
      <w:r w:rsidR="00753CA0" w:rsidRPr="00040C06">
        <w:t xml:space="preserve">. </w:t>
      </w:r>
    </w:p>
    <w:p w14:paraId="787FF1EC" w14:textId="742B48CE" w:rsidR="00753CA0" w:rsidRPr="00040C06" w:rsidRDefault="00753CA0" w:rsidP="00883985">
      <w:pPr>
        <w:pStyle w:val="Odsekzoznamu"/>
        <w:spacing w:after="60"/>
        <w:ind w:left="1134" w:hanging="357"/>
      </w:pPr>
      <w:r w:rsidRPr="00040C06">
        <w:t>Písomný súhlas Objednávateľa bude súčasťou GD</w:t>
      </w:r>
      <w:r w:rsidR="00D707E3" w:rsidRPr="00040C06">
        <w:t>.</w:t>
      </w:r>
    </w:p>
    <w:p w14:paraId="5780BCAA" w14:textId="00D2A84B" w:rsidR="00CB117E" w:rsidRPr="00040C06" w:rsidRDefault="00CB117E" w:rsidP="00C34D88">
      <w:pPr>
        <w:pStyle w:val="Odsekzoznamu"/>
        <w:spacing w:after="60"/>
        <w:ind w:left="1134" w:hanging="357"/>
      </w:pPr>
      <w:r w:rsidRPr="00040C06">
        <w:t>Geodetické elaboráty overí autorizovaný geodet.</w:t>
      </w:r>
    </w:p>
    <w:p w14:paraId="5F70DF9F" w14:textId="3B94F98D" w:rsidR="00753CA0" w:rsidRPr="00040C06" w:rsidRDefault="00753CA0" w:rsidP="00624E31">
      <w:pPr>
        <w:pStyle w:val="Nadpis4"/>
      </w:pPr>
      <w:r w:rsidRPr="00040C06">
        <w:t xml:space="preserve">GE- DSRS </w:t>
      </w:r>
      <w:r w:rsidR="002D4A78" w:rsidRPr="00C34D88">
        <w:t>pre objekty koľajovej trate, preložiek ciest</w:t>
      </w:r>
    </w:p>
    <w:p w14:paraId="2700D84D" w14:textId="2739E188" w:rsidR="004D04FD" w:rsidRPr="00040C06" w:rsidRDefault="004D04FD" w:rsidP="00C34D88">
      <w:pPr>
        <w:tabs>
          <w:tab w:val="clear" w:pos="0"/>
          <w:tab w:val="left" w:pos="851"/>
        </w:tabs>
      </w:pPr>
      <w:r w:rsidRPr="00040C06">
        <w:tab/>
        <w:t xml:space="preserve">GE-DSRS pre </w:t>
      </w:r>
      <w:r w:rsidRPr="00C34D88">
        <w:t>objekty koľajovej trate, preložiek ciest</w:t>
      </w:r>
      <w:r w:rsidRPr="00040C06">
        <w:t xml:space="preserve"> bude obsahovať:</w:t>
      </w:r>
    </w:p>
    <w:p w14:paraId="083FBE64" w14:textId="6B48F5A5" w:rsidR="00753CA0" w:rsidRPr="00040C06" w:rsidRDefault="00B0777D" w:rsidP="00C34D88">
      <w:pPr>
        <w:pStyle w:val="Odsekzoznamu"/>
        <w:spacing w:after="60"/>
        <w:ind w:left="1276" w:hanging="357"/>
      </w:pPr>
      <w:r w:rsidRPr="00040C06">
        <w:t>-</w:t>
      </w:r>
      <w:r w:rsidRPr="00040C06">
        <w:tab/>
      </w:r>
      <w:r w:rsidR="00753CA0" w:rsidRPr="00040C06">
        <w:t xml:space="preserve">meračský originál polohopisného a výškopisného zamerania v mierke 1:1000, alebo 1:5000 so zákresom všetkých predmetov merania v trvalom zábere, vrátane podzemných inžinierskych </w:t>
      </w:r>
      <w:r w:rsidR="00753CA0" w:rsidRPr="00040C06">
        <w:lastRenderedPageBreak/>
        <w:t>sietí (resp. iných objektov),</w:t>
      </w:r>
      <w:r w:rsidR="00986319" w:rsidRPr="00040C06">
        <w:t xml:space="preserve"> </w:t>
      </w:r>
      <w:r w:rsidR="00753CA0" w:rsidRPr="00040C06">
        <w:t xml:space="preserve">vrátane širších súvislostí, vrátane terénnych úprav a geodetických základov (TB, </w:t>
      </w:r>
      <w:proofErr w:type="spellStart"/>
      <w:r w:rsidR="00753CA0" w:rsidRPr="00040C06">
        <w:t>Vs</w:t>
      </w:r>
      <w:proofErr w:type="spellEnd"/>
      <w:r w:rsidR="00753CA0" w:rsidRPr="00040C06">
        <w:t xml:space="preserve">, HB, ...) tak, aby tento mohol byť použitý </w:t>
      </w:r>
      <w:r w:rsidR="002D4A78" w:rsidRPr="00040C06">
        <w:t xml:space="preserve">ako podklad pre </w:t>
      </w:r>
      <w:r w:rsidR="009A352F" w:rsidRPr="00040C06">
        <w:t xml:space="preserve">Digitálnu </w:t>
      </w:r>
      <w:r w:rsidR="002D4A78" w:rsidRPr="00040C06">
        <w:t>technickú mapu mesta v mierke 1:500</w:t>
      </w:r>
      <w:r w:rsidR="00DD0884" w:rsidRPr="00040C06">
        <w:t>;</w:t>
      </w:r>
    </w:p>
    <w:p w14:paraId="1077BDD3" w14:textId="69049D78" w:rsidR="00753CA0" w:rsidRPr="00040C06" w:rsidRDefault="00B0777D" w:rsidP="00C34D88">
      <w:pPr>
        <w:pStyle w:val="Odsekzoznamu"/>
        <w:spacing w:after="60"/>
        <w:ind w:left="1276" w:hanging="357"/>
      </w:pPr>
      <w:r w:rsidRPr="00040C06">
        <w:t>-</w:t>
      </w:r>
      <w:r w:rsidRPr="00040C06">
        <w:tab/>
      </w:r>
      <w:r w:rsidR="00753CA0" w:rsidRPr="00040C06">
        <w:t>súradnice a výšky podrobných bodov s podrobným popisom</w:t>
      </w:r>
      <w:r w:rsidR="00DD0884" w:rsidRPr="00040C06">
        <w:t>;</w:t>
      </w:r>
      <w:r w:rsidR="00753CA0" w:rsidRPr="00040C06">
        <w:t xml:space="preserve"> </w:t>
      </w:r>
    </w:p>
    <w:p w14:paraId="5CBA03AB" w14:textId="7119FF66" w:rsidR="00753CA0" w:rsidRPr="00040C06" w:rsidRDefault="00B0777D" w:rsidP="00C34D88">
      <w:pPr>
        <w:pStyle w:val="Odsekzoznamu"/>
        <w:spacing w:after="60"/>
        <w:ind w:left="1276" w:hanging="357"/>
      </w:pPr>
      <w:r w:rsidRPr="00040C06">
        <w:t>-</w:t>
      </w:r>
      <w:r w:rsidRPr="00040C06">
        <w:tab/>
      </w:r>
      <w:r w:rsidR="00753CA0" w:rsidRPr="00040C06">
        <w:t>zoznam súradníc a výšok bodového poľa</w:t>
      </w:r>
      <w:r w:rsidR="00DD0884" w:rsidRPr="00040C06">
        <w:t>;</w:t>
      </w:r>
    </w:p>
    <w:p w14:paraId="672BA3EA" w14:textId="0D67E119" w:rsidR="00753CA0" w:rsidRPr="00040C06" w:rsidRDefault="00B0777D" w:rsidP="00C34D88">
      <w:pPr>
        <w:pStyle w:val="Odsekzoznamu"/>
        <w:spacing w:after="60"/>
        <w:ind w:left="1276" w:hanging="357"/>
      </w:pPr>
      <w:r w:rsidRPr="00040C06">
        <w:t>-</w:t>
      </w:r>
      <w:r w:rsidRPr="00040C06">
        <w:tab/>
      </w:r>
      <w:r w:rsidR="00753CA0" w:rsidRPr="00040C06">
        <w:t>priečne profily v staničeniach ako v projekte</w:t>
      </w:r>
      <w:r w:rsidR="00DD0884" w:rsidRPr="00040C06">
        <w:t>;</w:t>
      </w:r>
      <w:r w:rsidR="00753CA0" w:rsidRPr="00040C06">
        <w:t xml:space="preserve"> </w:t>
      </w:r>
    </w:p>
    <w:p w14:paraId="103C3E53" w14:textId="65332511" w:rsidR="00753CA0" w:rsidRPr="00040C06" w:rsidRDefault="00B0777D" w:rsidP="00C34D88">
      <w:pPr>
        <w:pStyle w:val="Odsekzoznamu"/>
        <w:spacing w:after="60"/>
        <w:ind w:left="1276" w:hanging="357"/>
      </w:pPr>
      <w:r w:rsidRPr="00040C06">
        <w:t>-</w:t>
      </w:r>
      <w:r w:rsidRPr="00040C06">
        <w:tab/>
      </w:r>
      <w:r w:rsidR="00753CA0" w:rsidRPr="00040C06">
        <w:t>pozdĺžny profil</w:t>
      </w:r>
      <w:r w:rsidR="00DD0884" w:rsidRPr="00040C06">
        <w:t>;</w:t>
      </w:r>
      <w:r w:rsidR="00753CA0" w:rsidRPr="00040C06">
        <w:t xml:space="preserve"> </w:t>
      </w:r>
    </w:p>
    <w:p w14:paraId="722FA25B" w14:textId="6A5E0F72" w:rsidR="00753CA0" w:rsidRPr="00040C06" w:rsidRDefault="00B0777D" w:rsidP="00C34D88">
      <w:pPr>
        <w:pStyle w:val="Odsekzoznamu"/>
        <w:ind w:left="1276" w:hanging="357"/>
      </w:pPr>
      <w:r w:rsidRPr="00040C06">
        <w:t>-</w:t>
      </w:r>
      <w:r w:rsidRPr="00040C06">
        <w:tab/>
      </w:r>
      <w:r w:rsidR="00753CA0" w:rsidRPr="00040C06">
        <w:t>technická správa merania</w:t>
      </w:r>
      <w:r w:rsidR="00DD0884" w:rsidRPr="00040C06">
        <w:t>.</w:t>
      </w:r>
    </w:p>
    <w:p w14:paraId="2CFEF872" w14:textId="5DEB0A10" w:rsidR="00753CA0" w:rsidRPr="00040C06" w:rsidRDefault="00753CA0" w:rsidP="00624E31">
      <w:pPr>
        <w:pStyle w:val="Nadpis4"/>
      </w:pPr>
      <w:r w:rsidRPr="00040C06">
        <w:t>GE-DSRS pre objekty</w:t>
      </w:r>
      <w:r w:rsidR="003266FA" w:rsidRPr="00040C06">
        <w:t xml:space="preserve"> </w:t>
      </w:r>
      <w:r w:rsidRPr="00040C06">
        <w:t xml:space="preserve">inžinierskych sietí  </w:t>
      </w:r>
    </w:p>
    <w:p w14:paraId="78F81E3E" w14:textId="63D43D67" w:rsidR="004D04FD" w:rsidRPr="00040C06" w:rsidRDefault="004D04FD" w:rsidP="00C34D88">
      <w:pPr>
        <w:tabs>
          <w:tab w:val="clear" w:pos="0"/>
          <w:tab w:val="left" w:pos="851"/>
        </w:tabs>
      </w:pPr>
      <w:r w:rsidRPr="00040C06">
        <w:tab/>
        <w:t>GE-DSRS pre objekty inžinierskych sietí (podzemných aj nadzemných) bude obsahovať:</w:t>
      </w:r>
    </w:p>
    <w:p w14:paraId="4C8DF319" w14:textId="13FF6B56" w:rsidR="00753CA0" w:rsidRPr="00040C06" w:rsidRDefault="00A71BB6" w:rsidP="00C34D88">
      <w:pPr>
        <w:pStyle w:val="Odsekzoznamu"/>
        <w:spacing w:after="60"/>
        <w:ind w:left="1276" w:hanging="357"/>
      </w:pPr>
      <w:r w:rsidRPr="00040C06">
        <w:t>-</w:t>
      </w:r>
      <w:r w:rsidRPr="00040C06">
        <w:tab/>
      </w:r>
      <w:r w:rsidR="00753CA0" w:rsidRPr="00040C06">
        <w:t>polohopisné a výškové zameranie všetkých súbehov a križovaní s inžinierskymi sieťami</w:t>
      </w:r>
      <w:r w:rsidR="00DD0884" w:rsidRPr="00040C06">
        <w:t>;</w:t>
      </w:r>
    </w:p>
    <w:p w14:paraId="7CB3DD12" w14:textId="1CEDF223" w:rsidR="00753CA0" w:rsidRPr="00040C06" w:rsidRDefault="00A71BB6" w:rsidP="00C34D88">
      <w:pPr>
        <w:pStyle w:val="Odsekzoznamu"/>
        <w:spacing w:after="60"/>
        <w:ind w:left="1276" w:hanging="357"/>
      </w:pPr>
      <w:r w:rsidRPr="00040C06">
        <w:t>-</w:t>
      </w:r>
      <w:r w:rsidRPr="00040C06">
        <w:tab/>
      </w:r>
      <w:r w:rsidR="00753CA0" w:rsidRPr="00040C06">
        <w:t>výkres polohového a výškového zamerania priebehu siete</w:t>
      </w:r>
      <w:r w:rsidR="00DD0884" w:rsidRPr="00040C06">
        <w:t>;</w:t>
      </w:r>
      <w:r w:rsidR="00753CA0" w:rsidRPr="00040C06">
        <w:t xml:space="preserve"> </w:t>
      </w:r>
    </w:p>
    <w:p w14:paraId="1B34F753" w14:textId="6F6EF8E3" w:rsidR="00753CA0" w:rsidRPr="00040C06" w:rsidRDefault="00A71BB6" w:rsidP="00C34D88">
      <w:pPr>
        <w:pStyle w:val="Odsekzoznamu"/>
        <w:spacing w:after="60"/>
        <w:ind w:left="1276" w:hanging="357"/>
      </w:pPr>
      <w:r w:rsidRPr="00040C06">
        <w:t>-</w:t>
      </w:r>
      <w:r w:rsidRPr="00040C06">
        <w:tab/>
      </w:r>
      <w:r w:rsidR="00753CA0" w:rsidRPr="00040C06">
        <w:t>súradnice a výšky podrobných bodov s podrobným popisom + bodové pole</w:t>
      </w:r>
      <w:r w:rsidR="00DD0884" w:rsidRPr="00040C06">
        <w:t>;</w:t>
      </w:r>
      <w:r w:rsidR="00753CA0" w:rsidRPr="00040C06">
        <w:t xml:space="preserve"> </w:t>
      </w:r>
    </w:p>
    <w:p w14:paraId="5A00E153" w14:textId="0F4F03F2" w:rsidR="00753CA0" w:rsidRPr="00040C06" w:rsidRDefault="00A71BB6" w:rsidP="00C34D88">
      <w:pPr>
        <w:pStyle w:val="Odsekzoznamu"/>
        <w:spacing w:after="60"/>
        <w:ind w:left="1276" w:hanging="357"/>
      </w:pPr>
      <w:r w:rsidRPr="00040C06">
        <w:t>-</w:t>
      </w:r>
      <w:r w:rsidRPr="00040C06">
        <w:tab/>
      </w:r>
      <w:r w:rsidR="00753CA0" w:rsidRPr="00040C06">
        <w:t>pozdĺžny profil</w:t>
      </w:r>
      <w:r w:rsidR="000F6EDA" w:rsidRPr="00040C06">
        <w:t xml:space="preserve"> </w:t>
      </w:r>
      <w:r w:rsidR="00753CA0" w:rsidRPr="00040C06">
        <w:t>- vodovody, plynovody, kanalizácie</w:t>
      </w:r>
      <w:r w:rsidR="00DD0884" w:rsidRPr="00040C06">
        <w:t>;</w:t>
      </w:r>
    </w:p>
    <w:p w14:paraId="6ED11380" w14:textId="6557088B" w:rsidR="00753CA0" w:rsidRPr="00040C06" w:rsidRDefault="00A71BB6" w:rsidP="00C34D88">
      <w:pPr>
        <w:pStyle w:val="Odsekzoznamu"/>
        <w:ind w:left="1276"/>
      </w:pPr>
      <w:r w:rsidRPr="00040C06">
        <w:t>-</w:t>
      </w:r>
      <w:r w:rsidRPr="00040C06">
        <w:tab/>
      </w:r>
      <w:r w:rsidR="00753CA0" w:rsidRPr="00040C06">
        <w:t>technická správa merania</w:t>
      </w:r>
      <w:r w:rsidR="00B373D9" w:rsidRPr="00040C06">
        <w:t>;</w:t>
      </w:r>
      <w:r w:rsidR="00753CA0" w:rsidRPr="00040C06">
        <w:t xml:space="preserve"> </w:t>
      </w:r>
    </w:p>
    <w:p w14:paraId="65E61A59" w14:textId="5F4A33BC" w:rsidR="00753CA0" w:rsidRPr="00C34D88" w:rsidRDefault="00753CA0" w:rsidP="00C34D88">
      <w:pPr>
        <w:pStyle w:val="Odsekzoznamu"/>
        <w:numPr>
          <w:ilvl w:val="0"/>
          <w:numId w:val="86"/>
        </w:numPr>
        <w:ind w:left="1418"/>
        <w:rPr>
          <w:b/>
          <w:bCs/>
        </w:rPr>
      </w:pPr>
      <w:r w:rsidRPr="00C34D88">
        <w:rPr>
          <w:b/>
          <w:bCs/>
        </w:rPr>
        <w:t>pre objekty vodovodov</w:t>
      </w:r>
    </w:p>
    <w:p w14:paraId="478DA41E" w14:textId="3A5554E2" w:rsidR="00753CA0" w:rsidRPr="00040C06" w:rsidRDefault="000B2E47" w:rsidP="00C34D88">
      <w:pPr>
        <w:pStyle w:val="Odsekzoznamu"/>
        <w:spacing w:after="60"/>
        <w:ind w:left="1418" w:hanging="357"/>
      </w:pPr>
      <w:r w:rsidRPr="00040C06">
        <w:t>-</w:t>
      </w:r>
      <w:r w:rsidRPr="00040C06">
        <w:tab/>
      </w:r>
      <w:proofErr w:type="spellStart"/>
      <w:r w:rsidR="00753CA0" w:rsidRPr="00040C06">
        <w:t>vodovod.dgn</w:t>
      </w:r>
      <w:proofErr w:type="spellEnd"/>
      <w:r w:rsidR="00753CA0" w:rsidRPr="00040C06">
        <w:t xml:space="preserve"> – zameraná trasa vodovodu a prípojok vrátane objektov a zariadení; zakótovanie významných bodov vodovodu od pevných bodov polohopisu – použiť kótovanie na kolmice, zakótovať križovania s inými sieťami, do 30 vrstvy vložiť hĺbkovú hodnotu uloženia potrubia „H“ v /m/ - odpočet súradníc z, ź, zakresliť vnútorné dispozičné rozmery šácht so zákresom jednotlivých armatúr v</w:t>
      </w:r>
      <w:r w:rsidR="00DD0884" w:rsidRPr="00040C06">
        <w:t> </w:t>
      </w:r>
      <w:r w:rsidR="00753CA0" w:rsidRPr="00040C06">
        <w:t>šachtách</w:t>
      </w:r>
      <w:r w:rsidR="00DD0884" w:rsidRPr="00040C06">
        <w:t>;</w:t>
      </w:r>
    </w:p>
    <w:p w14:paraId="1FDE004C" w14:textId="3BE9E062" w:rsidR="00753CA0" w:rsidRPr="00040C06" w:rsidRDefault="000B2E47" w:rsidP="00C34D88">
      <w:pPr>
        <w:pStyle w:val="Odsekzoznamu"/>
        <w:spacing w:after="60"/>
        <w:ind w:left="1418" w:hanging="357"/>
      </w:pPr>
      <w:r w:rsidRPr="00040C06">
        <w:t>-</w:t>
      </w:r>
      <w:r w:rsidRPr="00040C06">
        <w:tab/>
      </w:r>
      <w:proofErr w:type="spellStart"/>
      <w:r w:rsidR="00753CA0" w:rsidRPr="00040C06">
        <w:t>vodovod_body.dgn</w:t>
      </w:r>
      <w:proofErr w:type="spellEnd"/>
      <w:r w:rsidR="00753CA0" w:rsidRPr="00040C06">
        <w:t xml:space="preserve"> – obsahuje číslo bodu, súr. z, ź</w:t>
      </w:r>
      <w:r w:rsidR="00DD0884" w:rsidRPr="00040C06">
        <w:t>;</w:t>
      </w:r>
    </w:p>
    <w:p w14:paraId="22BE1E94" w14:textId="1651DF1A" w:rsidR="00753CA0" w:rsidRPr="00040C06" w:rsidRDefault="000B2E47" w:rsidP="00C34D88">
      <w:pPr>
        <w:pStyle w:val="Odsekzoznamu"/>
        <w:spacing w:after="60"/>
        <w:ind w:left="1418" w:hanging="357"/>
      </w:pPr>
      <w:r w:rsidRPr="00040C06">
        <w:t>-</w:t>
      </w:r>
      <w:r w:rsidRPr="00040C06">
        <w:tab/>
      </w:r>
      <w:r w:rsidR="00753CA0" w:rsidRPr="00040C06">
        <w:t>vodovod.txt /*.</w:t>
      </w:r>
      <w:proofErr w:type="spellStart"/>
      <w:r w:rsidR="00753CA0" w:rsidRPr="00040C06">
        <w:t>doc</w:t>
      </w:r>
      <w:r w:rsidR="00393897" w:rsidRPr="00040C06">
        <w:t>x</w:t>
      </w:r>
      <w:proofErr w:type="spellEnd"/>
      <w:r w:rsidR="00753CA0" w:rsidRPr="00040C06">
        <w:t>/ - číslo bodu, súr. x, y, z /terén/, ź/hĺbka uloženia/, H, popis;</w:t>
      </w:r>
      <w:r w:rsidR="003266FA" w:rsidRPr="00040C06">
        <w:t xml:space="preserve"> </w:t>
      </w:r>
      <w:r w:rsidR="00753CA0" w:rsidRPr="00040C06">
        <w:t>taktiež</w:t>
      </w:r>
      <w:r w:rsidR="003266FA" w:rsidRPr="00040C06">
        <w:t xml:space="preserve"> </w:t>
      </w:r>
      <w:r w:rsidR="00753CA0" w:rsidRPr="00040C06">
        <w:t>vypísať križovanie s inými sieťami</w:t>
      </w:r>
      <w:r w:rsidR="00DD0884" w:rsidRPr="00040C06">
        <w:t>;</w:t>
      </w:r>
    </w:p>
    <w:p w14:paraId="72A7EBBB" w14:textId="76A623F6"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2F0B4837" w14:textId="0248D329" w:rsidR="00753CA0" w:rsidRPr="00040C06" w:rsidRDefault="00753CA0" w:rsidP="00C34D88">
      <w:pPr>
        <w:pStyle w:val="Odsekzoznamu"/>
        <w:numPr>
          <w:ilvl w:val="0"/>
          <w:numId w:val="86"/>
        </w:numPr>
        <w:ind w:left="1418"/>
        <w:rPr>
          <w:b/>
          <w:bCs/>
        </w:rPr>
      </w:pPr>
      <w:r w:rsidRPr="00040C06">
        <w:rPr>
          <w:b/>
          <w:bCs/>
        </w:rPr>
        <w:t>pre objekty kanalizácie</w:t>
      </w:r>
    </w:p>
    <w:p w14:paraId="5EDE3361" w14:textId="3ED96D76"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kanalizácia.dgn</w:t>
      </w:r>
      <w:proofErr w:type="spellEnd"/>
      <w:r w:rsidR="00753CA0" w:rsidRPr="00040C06">
        <w:t xml:space="preserve"> – zameraná trasa kanalizácie a prípojok, vrátane objektov a zariadení, popis vetiev, materiál a DN potrubí, sklon a vzdialenosť medzi šachtami; zakótovať všetky dôležité body kanalizácie od pevných bodov polohopisu, použiť kótovanie na kolmice, zakótovať všetky križovania s inými sieťami; </w:t>
      </w:r>
    </w:p>
    <w:p w14:paraId="0D66026F" w14:textId="77777777"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kanalizácia_body.dgn</w:t>
      </w:r>
      <w:proofErr w:type="spellEnd"/>
      <w:r w:rsidR="00753CA0" w:rsidRPr="00040C06">
        <w:t xml:space="preserve"> – číslo bodu, hĺbkovú hodnotu H odpočet súradníc z, ź, - umiestniť tak, aby sa neprekrývala hodnota so z-</w:t>
      </w:r>
      <w:proofErr w:type="spellStart"/>
      <w:r w:rsidR="00753CA0" w:rsidRPr="00040C06">
        <w:t>tovými</w:t>
      </w:r>
      <w:proofErr w:type="spellEnd"/>
      <w:r w:rsidR="00753CA0" w:rsidRPr="00040C06">
        <w:t xml:space="preserve"> súradnicami výkresom </w:t>
      </w:r>
      <w:proofErr w:type="spellStart"/>
      <w:r w:rsidR="00753CA0" w:rsidRPr="00040C06">
        <w:t>kanalizácia.dgn</w:t>
      </w:r>
      <w:proofErr w:type="spellEnd"/>
      <w:r w:rsidR="00753CA0" w:rsidRPr="00040C06">
        <w:t>;</w:t>
      </w:r>
    </w:p>
    <w:p w14:paraId="1D7808E9" w14:textId="7574517E" w:rsidR="00753CA0" w:rsidRPr="00040C06" w:rsidRDefault="000B2E47" w:rsidP="00C34D88">
      <w:pPr>
        <w:pStyle w:val="Odsekzoznamu"/>
        <w:spacing w:after="60"/>
        <w:ind w:left="1418" w:hanging="357"/>
      </w:pPr>
      <w:r w:rsidRPr="00040C06">
        <w:t>-</w:t>
      </w:r>
      <w:r w:rsidRPr="00040C06">
        <w:tab/>
      </w:r>
      <w:r w:rsidR="00753CA0" w:rsidRPr="00040C06">
        <w:t>kanalizácia.txt /*.</w:t>
      </w:r>
      <w:proofErr w:type="spellStart"/>
      <w:r w:rsidR="00753CA0" w:rsidRPr="00040C06">
        <w:t>doc</w:t>
      </w:r>
      <w:r w:rsidR="00393897" w:rsidRPr="00040C06">
        <w:t>x</w:t>
      </w:r>
      <w:proofErr w:type="spellEnd"/>
      <w:r w:rsidR="00753CA0" w:rsidRPr="00040C06">
        <w:t>/ -</w:t>
      </w:r>
      <w:r w:rsidR="003266FA" w:rsidRPr="00040C06">
        <w:t xml:space="preserve"> </w:t>
      </w:r>
      <w:r w:rsidR="00753CA0" w:rsidRPr="00040C06">
        <w:t>číslo bodu, súr. x, y, z, ź, H, popis;</w:t>
      </w:r>
    </w:p>
    <w:p w14:paraId="20FA890B" w14:textId="36493018"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46683FE4" w14:textId="1C7AECE9" w:rsidR="00753CA0" w:rsidRPr="00040C06" w:rsidRDefault="00753CA0" w:rsidP="00C34D88">
      <w:pPr>
        <w:pStyle w:val="Odsekzoznamu"/>
        <w:numPr>
          <w:ilvl w:val="0"/>
          <w:numId w:val="86"/>
        </w:numPr>
        <w:ind w:left="1418"/>
        <w:rPr>
          <w:b/>
          <w:bCs/>
        </w:rPr>
      </w:pPr>
      <w:r w:rsidRPr="00040C06">
        <w:rPr>
          <w:b/>
          <w:bCs/>
        </w:rPr>
        <w:t>pre iné vedenia inžinierskych a ostatných sietí</w:t>
      </w:r>
      <w:r w:rsidR="00E8092A" w:rsidRPr="00040C06">
        <w:rPr>
          <w:b/>
          <w:bCs/>
        </w:rPr>
        <w:t xml:space="preserve">, </w:t>
      </w:r>
      <w:r w:rsidRPr="00040C06">
        <w:rPr>
          <w:b/>
          <w:bCs/>
        </w:rPr>
        <w:t>pokiaľ sú súčasťou stavby, rekonštrukcií a preložiek</w:t>
      </w:r>
    </w:p>
    <w:p w14:paraId="2867DFF4" w14:textId="37FF71CC" w:rsidR="00753CA0" w:rsidRPr="00040C06" w:rsidRDefault="000B2E47" w:rsidP="00C34D88">
      <w:pPr>
        <w:pStyle w:val="Odsekzoznamu"/>
        <w:spacing w:after="60"/>
        <w:ind w:left="1418" w:hanging="357"/>
      </w:pPr>
      <w:r w:rsidRPr="00040C06">
        <w:t>-</w:t>
      </w:r>
      <w:r w:rsidRPr="00040C06">
        <w:tab/>
      </w:r>
      <w:r w:rsidR="00753CA0" w:rsidRPr="00040C06">
        <w:t xml:space="preserve">iné </w:t>
      </w:r>
      <w:proofErr w:type="spellStart"/>
      <w:r w:rsidR="00753CA0" w:rsidRPr="00040C06">
        <w:t>vedenia.dgn</w:t>
      </w:r>
      <w:proofErr w:type="spellEnd"/>
      <w:r w:rsidR="00753CA0" w:rsidRPr="00040C06">
        <w:t xml:space="preserve"> - zákres všetkých vedení, ktoré križovali, resp. boli v súbehu s meranou trasou potrubí, do 30 vrstvy umiestniť hĺbkovú hodnotu „H“ odpočet súr. z, ź</w:t>
      </w:r>
      <w:r w:rsidR="00A46F97" w:rsidRPr="00040C06">
        <w:t>;</w:t>
      </w:r>
      <w:r w:rsidR="00753CA0" w:rsidRPr="00040C06">
        <w:t xml:space="preserve"> </w:t>
      </w:r>
    </w:p>
    <w:p w14:paraId="34074A1D" w14:textId="5DBD7EB7" w:rsidR="00753CA0" w:rsidRPr="00040C06" w:rsidRDefault="000B2E47" w:rsidP="00C34D88">
      <w:pPr>
        <w:pStyle w:val="Odsekzoznamu"/>
        <w:spacing w:after="60"/>
        <w:ind w:left="1418" w:hanging="357"/>
      </w:pPr>
      <w:r w:rsidRPr="00040C06">
        <w:t>-</w:t>
      </w:r>
      <w:r w:rsidRPr="00040C06">
        <w:tab/>
      </w:r>
      <w:r w:rsidR="00753CA0" w:rsidRPr="00040C06">
        <w:t xml:space="preserve">iné </w:t>
      </w:r>
      <w:proofErr w:type="spellStart"/>
      <w:r w:rsidR="00753CA0" w:rsidRPr="00040C06">
        <w:t>vedenia_body.dgn</w:t>
      </w:r>
      <w:proofErr w:type="spellEnd"/>
      <w:r w:rsidR="00753CA0" w:rsidRPr="00040C06">
        <w:t xml:space="preserve"> -</w:t>
      </w:r>
      <w:r w:rsidR="003266FA" w:rsidRPr="00040C06">
        <w:t xml:space="preserve"> </w:t>
      </w:r>
      <w:r w:rsidR="00753CA0" w:rsidRPr="00040C06">
        <w:t xml:space="preserve">číslo bodu, súradnice z, ź </w:t>
      </w:r>
      <w:r w:rsidR="00A46F97" w:rsidRPr="00040C06">
        <w:t>;</w:t>
      </w:r>
    </w:p>
    <w:p w14:paraId="16B31666" w14:textId="32DF67D5" w:rsidR="00753CA0" w:rsidRPr="00040C06" w:rsidRDefault="000B2E47" w:rsidP="00C34D88">
      <w:pPr>
        <w:pStyle w:val="Odsekzoznamu"/>
        <w:spacing w:after="60"/>
        <w:ind w:left="1418" w:hanging="357"/>
      </w:pPr>
      <w:r w:rsidRPr="00040C06">
        <w:t>-</w:t>
      </w:r>
      <w:r w:rsidRPr="00040C06">
        <w:tab/>
      </w:r>
      <w:r w:rsidR="00753CA0" w:rsidRPr="00040C06">
        <w:t>iné vedenia.txt / *.</w:t>
      </w:r>
      <w:proofErr w:type="spellStart"/>
      <w:r w:rsidR="00753CA0" w:rsidRPr="00040C06">
        <w:t>doc</w:t>
      </w:r>
      <w:r w:rsidR="00C30FB1" w:rsidRPr="00040C06">
        <w:t>x</w:t>
      </w:r>
      <w:proofErr w:type="spellEnd"/>
      <w:r w:rsidR="00753CA0" w:rsidRPr="00040C06">
        <w:t>/ -</w:t>
      </w:r>
      <w:r w:rsidR="003266FA" w:rsidRPr="00040C06">
        <w:t xml:space="preserve"> </w:t>
      </w:r>
      <w:r w:rsidR="00815607" w:rsidRPr="00040C06">
        <w:t>číslo bodu, súradníc x, y</w:t>
      </w:r>
      <w:r w:rsidR="00753CA0" w:rsidRPr="00040C06">
        <w:t>,</w:t>
      </w:r>
      <w:r w:rsidR="00815607" w:rsidRPr="00040C06">
        <w:t xml:space="preserve"> z ,ź</w:t>
      </w:r>
      <w:r w:rsidR="00753CA0" w:rsidRPr="00040C06">
        <w:t>,</w:t>
      </w:r>
      <w:r w:rsidR="00815607" w:rsidRPr="00040C06">
        <w:t xml:space="preserve"> </w:t>
      </w:r>
      <w:r w:rsidR="00753CA0" w:rsidRPr="00040C06">
        <w:t xml:space="preserve">H, popis </w:t>
      </w:r>
      <w:r w:rsidR="00A46F97" w:rsidRPr="00040C06">
        <w:t>;</w:t>
      </w:r>
    </w:p>
    <w:p w14:paraId="6F6F150D" w14:textId="795EC43F" w:rsidR="00753CA0" w:rsidRPr="00040C06" w:rsidRDefault="000B2E47" w:rsidP="00C34D88">
      <w:pPr>
        <w:pStyle w:val="Odsekzoznamu"/>
        <w:spacing w:after="60"/>
        <w:ind w:left="1418" w:hanging="357"/>
      </w:pPr>
      <w:r w:rsidRPr="00040C06">
        <w:t>-</w:t>
      </w:r>
      <w:r w:rsidRPr="00040C06">
        <w:tab/>
      </w:r>
      <w:r w:rsidR="00753CA0" w:rsidRPr="00040C06">
        <w:t xml:space="preserve">podľa typu inžinierskych a ostatných sieti pozdĺžny </w:t>
      </w:r>
      <w:proofErr w:type="spellStart"/>
      <w:r w:rsidR="00753CA0" w:rsidRPr="00040C06">
        <w:t>profil.dgn</w:t>
      </w:r>
      <w:proofErr w:type="spellEnd"/>
      <w:r w:rsidR="00A46F97" w:rsidRPr="00040C06">
        <w:t>.</w:t>
      </w:r>
    </w:p>
    <w:p w14:paraId="6DF4BED9" w14:textId="77777777" w:rsidR="00393897" w:rsidRPr="00040C06" w:rsidRDefault="00393897" w:rsidP="00F60867">
      <w:pPr>
        <w:pStyle w:val="Odsekzoznamu"/>
      </w:pPr>
    </w:p>
    <w:p w14:paraId="53C416F3" w14:textId="25B03904" w:rsidR="00753CA0" w:rsidRPr="00040C06" w:rsidRDefault="00836C26" w:rsidP="00BC5D46">
      <w:r w:rsidRPr="00040C06">
        <w:tab/>
      </w:r>
      <w:r w:rsidR="00753CA0" w:rsidRPr="00040C06">
        <w:t xml:space="preserve">Digitálna forma spracovania geodetických častí </w:t>
      </w:r>
      <w:r w:rsidR="00232ED3" w:rsidRPr="00040C06">
        <w:t>GD</w:t>
      </w:r>
      <w:r w:rsidR="003266FA" w:rsidRPr="00040C06">
        <w:t xml:space="preserve"> </w:t>
      </w:r>
      <w:r w:rsidR="00753CA0" w:rsidRPr="00040C06">
        <w:t>bude vypracovaná pre všetky</w:t>
      </w:r>
      <w:r w:rsidR="00393897" w:rsidRPr="00040C06">
        <w:t xml:space="preserve"> </w:t>
      </w:r>
      <w:r w:rsidR="00753CA0" w:rsidRPr="00040C06">
        <w:t>objekty a bude predložená v digitálnej aj v tlačenej forme tak, ako je to uvedené v TKP 0. Digitálna forma spracovania DSRS bude rešpektovať aj požiadavky správcov jednotlivých objektov v prípade, ak sú odlišné oproti forme uvedenej v TKP 0.</w:t>
      </w:r>
      <w:r w:rsidR="001F305F" w:rsidRPr="00040C06">
        <w:tab/>
      </w:r>
    </w:p>
    <w:p w14:paraId="24B1480A" w14:textId="7488260B" w:rsidR="00753CA0" w:rsidRPr="00040C06" w:rsidRDefault="00753CA0" w:rsidP="00C950D3">
      <w:pPr>
        <w:pStyle w:val="Nadpis3"/>
      </w:pPr>
      <w:bookmarkStart w:id="1633" w:name="_Toc292803134"/>
      <w:bookmarkStart w:id="1634" w:name="_Toc332367379"/>
      <w:bookmarkStart w:id="1635" w:name="_Toc345289337"/>
      <w:bookmarkStart w:id="1636" w:name="_Ref170744706"/>
      <w:bookmarkStart w:id="1637" w:name="_Toc187411863"/>
      <w:r w:rsidRPr="00040C06">
        <w:lastRenderedPageBreak/>
        <w:t>Geometrické plány</w:t>
      </w:r>
      <w:bookmarkEnd w:id="1633"/>
      <w:bookmarkEnd w:id="1634"/>
      <w:bookmarkEnd w:id="1635"/>
      <w:bookmarkEnd w:id="1636"/>
      <w:bookmarkEnd w:id="1637"/>
    </w:p>
    <w:p w14:paraId="4025605B" w14:textId="50F136DE" w:rsidR="00C752F3" w:rsidRPr="00040C06" w:rsidRDefault="00ED05E9" w:rsidP="00C752F3">
      <w:r w:rsidRPr="00040C06">
        <w:tab/>
      </w:r>
      <w:r w:rsidR="00C752F3" w:rsidRPr="00040C06">
        <w:t xml:space="preserve">Súčasťou DSV budú tiež </w:t>
      </w:r>
      <w:proofErr w:type="spellStart"/>
      <w:r w:rsidR="00C752F3" w:rsidRPr="00040C06">
        <w:t>porealizačné</w:t>
      </w:r>
      <w:proofErr w:type="spellEnd"/>
      <w:r w:rsidR="00C752F3" w:rsidRPr="00040C06">
        <w:t xml:space="preserve"> geometrické plány vypracované podľa platných technických predpisov a Smernice na vyhotovenie geometrických plánov a vytyčovanie hraníc pozemkov. V </w:t>
      </w:r>
      <w:proofErr w:type="spellStart"/>
      <w:r w:rsidR="00C752F3" w:rsidRPr="00040C06">
        <w:t>porealizačných</w:t>
      </w:r>
      <w:proofErr w:type="spellEnd"/>
      <w:r w:rsidR="00C752F3" w:rsidRPr="00040C06">
        <w:t xml:space="preserve"> geometrických plánoch na vyznačenie vecného bremena sa vyčísli plocha obmedzenia (</w:t>
      </w:r>
      <w:r w:rsidR="00D9648D" w:rsidRPr="00040C06">
        <w:t>v m</w:t>
      </w:r>
      <w:r w:rsidR="00D9648D" w:rsidRPr="00C34D88">
        <w:rPr>
          <w:vertAlign w:val="superscript"/>
        </w:rPr>
        <w:t>2</w:t>
      </w:r>
      <w:r w:rsidR="00D9648D" w:rsidRPr="00040C06">
        <w:t xml:space="preserve"> vztiahnutá na </w:t>
      </w:r>
      <w:r w:rsidR="00C752F3" w:rsidRPr="00040C06">
        <w:t>šírk</w:t>
      </w:r>
      <w:r w:rsidR="00D9648D" w:rsidRPr="00040C06">
        <w:t>u</w:t>
      </w:r>
      <w:r w:rsidR="00C752F3" w:rsidRPr="00040C06">
        <w:t xml:space="preserve"> ochranného pásma) pre jednotlivé parce</w:t>
      </w:r>
      <w:r w:rsidR="00D86098" w:rsidRPr="00040C06">
        <w:t>ly a budú spracované zvlášť pre extravilán a zvlášť pre intravilán podľa požiadaviek.</w:t>
      </w:r>
    </w:p>
    <w:p w14:paraId="74EE49CA" w14:textId="50D2BD03" w:rsidR="00C752F3" w:rsidRPr="00040C06" w:rsidRDefault="001D4503" w:rsidP="0058044C">
      <w:r w:rsidRPr="00040C06">
        <w:tab/>
      </w:r>
      <w:r w:rsidR="00EC0ED5" w:rsidRPr="00040C06">
        <w:t>Zhotoviteľ</w:t>
      </w:r>
      <w:r w:rsidR="00C752F3" w:rsidRPr="00040C06">
        <w:t xml:space="preserve"> je zodpovedný za vyhotovenie geometrických plánov v takej podobe, aby boli akceptované na zápis do katastra nehnuteľností v zmysle vyhlášky č. 461/2009 </w:t>
      </w:r>
      <w:proofErr w:type="spellStart"/>
      <w:r w:rsidR="00C752F3" w:rsidRPr="00040C06">
        <w:t>Z.z</w:t>
      </w:r>
      <w:proofErr w:type="spellEnd"/>
      <w:r w:rsidR="00C752F3" w:rsidRPr="00040C06">
        <w:t>. o vykonaní katastrálneho zákona v znení neskorších predpisov</w:t>
      </w:r>
      <w:r w:rsidR="0058044C" w:rsidRPr="00040C06">
        <w:t xml:space="preserve">, ktorou sa vykonáva zákon č.162/ 1995 </w:t>
      </w:r>
      <w:proofErr w:type="spellStart"/>
      <w:r w:rsidR="0058044C" w:rsidRPr="00040C06">
        <w:t>Z.z</w:t>
      </w:r>
      <w:proofErr w:type="spellEnd"/>
      <w:r w:rsidR="0058044C" w:rsidRPr="00040C06">
        <w:t xml:space="preserve">. o katastri nehnuteľností a o zápise vlastníckych a iných práv k nehnuteľnostiam v znení neskorších predpisov, aby podľa nich bolo možné majetkovoprávne vysporiadanie a podľa pokynov </w:t>
      </w:r>
      <w:r w:rsidR="00D9648D" w:rsidRPr="00040C06">
        <w:t xml:space="preserve">Stavebného </w:t>
      </w:r>
      <w:r w:rsidR="0058044C" w:rsidRPr="00040C06">
        <w:t>dozoru a Objednávateľa, bez ďalšej úpravy Objednávateľom</w:t>
      </w:r>
      <w:r w:rsidR="00C752F3" w:rsidRPr="00040C06">
        <w:t xml:space="preserve">, resp. príslušným správcom. </w:t>
      </w:r>
    </w:p>
    <w:p w14:paraId="66F2C709" w14:textId="4C61F2D9" w:rsidR="00FC1F7F" w:rsidRPr="00040C06" w:rsidRDefault="001D4503" w:rsidP="0058044C">
      <w:r w:rsidRPr="00040C06">
        <w:tab/>
      </w:r>
      <w:r w:rsidR="00FC1F7F" w:rsidRPr="00040C06">
        <w:t>Zhotoviteľ pri vyhotovení geometrických plánov je povinný spolupracovať s Oddelením geodetických činností Objednávateľa</w:t>
      </w:r>
      <w:r w:rsidR="002450CD" w:rsidRPr="00040C06">
        <w:t xml:space="preserve"> a </w:t>
      </w:r>
      <w:r w:rsidR="00D97328" w:rsidRPr="00040C06">
        <w:t>STD</w:t>
      </w:r>
      <w:r w:rsidR="00FC1F7F" w:rsidRPr="00040C06">
        <w:t>.</w:t>
      </w:r>
    </w:p>
    <w:p w14:paraId="1507D16B" w14:textId="3CD76C07" w:rsidR="00C752F3" w:rsidRPr="00040C06" w:rsidRDefault="001D4503" w:rsidP="00C752F3">
      <w:pPr>
        <w:shd w:val="clear" w:color="auto" w:fill="FFFFFF"/>
      </w:pPr>
      <w:r w:rsidRPr="00040C06">
        <w:tab/>
      </w:r>
      <w:proofErr w:type="spellStart"/>
      <w:r w:rsidR="00C752F3" w:rsidRPr="00040C06">
        <w:t>Porealizačné</w:t>
      </w:r>
      <w:proofErr w:type="spellEnd"/>
      <w:r w:rsidR="00C752F3" w:rsidRPr="00040C06">
        <w:t xml:space="preserve"> geometrické </w:t>
      </w:r>
      <w:r w:rsidR="00F84FC1" w:rsidRPr="00040C06">
        <w:t xml:space="preserve">plány </w:t>
      </w:r>
      <w:r w:rsidR="00C752F3" w:rsidRPr="00040C06">
        <w:t xml:space="preserve">Objednávateľ požaduje dodať v </w:t>
      </w:r>
      <w:r w:rsidR="0004567E" w:rsidRPr="00040C06">
        <w:t>10</w:t>
      </w:r>
      <w:r w:rsidR="00C752F3" w:rsidRPr="00040C06">
        <w:t xml:space="preserve"> vyhotoveniach v tlači a </w:t>
      </w:r>
      <w:r w:rsidR="00903567" w:rsidRPr="00040C06">
        <w:t>7</w:t>
      </w:r>
      <w:r w:rsidR="00C752F3" w:rsidRPr="00040C06">
        <w:t>x v digitálnej forme vo formáte *.</w:t>
      </w:r>
      <w:proofErr w:type="spellStart"/>
      <w:r w:rsidR="00C752F3" w:rsidRPr="00040C06">
        <w:t>dgn</w:t>
      </w:r>
      <w:proofErr w:type="spellEnd"/>
      <w:r w:rsidR="00C752F3" w:rsidRPr="00040C06">
        <w:t xml:space="preserve"> – grafika</w:t>
      </w:r>
      <w:r w:rsidR="00DF1445" w:rsidRPr="00040C06">
        <w:t xml:space="preserve"> </w:t>
      </w:r>
      <w:r w:rsidR="007B38CD" w:rsidRPr="00040C06">
        <w:t>(</w:t>
      </w:r>
      <w:r w:rsidR="00DF1445" w:rsidRPr="00C34D88">
        <w:t xml:space="preserve">v štruktúre kompatibilnej s programom ESID </w:t>
      </w:r>
      <w:hyperlink r:id="rId18" w:history="1">
        <w:r w:rsidR="00DF1445" w:rsidRPr="00C34D88">
          <w:rPr>
            <w:rStyle w:val="Hypertextovprepojenie"/>
          </w:rPr>
          <w:t>https://esid.sk/</w:t>
        </w:r>
      </w:hyperlink>
      <w:r w:rsidR="00DF1445" w:rsidRPr="00040C06">
        <w:t xml:space="preserve"> ) </w:t>
      </w:r>
      <w:r w:rsidR="00C752F3" w:rsidRPr="00040C06">
        <w:t>a </w:t>
      </w:r>
      <w:proofErr w:type="spellStart"/>
      <w:r w:rsidR="00C752F3" w:rsidRPr="00040C06">
        <w:t>xls</w:t>
      </w:r>
      <w:r w:rsidR="0098159E" w:rsidRPr="00040C06">
        <w:t>x</w:t>
      </w:r>
      <w:proofErr w:type="spellEnd"/>
      <w:r w:rsidR="00C752F3" w:rsidRPr="00040C06">
        <w:t>-</w:t>
      </w:r>
      <w:r w:rsidR="003266FA" w:rsidRPr="00040C06">
        <w:t xml:space="preserve"> </w:t>
      </w:r>
      <w:r w:rsidR="00C752F3" w:rsidRPr="00040C06">
        <w:t>tabuľkové časti (VV):</w:t>
      </w:r>
    </w:p>
    <w:p w14:paraId="67F9B855" w14:textId="7059C2A2" w:rsidR="00C752F3" w:rsidRPr="00040C06" w:rsidRDefault="00C752F3"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s riešením stavu KN-C a KN-E</w:t>
      </w:r>
      <w:r w:rsidR="00694F18" w:rsidRPr="00040C06">
        <w:t>;</w:t>
      </w:r>
    </w:p>
    <w:p w14:paraId="72217323" w14:textId="5E0E8BCC"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zlúčiť parcely nadobudnuté </w:t>
      </w:r>
      <w:r w:rsidR="00EC0ED5" w:rsidRPr="00040C06">
        <w:t>Objednávateľ</w:t>
      </w:r>
      <w:r w:rsidRPr="00040C06">
        <w:t>om v 1/1</w:t>
      </w:r>
      <w:r w:rsidR="00903567" w:rsidRPr="00040C06">
        <w:t xml:space="preserve"> v rámci každého objektu</w:t>
      </w:r>
      <w:r w:rsidR="00694F18" w:rsidRPr="00040C06">
        <w:t>;</w:t>
      </w:r>
    </w:p>
    <w:p w14:paraId="084AF2E4" w14:textId="45926219"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na trvalý záber odovzdať v 3 vyhotoveniach do 1 týždňa Objednávateľovi</w:t>
      </w:r>
      <w:r w:rsidR="00557D16" w:rsidRPr="00040C06">
        <w:t>/STD</w:t>
      </w:r>
      <w:r w:rsidRPr="00040C06">
        <w:t xml:space="preserve"> po úradnom overení</w:t>
      </w:r>
      <w:r w:rsidR="00694F18" w:rsidRPr="00040C06">
        <w:t>;</w:t>
      </w:r>
    </w:p>
    <w:p w14:paraId="3E54BAF8" w14:textId="27C13F74"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pre vecné bremená vyhotoviť </w:t>
      </w:r>
      <w:proofErr w:type="spellStart"/>
      <w:r w:rsidRPr="00040C06">
        <w:t>porealizačné</w:t>
      </w:r>
      <w:proofErr w:type="spellEnd"/>
      <w:r w:rsidRPr="00040C06">
        <w:t xml:space="preserve"> GP aj s ochranným pásmom vyčíslením plochy obmedzenia pre jednotlivé parcely (pri súbehu a križovan</w:t>
      </w:r>
      <w:r w:rsidR="00903567" w:rsidRPr="00040C06">
        <w:t>í</w:t>
      </w:r>
      <w:r w:rsidRPr="00040C06">
        <w:t xml:space="preserve"> ochranného pásma jednotlivých IS vylúčiť duplicitu záberu)</w:t>
      </w:r>
      <w:r w:rsidR="00694F18" w:rsidRPr="00040C06">
        <w:t>;</w:t>
      </w:r>
    </w:p>
    <w:p w14:paraId="53958107" w14:textId="1E55AB6D"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pre vecné bremená musia byť vypracované, overené a odovzdané Objednávateľovi</w:t>
      </w:r>
      <w:r w:rsidR="00557D16" w:rsidRPr="00040C06">
        <w:t>/STD</w:t>
      </w:r>
      <w:r w:rsidRPr="00040C06">
        <w:t xml:space="preserve"> do 2 mesiacov od uloženia IS</w:t>
      </w:r>
      <w:r w:rsidR="00694F18" w:rsidRPr="00040C06">
        <w:t>.</w:t>
      </w:r>
      <w:r w:rsidRPr="00040C06">
        <w:t xml:space="preserve"> </w:t>
      </w:r>
    </w:p>
    <w:p w14:paraId="14411092" w14:textId="37E746A8" w:rsidR="009C3B80" w:rsidRPr="00040C06" w:rsidRDefault="00177C71" w:rsidP="00C752F3">
      <w:pPr>
        <w:spacing w:before="240"/>
      </w:pPr>
      <w:r w:rsidRPr="00040C06">
        <w:tab/>
      </w:r>
      <w:r w:rsidR="009C3B80" w:rsidRPr="00040C06">
        <w:t>Spracovanie GP bude obsahovať aj ZPMZ a Technickú správu (.</w:t>
      </w:r>
      <w:proofErr w:type="spellStart"/>
      <w:r w:rsidR="009C3B80" w:rsidRPr="00040C06">
        <w:t>xlsx</w:t>
      </w:r>
      <w:proofErr w:type="spellEnd"/>
      <w:r w:rsidR="009C3B80" w:rsidRPr="00040C06">
        <w:t>, .</w:t>
      </w:r>
      <w:proofErr w:type="spellStart"/>
      <w:r w:rsidR="009C3B80" w:rsidRPr="00040C06">
        <w:t>docx</w:t>
      </w:r>
      <w:proofErr w:type="spellEnd"/>
      <w:r w:rsidR="009C3B80" w:rsidRPr="00040C06">
        <w:t>). Po overení geometrického plánu príslušným Okresným úradom, odborom katastra, do 1 týždňa do</w:t>
      </w:r>
      <w:r w:rsidR="00812DCA" w:rsidRPr="00040C06">
        <w:t>dať</w:t>
      </w:r>
      <w:r w:rsidR="009C3B80" w:rsidRPr="00040C06">
        <w:t xml:space="preserve"> Objednávateľovi</w:t>
      </w:r>
      <w:r w:rsidR="00812DCA" w:rsidRPr="00040C06">
        <w:t>/STD</w:t>
      </w:r>
      <w:r w:rsidR="009C3B80" w:rsidRPr="00040C06">
        <w:t>.</w:t>
      </w:r>
    </w:p>
    <w:p w14:paraId="3F8C5108" w14:textId="5EB17074" w:rsidR="00C752F3" w:rsidRPr="00040C06" w:rsidRDefault="009C3B80" w:rsidP="00C752F3">
      <w:pPr>
        <w:spacing w:before="240"/>
      </w:pPr>
      <w:r w:rsidRPr="00040C06">
        <w:tab/>
      </w:r>
      <w:r w:rsidR="00C752F3" w:rsidRPr="00040C06">
        <w:t>V </w:t>
      </w:r>
      <w:proofErr w:type="spellStart"/>
      <w:r w:rsidR="00C752F3" w:rsidRPr="00040C06">
        <w:t>porealizačných</w:t>
      </w:r>
      <w:proofErr w:type="spellEnd"/>
      <w:r w:rsidR="00C752F3" w:rsidRPr="00040C06">
        <w:t xml:space="preserve"> GP sa právny stav v miestach prekročeného trvalého záberu rieši podľa vykonanej analýzy a vypracujú</w:t>
      </w:r>
      <w:r w:rsidR="003266FA" w:rsidRPr="00040C06">
        <w:t xml:space="preserve"> </w:t>
      </w:r>
      <w:r w:rsidR="00C752F3" w:rsidRPr="00040C06">
        <w:t>sa komple</w:t>
      </w:r>
      <w:r w:rsidR="00A1626F" w:rsidRPr="00040C06">
        <w:t>tné podklady k majetko</w:t>
      </w:r>
      <w:r w:rsidR="000545BA" w:rsidRPr="00040C06">
        <w:t>vo</w:t>
      </w:r>
      <w:r w:rsidR="00A1626F" w:rsidRPr="00040C06">
        <w:t>právnemu usporiadaniu /</w:t>
      </w:r>
      <w:r w:rsidR="00C752F3" w:rsidRPr="00040C06">
        <w:t>zoznam vlastníkov, vyňatie BPEJ/. Aj pri riešení prípadov z</w:t>
      </w:r>
      <w:r w:rsidR="006F7F9A" w:rsidRPr="00040C06">
        <w:t>v</w:t>
      </w:r>
      <w:r w:rsidR="00C752F3" w:rsidRPr="00040C06">
        <w:t>y</w:t>
      </w:r>
      <w:r w:rsidR="006F7F9A" w:rsidRPr="00040C06">
        <w:t>š</w:t>
      </w:r>
      <w:r w:rsidR="00C752F3" w:rsidRPr="00040C06">
        <w:t>kových parciel v rámci trvalého záberu, resp. parciel mimo trvalý záber</w:t>
      </w:r>
      <w:r w:rsidR="003266FA" w:rsidRPr="00040C06">
        <w:t xml:space="preserve"> </w:t>
      </w:r>
      <w:r w:rsidR="00C752F3" w:rsidRPr="00040C06">
        <w:t xml:space="preserve">je potrebné pracovnú verziu geometrického plánu predložiť na posúdenie zodpovednému </w:t>
      </w:r>
      <w:r w:rsidR="000545BA" w:rsidRPr="00040C06">
        <w:t xml:space="preserve">autorizovanému </w:t>
      </w:r>
      <w:r w:rsidR="00C752F3" w:rsidRPr="00040C06">
        <w:t xml:space="preserve">geodetovi </w:t>
      </w:r>
      <w:r w:rsidR="000545BA" w:rsidRPr="00040C06">
        <w:t>a kartografovi</w:t>
      </w:r>
      <w:r w:rsidR="00C752F3" w:rsidRPr="00040C06">
        <w:t xml:space="preserve"> Objednávateľa</w:t>
      </w:r>
      <w:r w:rsidR="00FC1F7F" w:rsidRPr="00040C06">
        <w:t>/STD</w:t>
      </w:r>
      <w:r w:rsidR="00C752F3" w:rsidRPr="00040C06">
        <w:t xml:space="preserve"> a až po jej odsúhlasení a písomnom potvrdení vyhotoviť definitívnu verziu geometrického plánu. </w:t>
      </w:r>
      <w:proofErr w:type="spellStart"/>
      <w:r w:rsidR="00C752F3" w:rsidRPr="00040C06">
        <w:t>Porealizačný</w:t>
      </w:r>
      <w:proofErr w:type="spellEnd"/>
      <w:r w:rsidR="00C752F3" w:rsidRPr="00040C06">
        <w:t xml:space="preserve"> geometrický plán musí byť </w:t>
      </w:r>
      <w:proofErr w:type="spellStart"/>
      <w:r w:rsidR="00C752F3" w:rsidRPr="00040C06">
        <w:t>zapísateľný</w:t>
      </w:r>
      <w:proofErr w:type="spellEnd"/>
      <w:r w:rsidR="00C752F3" w:rsidRPr="00040C06">
        <w:t xml:space="preserve"> do katastra nehnuteľností a po</w:t>
      </w:r>
      <w:r w:rsidR="00A1626F" w:rsidRPr="00040C06">
        <w:t>užiteľný pre majetkovo-právne u</w:t>
      </w:r>
      <w:r w:rsidR="00C752F3" w:rsidRPr="00040C06">
        <w:t>sporiadanie.</w:t>
      </w:r>
    </w:p>
    <w:p w14:paraId="70DC27DE" w14:textId="0F05B57D" w:rsidR="001A2AAD" w:rsidRPr="00040C06" w:rsidRDefault="00A31058" w:rsidP="001A2AAD">
      <w:r w:rsidRPr="00040C06">
        <w:tab/>
      </w:r>
      <w:r w:rsidR="001A2AAD" w:rsidRPr="00040C06">
        <w:t>Meranie a spracovanie musí byť podľa príslušných STN a inštrukcií na prácu v polohových bodových poliach v aktuálnych pozemkových mapách, ktoré si zabezpečí Zhotoviteľ stavby. Elaborát autorizačne overí autorizovaný geodet a kartograf Zhotoviteľa a potvrdí ho Hlavný geodet Zhotoviteľa.</w:t>
      </w:r>
    </w:p>
    <w:p w14:paraId="48F25C5F" w14:textId="2E3D7B4D" w:rsidR="001A2AAD" w:rsidRPr="00040C06" w:rsidRDefault="00C30486" w:rsidP="001A2AAD">
      <w:r w:rsidRPr="00040C06">
        <w:tab/>
      </w:r>
      <w:r w:rsidR="001A2AAD" w:rsidRPr="00040C06">
        <w:t xml:space="preserve">V prípade potreby bude súčasťou </w:t>
      </w:r>
      <w:proofErr w:type="spellStart"/>
      <w:r w:rsidR="001A2AAD" w:rsidRPr="00040C06">
        <w:t>porealizačného</w:t>
      </w:r>
      <w:proofErr w:type="spellEnd"/>
      <w:r w:rsidR="001A2AAD" w:rsidRPr="00040C06">
        <w:t xml:space="preserve"> geometrického plánu budovy bude protokol o Geodetickom zameraní adresného bodu v zmysle Vyhlášky č. 142/2015 MVSR, ktorou sa vykonáva zákon č. 125/2015 Z. z. o registri adries a o zmene a doplnení niektorých zákonov. Všetky časti geodetickej dokumentácie (geodetické protokoly, vytyčovacie protokoly, geodetické časti DSRS, </w:t>
      </w:r>
      <w:proofErr w:type="spellStart"/>
      <w:r w:rsidR="001A2AAD" w:rsidRPr="00040C06">
        <w:t>porealizačné</w:t>
      </w:r>
      <w:proofErr w:type="spellEnd"/>
      <w:r w:rsidR="001A2AAD" w:rsidRPr="00040C06">
        <w:t xml:space="preserve"> geometrické plány a pod.) oficiálne odovzdávané Objednávateľovi</w:t>
      </w:r>
      <w:r w:rsidR="000A46CB" w:rsidRPr="00040C06">
        <w:t>/STD</w:t>
      </w:r>
      <w:r w:rsidR="001A2AAD" w:rsidRPr="00040C06">
        <w:t xml:space="preserve"> budú overené autorizovaným geodetom a kartografom Zhotoviteľa, ktorý ich vypracoval a následne potvrdené Hlavným geodetom Zhotoviteľa.</w:t>
      </w:r>
    </w:p>
    <w:p w14:paraId="14CE7192" w14:textId="07AFFF69" w:rsidR="00753CA0" w:rsidRPr="00040C06" w:rsidRDefault="00753CA0" w:rsidP="00C950D3">
      <w:pPr>
        <w:pStyle w:val="Nadpis2"/>
      </w:pPr>
      <w:bookmarkStart w:id="1638" w:name="_Toc289265959"/>
      <w:bookmarkStart w:id="1639" w:name="_Toc289329940"/>
      <w:bookmarkStart w:id="1640" w:name="_Toc292038721"/>
      <w:bookmarkStart w:id="1641" w:name="_Toc292042011"/>
      <w:bookmarkStart w:id="1642" w:name="_Toc292803135"/>
      <w:bookmarkStart w:id="1643" w:name="_Toc332367380"/>
      <w:bookmarkStart w:id="1644" w:name="_Toc345289338"/>
      <w:bookmarkStart w:id="1645" w:name="_Ref170727171"/>
      <w:bookmarkStart w:id="1646" w:name="_Ref182219960"/>
      <w:bookmarkStart w:id="1647" w:name="_Ref182219963"/>
      <w:bookmarkStart w:id="1648" w:name="_Toc187411864"/>
      <w:r w:rsidRPr="00040C06">
        <w:t xml:space="preserve">Inžinierska </w:t>
      </w:r>
      <w:r w:rsidR="00271DF3" w:rsidRPr="00040C06">
        <w:t>Č</w:t>
      </w:r>
      <w:r w:rsidRPr="00040C06">
        <w:t>innosť</w:t>
      </w:r>
      <w:bookmarkEnd w:id="1638"/>
      <w:bookmarkEnd w:id="1639"/>
      <w:bookmarkEnd w:id="1640"/>
      <w:bookmarkEnd w:id="1641"/>
      <w:bookmarkEnd w:id="1642"/>
      <w:bookmarkEnd w:id="1643"/>
      <w:bookmarkEnd w:id="1644"/>
      <w:bookmarkEnd w:id="1645"/>
      <w:bookmarkEnd w:id="1646"/>
      <w:bookmarkEnd w:id="1647"/>
      <w:bookmarkEnd w:id="1648"/>
    </w:p>
    <w:p w14:paraId="4EE7A556" w14:textId="77777777" w:rsidR="00753CA0" w:rsidRPr="00040C06" w:rsidRDefault="00753CA0" w:rsidP="00C34D88">
      <w:pPr>
        <w:pStyle w:val="Nadpis3"/>
      </w:pPr>
      <w:bookmarkStart w:id="1649" w:name="_Toc187411865"/>
      <w:r w:rsidRPr="00040C06">
        <w:t>Všeobecné požiadavky na inžiniersku činnosť</w:t>
      </w:r>
      <w:bookmarkEnd w:id="1649"/>
    </w:p>
    <w:p w14:paraId="403ACC3A" w14:textId="77777777" w:rsidR="00D745AC" w:rsidRDefault="008824FB">
      <w:pPr>
        <w:spacing w:after="60"/>
      </w:pPr>
      <w:r w:rsidRPr="00040C06">
        <w:tab/>
      </w:r>
      <w:r w:rsidR="0006186B" w:rsidRPr="00040C06">
        <w:t xml:space="preserve">Objednávateľ na výkon inžinierskej činnosti splnomocní Zhotoviteľa. </w:t>
      </w:r>
    </w:p>
    <w:p w14:paraId="27BEB008" w14:textId="181A339D" w:rsidR="009E03B2" w:rsidRPr="00040C06" w:rsidRDefault="00753CA0" w:rsidP="00C34D88">
      <w:pPr>
        <w:spacing w:after="60"/>
      </w:pPr>
      <w:r w:rsidRPr="00040C06">
        <w:t xml:space="preserve">V nadväznosti na projektovú činnosť </w:t>
      </w:r>
      <w:r w:rsidR="009E03B2" w:rsidRPr="00040C06">
        <w:t>bude Zhotoviteľ zabezpečovať aj tieto uvedené činnosti:</w:t>
      </w:r>
    </w:p>
    <w:p w14:paraId="5973E9F0" w14:textId="23186ECD" w:rsidR="00194B3E" w:rsidRPr="00040C06" w:rsidRDefault="00194B3E" w:rsidP="00C34D88">
      <w:pPr>
        <w:pStyle w:val="Odsekzoznamu"/>
        <w:spacing w:after="60"/>
        <w:ind w:left="714" w:hanging="357"/>
      </w:pPr>
      <w:r w:rsidRPr="00040C06">
        <w:lastRenderedPageBreak/>
        <w:t>-</w:t>
      </w:r>
      <w:r w:rsidR="007172E2" w:rsidRPr="00040C06">
        <w:t xml:space="preserve"> </w:t>
      </w:r>
      <w:r w:rsidR="00D716EF" w:rsidRPr="00040C06">
        <w:tab/>
      </w:r>
      <w:r w:rsidR="00AA073D" w:rsidRPr="00040C06">
        <w:t>P</w:t>
      </w:r>
      <w:r w:rsidRPr="00040C06">
        <w:t xml:space="preserve">re každú zmenu stavby </w:t>
      </w:r>
      <w:r w:rsidR="009E03B2" w:rsidRPr="00040C06">
        <w:t xml:space="preserve">po vydaní stavebného povolenia </w:t>
      </w:r>
      <w:r w:rsidRPr="00040C06">
        <w:t xml:space="preserve">je potrebné vypracovať oznámenie o zmene navrhovanej činnosti podľa Zákona 24/2006 </w:t>
      </w:r>
      <w:proofErr w:type="spellStart"/>
      <w:r w:rsidRPr="00040C06">
        <w:t>Z.z</w:t>
      </w:r>
      <w:proofErr w:type="spellEnd"/>
      <w:r w:rsidRPr="00040C06">
        <w:t>. Stanovisko MŽP SR k tejto zmene je súčasťou dokladov k žiadosti o zmenu stavby pred dokončením.</w:t>
      </w:r>
    </w:p>
    <w:p w14:paraId="4EE27D85" w14:textId="7CE62AB0" w:rsidR="00753CA0" w:rsidRPr="00040C06" w:rsidRDefault="00B01573" w:rsidP="00C34D88">
      <w:pPr>
        <w:pStyle w:val="Odsekzoznamu"/>
        <w:spacing w:after="60"/>
        <w:ind w:left="714" w:hanging="357"/>
      </w:pPr>
      <w:r w:rsidRPr="00040C06">
        <w:t>-</w:t>
      </w:r>
      <w:r w:rsidRPr="00040C06">
        <w:tab/>
      </w:r>
      <w:r w:rsidR="001A7360" w:rsidRPr="00040C06">
        <w:t>V</w:t>
      </w:r>
      <w:r w:rsidR="00A82D05" w:rsidRPr="00040C06">
        <w:t> prípade zmeny oproti DSP</w:t>
      </w:r>
      <w:r w:rsidR="002F161F" w:rsidRPr="00040C06">
        <w:t>,</w:t>
      </w:r>
      <w:r w:rsidR="00E149FC" w:rsidRPr="00040C06">
        <w:t xml:space="preserve"> </w:t>
      </w:r>
      <w:r w:rsidR="00A82D05" w:rsidRPr="00040C06">
        <w:t xml:space="preserve">požiada </w:t>
      </w:r>
      <w:r w:rsidR="004F6A1F" w:rsidRPr="00040C06">
        <w:t xml:space="preserve">Zhotoviteľ </w:t>
      </w:r>
      <w:r w:rsidR="00A82D05" w:rsidRPr="00040C06">
        <w:t xml:space="preserve">príslušný špeciálny stavebný úrad o povolenie zmeny stavby pred dokončením podľa § 68 </w:t>
      </w:r>
      <w:r w:rsidR="00080714" w:rsidRPr="00040C06">
        <w:t>Stavebného zákona</w:t>
      </w:r>
      <w:r w:rsidR="001A7360" w:rsidRPr="00040C06">
        <w:t>.</w:t>
      </w:r>
      <w:r w:rsidR="00A82D05" w:rsidRPr="00040C06">
        <w:t xml:space="preserve"> </w:t>
      </w:r>
    </w:p>
    <w:p w14:paraId="61F62F48" w14:textId="2500A1FE" w:rsidR="00753CA0" w:rsidRPr="00040C06" w:rsidRDefault="00B01573" w:rsidP="00C34D88">
      <w:pPr>
        <w:pStyle w:val="Odsekzoznamu"/>
        <w:spacing w:after="60"/>
        <w:ind w:left="714" w:hanging="357"/>
      </w:pPr>
      <w:r w:rsidRPr="00040C06">
        <w:t>-</w:t>
      </w:r>
      <w:r w:rsidRPr="00040C06">
        <w:tab/>
      </w:r>
      <w:r w:rsidR="0028038D" w:rsidRPr="00040C06">
        <w:t>V</w:t>
      </w:r>
      <w:r w:rsidR="00753CA0" w:rsidRPr="00040C06">
        <w:t xml:space="preserve"> prípade zmien stavby, ktoré spočívajú iba v nepodstatných odchýlkach od projektovej dokumentácie overenej v stavebnom konaní (napr. sa nemení umiestnenie, pôdorysné ani výškové ohraničenie stavby, účel, konštrukčné ani dispozičné riešenie), takéto zmeny </w:t>
      </w:r>
      <w:r w:rsidR="00EC0ED5" w:rsidRPr="00040C06">
        <w:t>Zhotoviteľ</w:t>
      </w:r>
      <w:r w:rsidR="00753CA0" w:rsidRPr="00040C06">
        <w:t xml:space="preserve"> vyznačí priamo v overených vyhotoveniach </w:t>
      </w:r>
      <w:r w:rsidR="004F6A1F" w:rsidRPr="00040C06">
        <w:t xml:space="preserve">dokumentácie Zhotoviteľa </w:t>
      </w:r>
      <w:r w:rsidR="00753CA0" w:rsidRPr="00040C06">
        <w:t>a prerokujú sa v kolaudačnom konaní</w:t>
      </w:r>
      <w:r w:rsidR="00037460" w:rsidRPr="00040C06">
        <w:t>.</w:t>
      </w:r>
    </w:p>
    <w:p w14:paraId="3C80C070" w14:textId="24535116" w:rsidR="00753CA0" w:rsidRPr="00040C06" w:rsidRDefault="00B01573" w:rsidP="00C34D88">
      <w:pPr>
        <w:pStyle w:val="Odsekzoznamu"/>
        <w:spacing w:after="60"/>
        <w:ind w:left="714" w:hanging="357"/>
      </w:pPr>
      <w:r w:rsidRPr="00040C06">
        <w:t>-</w:t>
      </w:r>
      <w:r w:rsidRPr="00040C06">
        <w:tab/>
      </w:r>
      <w:r w:rsidR="00D0687F" w:rsidRPr="00040C06">
        <w:t>P</w:t>
      </w:r>
      <w:r w:rsidR="00753CA0" w:rsidRPr="00040C06">
        <w:t xml:space="preserve">rerokovanie a zabezpečenie </w:t>
      </w:r>
      <w:r w:rsidR="004F6A1F" w:rsidRPr="00040C06">
        <w:t>vydani</w:t>
      </w:r>
      <w:r w:rsidR="005E70E5" w:rsidRPr="00040C06">
        <w:t>a</w:t>
      </w:r>
      <w:r w:rsidR="004F6A1F" w:rsidRPr="00040C06">
        <w:t xml:space="preserve"> </w:t>
      </w:r>
      <w:r w:rsidR="00753CA0" w:rsidRPr="00040C06">
        <w:t xml:space="preserve">súhlasných stanovísk k projektovej Dokumentácii </w:t>
      </w:r>
      <w:r w:rsidR="00EC0ED5" w:rsidRPr="00040C06">
        <w:t>Zhotoviteľ</w:t>
      </w:r>
      <w:r w:rsidR="00753CA0" w:rsidRPr="00040C06">
        <w:t>a v priebehu projektových prác s príslušnými orgánmi štátnej a verejnej správy, samosprávy, organizáciami</w:t>
      </w:r>
      <w:r w:rsidR="003266FA" w:rsidRPr="00040C06">
        <w:t xml:space="preserve"> </w:t>
      </w:r>
      <w:r w:rsidR="00753CA0" w:rsidRPr="00040C06">
        <w:t>a dotknutými zložkami Objednávateľa v priebehu a v závere prác</w:t>
      </w:r>
      <w:r w:rsidR="00037460" w:rsidRPr="00040C06">
        <w:t>.</w:t>
      </w:r>
    </w:p>
    <w:p w14:paraId="32635604" w14:textId="2B5A7B3B" w:rsidR="00037460" w:rsidRPr="00040C06" w:rsidRDefault="00B01573" w:rsidP="00C34D88">
      <w:pPr>
        <w:pStyle w:val="Odsekzoznamu"/>
        <w:spacing w:after="60"/>
        <w:ind w:left="714" w:hanging="357"/>
      </w:pPr>
      <w:r w:rsidRPr="00040C06">
        <w:t>-</w:t>
      </w:r>
      <w:r w:rsidRPr="00040C06">
        <w:tab/>
      </w:r>
      <w:r w:rsidR="00260E15" w:rsidRPr="00040C06">
        <w:t>P</w:t>
      </w:r>
      <w:r w:rsidR="00753CA0" w:rsidRPr="00040C06">
        <w:t xml:space="preserve">rerokovanie projektovej Dokumentácie </w:t>
      </w:r>
      <w:r w:rsidR="00EC0ED5" w:rsidRPr="00040C06">
        <w:t>Zhotoviteľ</w:t>
      </w:r>
      <w:r w:rsidR="00753CA0" w:rsidRPr="00040C06">
        <w:t xml:space="preserve">a s príslušnými orgánmi a organizáciami za účelom vydania stavebných povolení, ktoré môžu vyplynúť z projektového riešenia </w:t>
      </w:r>
      <w:r w:rsidR="00EC0ED5" w:rsidRPr="00040C06">
        <w:t>Zhotoviteľ</w:t>
      </w:r>
      <w:r w:rsidR="00753CA0" w:rsidRPr="00040C06">
        <w:t>a, súhlasu so zmenou stavby pred dokončením a ostatných potrebných súhlasov, stanovísk a povolení</w:t>
      </w:r>
      <w:r w:rsidR="00037460" w:rsidRPr="00040C06">
        <w:t>.</w:t>
      </w:r>
    </w:p>
    <w:p w14:paraId="27E79C50" w14:textId="4FFBFCAB" w:rsidR="00037460" w:rsidRPr="00040C06" w:rsidRDefault="00037460" w:rsidP="00C34D88">
      <w:pPr>
        <w:pStyle w:val="Odsekzoznamu"/>
        <w:spacing w:after="60"/>
        <w:ind w:left="714" w:hanging="357"/>
      </w:pPr>
      <w:r w:rsidRPr="00040C06">
        <w:t>-</w:t>
      </w:r>
      <w:r w:rsidRPr="00040C06">
        <w:tab/>
      </w:r>
      <w:r w:rsidR="00D545B0" w:rsidRPr="00040C06">
        <w:t>V</w:t>
      </w:r>
      <w:r w:rsidRPr="00040C06">
        <w:t xml:space="preserve"> prípade zmeny stavby pred dokončením je Zhotoviteľ povinný spracovať dokumentáciu v zmysle prílohy č. 8 zákona č. 24/2006 </w:t>
      </w:r>
      <w:proofErr w:type="spellStart"/>
      <w:r w:rsidRPr="00040C06">
        <w:t>Z.z</w:t>
      </w:r>
      <w:proofErr w:type="spellEnd"/>
      <w:r w:rsidRPr="00040C06">
        <w:t>. v znení neskorších predpisov a zabezpečiť schválenie Ministerstvom životného prostredia predtým</w:t>
      </w:r>
      <w:r w:rsidR="003A1978" w:rsidRPr="00040C06">
        <w:t>,</w:t>
      </w:r>
      <w:r w:rsidRPr="00040C06">
        <w:t xml:space="preserve"> ako požiada o zmenu stavby pred dokončením v zmysle </w:t>
      </w:r>
      <w:r w:rsidR="00080714" w:rsidRPr="00040C06">
        <w:t>Stavebného zákona</w:t>
      </w:r>
      <w:r w:rsidRPr="00040C06">
        <w:t>.</w:t>
      </w:r>
    </w:p>
    <w:p w14:paraId="59944E60" w14:textId="2C011790"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astupovanie Objednávateľa v odvolacích konaniach na základe splnomocnenia Objednávateľa</w:t>
      </w:r>
      <w:r w:rsidR="00037460" w:rsidRPr="00040C06">
        <w:t>.</w:t>
      </w:r>
    </w:p>
    <w:p w14:paraId="298F915E" w14:textId="40F1AB8E"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abezpečenie posúdenia projektovej dokumentácie, najmä určených a vyhradených technických zariadení príslušnými orgánmi a organizáciami (TI SR, a pod.)</w:t>
      </w:r>
      <w:r w:rsidR="009A0E7F" w:rsidRPr="00040C06">
        <w:t>.</w:t>
      </w:r>
    </w:p>
    <w:p w14:paraId="03C88A7C" w14:textId="124F41ED"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elaborátu bilancie skrývky humusového horizontu</w:t>
      </w:r>
      <w:r w:rsidR="00981F96" w:rsidRPr="00040C06">
        <w:t>.</w:t>
      </w:r>
    </w:p>
    <w:p w14:paraId="3F756787" w14:textId="05A0E4B0"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posudku na určenie spoločenskej hodnoty drevín určených na výrub</w:t>
      </w:r>
      <w:r w:rsidR="00981F96" w:rsidRPr="00040C06">
        <w:t>.</w:t>
      </w:r>
    </w:p>
    <w:p w14:paraId="16116D87" w14:textId="0871E146" w:rsidR="00753CA0" w:rsidRPr="00040C06" w:rsidRDefault="00B01573" w:rsidP="00C34D88">
      <w:pPr>
        <w:pStyle w:val="Odsekzoznamu"/>
        <w:ind w:left="717"/>
      </w:pPr>
      <w:r w:rsidRPr="00040C06">
        <w:t>-</w:t>
      </w:r>
      <w:r w:rsidRPr="00040C06">
        <w:tab/>
      </w:r>
      <w:r w:rsidR="00981F96" w:rsidRPr="00040C06">
        <w:t>Z</w:t>
      </w:r>
      <w:r w:rsidR="00753CA0" w:rsidRPr="00040C06">
        <w:t>abezpečenie doplnkových prieskumných prác</w:t>
      </w:r>
      <w:r w:rsidR="00981F96" w:rsidRPr="00040C06">
        <w:t>.</w:t>
      </w:r>
    </w:p>
    <w:p w14:paraId="5F36781B" w14:textId="231DE00C" w:rsidR="00753CA0" w:rsidRPr="00040C06" w:rsidRDefault="008824FB" w:rsidP="008824FB">
      <w:r w:rsidRPr="00040C06">
        <w:tab/>
      </w:r>
      <w:r w:rsidR="00753CA0" w:rsidRPr="00040C06" w:rsidDel="0006186B">
        <w:t xml:space="preserve">Objednávateľ na výkon inžinierskej činnosti splnomocní </w:t>
      </w:r>
      <w:r w:rsidR="00EC0ED5" w:rsidRPr="00040C06" w:rsidDel="0006186B">
        <w:t>Zhotoviteľ</w:t>
      </w:r>
      <w:r w:rsidR="00753CA0" w:rsidRPr="00040C06" w:rsidDel="0006186B">
        <w:t>a.</w:t>
      </w:r>
      <w:r w:rsidR="00D15C58">
        <w:t xml:space="preserve"> </w:t>
      </w:r>
      <w:r w:rsidR="00753CA0" w:rsidRPr="00040C06">
        <w:t>Objednávateľ požaduje</w:t>
      </w:r>
      <w:r w:rsidR="00CA7D48" w:rsidRPr="00040C06">
        <w:t>,</w:t>
      </w:r>
      <w:r w:rsidR="00753CA0" w:rsidRPr="00040C06">
        <w:t xml:space="preserve"> aby </w:t>
      </w:r>
      <w:r w:rsidR="00EC0ED5" w:rsidRPr="00040C06">
        <w:t>Zhotoviteľ</w:t>
      </w:r>
      <w:r w:rsidR="00753CA0" w:rsidRPr="00040C06">
        <w:t xml:space="preserve"> v súvislosti s odovzdaním a prevzatím objektov ostatných správcov/vlastníkov zabezpečil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w:t>
      </w:r>
    </w:p>
    <w:p w14:paraId="47AA8956" w14:textId="2CF208B7" w:rsidR="001E5E13" w:rsidRPr="00040C06" w:rsidRDefault="00126EA4" w:rsidP="00BC5D46">
      <w:r w:rsidRPr="00040C06">
        <w:tab/>
      </w:r>
      <w:r w:rsidR="001E5E13" w:rsidRPr="00040C06">
        <w:t xml:space="preserve">V prípade, ak </w:t>
      </w:r>
      <w:r w:rsidR="00EF308D" w:rsidRPr="00040C06">
        <w:t>O</w:t>
      </w:r>
      <w:r w:rsidR="00BF60FF" w:rsidRPr="00040C06">
        <w:t xml:space="preserve">bjednávateľ zabezpečil </w:t>
      </w:r>
      <w:r w:rsidR="001E5E13" w:rsidRPr="00040C06">
        <w:t>zml</w:t>
      </w:r>
      <w:r w:rsidR="00BF60FF" w:rsidRPr="00040C06">
        <w:t>uvy v predchádzajúcom období v súvislosti s odovzdaním a prevzatím objektov ostatných správcov/vlastníkov</w:t>
      </w:r>
      <w:r w:rsidR="001E5E13" w:rsidRPr="00040C06">
        <w:t xml:space="preserve">, </w:t>
      </w:r>
      <w:r w:rsidR="009B60C6" w:rsidRPr="00040C06">
        <w:t xml:space="preserve">Zhotoviteľ </w:t>
      </w:r>
      <w:r w:rsidR="001E5E13" w:rsidRPr="00040C06">
        <w:t>musí rešpektovať ich</w:t>
      </w:r>
      <w:r w:rsidR="00BF60FF" w:rsidRPr="00040C06">
        <w:t xml:space="preserve"> plné</w:t>
      </w:r>
      <w:r w:rsidR="001E5E13" w:rsidRPr="00040C06">
        <w:t xml:space="preserve"> znenie a záväzky. V prípade </w:t>
      </w:r>
      <w:r w:rsidR="00BF60FF" w:rsidRPr="00040C06">
        <w:t xml:space="preserve">akýchkoľvek </w:t>
      </w:r>
      <w:r w:rsidR="001E5E13" w:rsidRPr="00040C06">
        <w:t xml:space="preserve">zmien </w:t>
      </w:r>
      <w:r w:rsidR="00BF60FF" w:rsidRPr="00040C06">
        <w:t xml:space="preserve">zo strany </w:t>
      </w:r>
      <w:r w:rsidR="009B60C6" w:rsidRPr="00040C06">
        <w:t>Zhotoviteľa</w:t>
      </w:r>
      <w:r w:rsidR="00BF60FF" w:rsidRPr="00040C06">
        <w:t>,</w:t>
      </w:r>
      <w:r w:rsidR="001E5E13" w:rsidRPr="00040C06">
        <w:t xml:space="preserve"> </w:t>
      </w:r>
      <w:r w:rsidR="009B60C6" w:rsidRPr="00040C06">
        <w:t xml:space="preserve">Zhotoviteľ </w:t>
      </w:r>
      <w:r w:rsidR="001E5E13" w:rsidRPr="00040C06">
        <w:t>musí zabezpečiť nové zmluvy, resp. prípadné dodatky</w:t>
      </w:r>
      <w:r w:rsidR="00BF60FF" w:rsidRPr="00040C06">
        <w:t xml:space="preserve"> k jestvujúcim zmluvám</w:t>
      </w:r>
      <w:r w:rsidR="001E5E13" w:rsidRPr="00040C06">
        <w:t>.</w:t>
      </w:r>
    </w:p>
    <w:p w14:paraId="746386CC" w14:textId="5C451BD0" w:rsidR="00753CA0" w:rsidRPr="00040C06" w:rsidRDefault="00753CA0" w:rsidP="00773520">
      <w:pPr>
        <w:pStyle w:val="Nadpis3"/>
      </w:pPr>
      <w:bookmarkStart w:id="1650" w:name="_Toc187411866"/>
      <w:r w:rsidRPr="00040C06">
        <w:t>Majetkovoprávne vysporiadanie</w:t>
      </w:r>
      <w:bookmarkEnd w:id="1650"/>
    </w:p>
    <w:p w14:paraId="2649624B" w14:textId="0D31E7CF" w:rsidR="008A2094" w:rsidRPr="00040C06" w:rsidRDefault="0032229E" w:rsidP="00624E31">
      <w:pPr>
        <w:pStyle w:val="Nadpis4"/>
      </w:pPr>
      <w:r w:rsidRPr="00040C06">
        <w:t>V</w:t>
      </w:r>
      <w:r w:rsidR="003C5F4E" w:rsidRPr="00040C06">
        <w:t>šeobecne</w:t>
      </w:r>
    </w:p>
    <w:p w14:paraId="388B5650" w14:textId="77777777" w:rsidR="00AD58F4" w:rsidRPr="00040C06" w:rsidRDefault="003C5F4E" w:rsidP="00AD58F4">
      <w:r w:rsidRPr="00040C06">
        <w:tab/>
      </w:r>
      <w:r w:rsidR="00AD58F4" w:rsidRPr="00040C06">
        <w:t xml:space="preserve">Majetkovoprávne usporiadanie na celý predmet Diela bolo vykonané Objednávateľom. </w:t>
      </w:r>
    </w:p>
    <w:p w14:paraId="50C1FCBA" w14:textId="7E6C7734" w:rsidR="003C5F4E" w:rsidRPr="00040C06" w:rsidRDefault="00AD58F4" w:rsidP="00C34D88">
      <w:r w:rsidRPr="00040C06">
        <w:tab/>
      </w:r>
      <w:r w:rsidR="003C5F4E" w:rsidRPr="00040C06">
        <w:t>Majetkovoprávne vysporiadanie pozostáva najmä:</w:t>
      </w:r>
    </w:p>
    <w:p w14:paraId="684C90A4" w14:textId="0BD9BB9F"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rokovania s vlastníkmi nehnuteľností</w:t>
      </w:r>
      <w:r w:rsidR="003C5F4E" w:rsidRPr="00040C06">
        <w:t>.</w:t>
      </w:r>
    </w:p>
    <w:p w14:paraId="5C55C2A9" w14:textId="706CF621"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uzatvárania zmlúv o </w:t>
      </w:r>
      <w:r w:rsidRPr="00C34D88">
        <w:rPr>
          <w:u w:val="single"/>
        </w:rPr>
        <w:t>budúcich zmluvách</w:t>
      </w:r>
      <w:r w:rsidRPr="00040C06">
        <w:t xml:space="preserve"> (kúpnych, nájomných, o vecných bremenách, o prevode majetku, o prevode správy a pod)</w:t>
      </w:r>
      <w:r w:rsidR="00FF3D68" w:rsidRPr="00040C06">
        <w:t>.</w:t>
      </w:r>
    </w:p>
    <w:p w14:paraId="6119BA7D" w14:textId="4246B17E" w:rsidR="008A2094" w:rsidRPr="00040C06" w:rsidRDefault="008A2094" w:rsidP="008A2094">
      <w:pPr>
        <w:pStyle w:val="Odsekzoznamu"/>
        <w:spacing w:after="60"/>
        <w:ind w:left="709" w:hanging="357"/>
      </w:pPr>
      <w:r w:rsidRPr="00040C06">
        <w:t>-</w:t>
      </w:r>
      <w:r w:rsidRPr="00040C06">
        <w:tab/>
      </w:r>
      <w:r w:rsidR="00FF3D68" w:rsidRPr="00040C06">
        <w:t>Z</w:t>
      </w:r>
      <w:r w:rsidRPr="00040C06">
        <w:t xml:space="preserve"> uzatvárania kúpnych zmlúv, nájomných zmlúv, zmlúv o vecných bremenách, zmlúv o prevode majetku, zmlúv o prevode správy a pod.</w:t>
      </w:r>
    </w:p>
    <w:p w14:paraId="3314393C" w14:textId="0F4D99CB" w:rsidR="008A2094" w:rsidRPr="00040C06" w:rsidRDefault="008A2094" w:rsidP="008A2094">
      <w:pPr>
        <w:pStyle w:val="Odsekzoznamu"/>
        <w:spacing w:after="60"/>
        <w:ind w:left="709" w:hanging="357"/>
      </w:pPr>
      <w:r w:rsidRPr="00040C06">
        <w:t>-</w:t>
      </w:r>
      <w:r w:rsidRPr="00040C06">
        <w:tab/>
      </w:r>
      <w:r w:rsidR="00E425B0" w:rsidRPr="00040C06">
        <w:t>Z</w:t>
      </w:r>
      <w:r w:rsidRPr="00040C06">
        <w:t xml:space="preserve"> podávania návrhov na vklad</w:t>
      </w:r>
      <w:r w:rsidR="00E425B0" w:rsidRPr="00040C06">
        <w:t>.</w:t>
      </w:r>
      <w:r w:rsidRPr="00040C06">
        <w:t xml:space="preserve"> </w:t>
      </w:r>
    </w:p>
    <w:p w14:paraId="29E474E3" w14:textId="474F2C0F"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 konaní o návrhu na vklad</w:t>
      </w:r>
      <w:r w:rsidR="00E425B0" w:rsidRPr="00040C06">
        <w:t>.</w:t>
      </w:r>
    </w:p>
    <w:p w14:paraId="3C64E3E2" w14:textId="4FF39319" w:rsidR="008A2094" w:rsidRPr="00040C06" w:rsidRDefault="008A2094" w:rsidP="008A2094">
      <w:pPr>
        <w:pStyle w:val="Odsekzoznamu"/>
        <w:spacing w:after="60"/>
        <w:ind w:left="709" w:hanging="357"/>
      </w:pPr>
      <w:r w:rsidRPr="00040C06">
        <w:t>-</w:t>
      </w:r>
      <w:r w:rsidRPr="00040C06">
        <w:tab/>
      </w:r>
      <w:r w:rsidR="00E425B0" w:rsidRPr="00040C06">
        <w:t>Z</w:t>
      </w:r>
      <w:r w:rsidRPr="00040C06">
        <w:t> vypracovania a podávania návrhov na vyvlastnenie</w:t>
      </w:r>
      <w:r w:rsidR="00E425B0" w:rsidRPr="00040C06">
        <w:t>.</w:t>
      </w:r>
    </w:p>
    <w:p w14:paraId="05873085" w14:textId="2B7DABA4"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vo vyvlastňovacom konaní a v odvolacom konaní (s výnimkou konania na súdoch)</w:t>
      </w:r>
      <w:r w:rsidR="00E425B0" w:rsidRPr="00040C06">
        <w:t>.</w:t>
      </w:r>
    </w:p>
    <w:p w14:paraId="2E5D0282" w14:textId="6260DE00" w:rsidR="008A2094" w:rsidRPr="00040C06" w:rsidRDefault="008A2094" w:rsidP="008A2094">
      <w:pPr>
        <w:pStyle w:val="Odsekzoznamu"/>
        <w:spacing w:after="60"/>
        <w:ind w:left="709" w:hanging="357"/>
      </w:pPr>
      <w:r w:rsidRPr="00040C06">
        <w:t>-</w:t>
      </w:r>
      <w:r w:rsidRPr="00040C06">
        <w:tab/>
      </w:r>
      <w:r w:rsidR="00E425B0" w:rsidRPr="00040C06">
        <w:t>Z</w:t>
      </w:r>
      <w:r w:rsidRPr="00040C06">
        <w:t>o zabezpečenia zápisu geometrických plánov</w:t>
      </w:r>
      <w:r w:rsidR="00E425B0" w:rsidRPr="00040C06">
        <w:t>.</w:t>
      </w:r>
    </w:p>
    <w:p w14:paraId="413604CD" w14:textId="3E20F0BE" w:rsidR="008A2094" w:rsidRPr="00040C06" w:rsidRDefault="008A2094" w:rsidP="008A2094">
      <w:pPr>
        <w:pStyle w:val="Odsekzoznamu"/>
        <w:spacing w:after="60"/>
        <w:ind w:left="709" w:hanging="357"/>
      </w:pPr>
      <w:r w:rsidRPr="00040C06">
        <w:lastRenderedPageBreak/>
        <w:t>-</w:t>
      </w:r>
      <w:r w:rsidRPr="00040C06">
        <w:tab/>
      </w:r>
      <w:r w:rsidR="00E425B0" w:rsidRPr="00C87638">
        <w:t xml:space="preserve">Z </w:t>
      </w:r>
      <w:r w:rsidRPr="00C34D88">
        <w:t>evidenci</w:t>
      </w:r>
      <w:r w:rsidR="00E425B0" w:rsidRPr="00C34D88">
        <w:t>e</w:t>
      </w:r>
      <w:r w:rsidRPr="00C34D88">
        <w:t xml:space="preserve"> uzatváraných zmlúv</w:t>
      </w:r>
      <w:r w:rsidR="00E425B0" w:rsidRPr="00C34D88">
        <w:t>.</w:t>
      </w:r>
      <w:r w:rsidRPr="00C34D88">
        <w:t xml:space="preserve"> </w:t>
      </w:r>
    </w:p>
    <w:p w14:paraId="50630291" w14:textId="4056D8EC" w:rsidR="008A2094" w:rsidRPr="00040C06" w:rsidRDefault="008A2094" w:rsidP="008A2094">
      <w:pPr>
        <w:pStyle w:val="Odsekzoznamu"/>
        <w:ind w:left="709"/>
      </w:pPr>
      <w:r w:rsidRPr="00040C06">
        <w:t>-</w:t>
      </w:r>
      <w:r w:rsidRPr="00040C06">
        <w:tab/>
      </w:r>
      <w:r w:rsidR="00E425B0" w:rsidRPr="00040C06">
        <w:t>O</w:t>
      </w:r>
      <w:r w:rsidRPr="00040C06">
        <w:t>statné súvisiace činností</w:t>
      </w:r>
      <w:r w:rsidR="00E425B0" w:rsidRPr="00040C06">
        <w:t>.</w:t>
      </w:r>
    </w:p>
    <w:p w14:paraId="01664334" w14:textId="6D6FE1D3" w:rsidR="008A2094" w:rsidRPr="00040C06" w:rsidRDefault="00E425B0" w:rsidP="008A2094">
      <w:pPr>
        <w:pStyle w:val="Odsekzoznamu"/>
        <w:numPr>
          <w:ilvl w:val="0"/>
          <w:numId w:val="13"/>
        </w:numPr>
        <w:ind w:left="709"/>
      </w:pPr>
      <w:r w:rsidRPr="00040C06">
        <w:t>V</w:t>
      </w:r>
      <w:r w:rsidR="008A2094" w:rsidRPr="00040C06">
        <w:t>ysporiadanie v rozsahu predbežného výkupového elaborátu.</w:t>
      </w:r>
    </w:p>
    <w:p w14:paraId="4D9889D1" w14:textId="4D4187B3" w:rsidR="00773520" w:rsidRPr="00040C06" w:rsidRDefault="0032229E" w:rsidP="00C34D88">
      <w:pPr>
        <w:pStyle w:val="Nadpis4"/>
      </w:pPr>
      <w:r w:rsidRPr="00040C06">
        <w:t>S</w:t>
      </w:r>
      <w:r w:rsidR="00773520" w:rsidRPr="00040C06">
        <w:t>úvisiace činnosti</w:t>
      </w:r>
    </w:p>
    <w:p w14:paraId="29374928" w14:textId="335A594A" w:rsidR="00753CA0" w:rsidRPr="00040C06" w:rsidRDefault="008824FB" w:rsidP="00C34D88">
      <w:pPr>
        <w:tabs>
          <w:tab w:val="clear" w:pos="0"/>
        </w:tabs>
        <w:ind w:left="709" w:hanging="709"/>
      </w:pPr>
      <w:r w:rsidRPr="00040C06">
        <w:tab/>
      </w:r>
      <w:r w:rsidR="00CB117E" w:rsidRPr="00040C06">
        <w:tab/>
      </w:r>
      <w:r w:rsidR="00753CA0" w:rsidRPr="00040C06">
        <w:t xml:space="preserve">Pokiaľ z dôvodov na strane </w:t>
      </w:r>
      <w:r w:rsidR="00EC0ED5" w:rsidRPr="00040C06">
        <w:t>Zhotoviteľ</w:t>
      </w:r>
      <w:r w:rsidR="00753CA0" w:rsidRPr="00040C06">
        <w:t>a vznikne potreba dodatočného majetko</w:t>
      </w:r>
      <w:r w:rsidR="00A01466" w:rsidRPr="00040C06">
        <w:t>vo</w:t>
      </w:r>
      <w:r w:rsidR="00753CA0" w:rsidRPr="00040C06">
        <w:t>práv</w:t>
      </w:r>
      <w:r w:rsidR="00A1626F" w:rsidRPr="00040C06">
        <w:t>neho u</w:t>
      </w:r>
      <w:r w:rsidR="00753CA0" w:rsidRPr="00040C06">
        <w:t>sporiadania, jeho činnosť bude zahŕňať aj tieto uvedené činnosti:</w:t>
      </w:r>
    </w:p>
    <w:p w14:paraId="48FE3F8C" w14:textId="2C203FF4" w:rsidR="00753CA0" w:rsidRPr="00040C06" w:rsidRDefault="00B01573" w:rsidP="00C34D88">
      <w:pPr>
        <w:pStyle w:val="Odsekzoznamu"/>
        <w:spacing w:after="60"/>
        <w:ind w:left="709" w:hanging="357"/>
      </w:pPr>
      <w:r w:rsidRPr="00040C06">
        <w:t>-</w:t>
      </w:r>
      <w:r w:rsidRPr="00040C06">
        <w:tab/>
      </w:r>
      <w:r w:rsidR="00F602BE" w:rsidRPr="00040C06">
        <w:t>Z</w:t>
      </w:r>
      <w:r w:rsidR="00753CA0" w:rsidRPr="00040C06">
        <w:t>abezpečenie geometrických plánov na trvalé zábery vrátane grafického podkladu pre odňatie z PF s uvedením BPEJ</w:t>
      </w:r>
      <w:r w:rsidR="007B041A" w:rsidRPr="00040C06">
        <w:t>.</w:t>
      </w:r>
    </w:p>
    <w:p w14:paraId="5CD8CAA7" w14:textId="6C4245D6"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dočasné zábery nad 1 rok vrátane grafického podkladu pre dočasné odňatie z PF s uvedením BPEJ</w:t>
      </w:r>
      <w:r w:rsidR="007B041A" w:rsidRPr="00040C06">
        <w:t>.</w:t>
      </w:r>
    </w:p>
    <w:p w14:paraId="03E35EFC" w14:textId="457E068C"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vecné bremená</w:t>
      </w:r>
      <w:r w:rsidR="007B041A" w:rsidRPr="00040C06">
        <w:t>.</w:t>
      </w:r>
    </w:p>
    <w:p w14:paraId="39D258F8" w14:textId="77777777" w:rsidR="00FE2E7B" w:rsidRPr="00040C06" w:rsidRDefault="00B01573" w:rsidP="007B041A">
      <w:pPr>
        <w:pStyle w:val="Odsekzoznamu"/>
        <w:spacing w:after="60"/>
        <w:ind w:left="709" w:hanging="357"/>
      </w:pPr>
      <w:r w:rsidRPr="00040C06">
        <w:t>-</w:t>
      </w:r>
      <w:r w:rsidRPr="00040C06">
        <w:tab/>
      </w:r>
      <w:r w:rsidR="00FE2E7B" w:rsidRPr="00040C06">
        <w:t>Zabezpečenie geodetických grafických podkladov pre dočasné zábery do 1 roku.</w:t>
      </w:r>
    </w:p>
    <w:p w14:paraId="44BF95C1" w14:textId="0ECE009B" w:rsidR="00753CA0" w:rsidRPr="00040C06" w:rsidRDefault="00FE2E7B"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w:t>
      </w:r>
      <w:r w:rsidR="007B041A" w:rsidRPr="00040C06">
        <w:t>.</w:t>
      </w:r>
    </w:p>
    <w:p w14:paraId="04E0ED66" w14:textId="0FF9E253"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 na základe skutočného zamerania</w:t>
      </w:r>
      <w:r w:rsidR="007B041A" w:rsidRPr="00040C06">
        <w:t>.</w:t>
      </w:r>
      <w:r w:rsidR="00753CA0" w:rsidRPr="00040C06">
        <w:t xml:space="preserve"> </w:t>
      </w:r>
    </w:p>
    <w:p w14:paraId="549F990C" w14:textId="4357483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trvalé zábery</w:t>
      </w:r>
      <w:r w:rsidR="00B33E81" w:rsidRPr="00040C06">
        <w:t>.</w:t>
      </w:r>
    </w:p>
    <w:p w14:paraId="09BF4FCF" w14:textId="067A8FD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dočasné zábery nad 1 rok</w:t>
      </w:r>
      <w:r w:rsidR="00B33E81" w:rsidRPr="00040C06">
        <w:t>.</w:t>
      </w:r>
      <w:r w:rsidR="00753CA0" w:rsidRPr="00040C06">
        <w:t xml:space="preserve"> </w:t>
      </w:r>
    </w:p>
    <w:p w14:paraId="0B6561A3" w14:textId="26ED22D8"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vecné bremená</w:t>
      </w:r>
      <w:r w:rsidR="00B33E81" w:rsidRPr="00040C06">
        <w:t>.</w:t>
      </w:r>
      <w:r w:rsidR="00753CA0" w:rsidRPr="00040C06">
        <w:t xml:space="preserve"> </w:t>
      </w:r>
    </w:p>
    <w:p w14:paraId="4B5F6ED9" w14:textId="725E75F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súpisu vlastníkov pre dočasné zábery do 1 roka</w:t>
      </w:r>
      <w:r w:rsidR="007E4768" w:rsidRPr="00040C06">
        <w:t>.</w:t>
      </w:r>
      <w:r w:rsidR="00753CA0" w:rsidRPr="00040C06">
        <w:t xml:space="preserve"> </w:t>
      </w:r>
    </w:p>
    <w:p w14:paraId="272C635C" w14:textId="2CE12342"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pozemkov a stavieb pre trvalé zábery</w:t>
      </w:r>
      <w:r w:rsidR="007E4768" w:rsidRPr="00040C06">
        <w:t>.</w:t>
      </w:r>
    </w:p>
    <w:p w14:paraId="6CEC82CE" w14:textId="5412653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vecného bremena</w:t>
      </w:r>
      <w:r w:rsidR="003266FA" w:rsidRPr="00040C06">
        <w:t xml:space="preserve"> </w:t>
      </w:r>
      <w:r w:rsidR="00753CA0" w:rsidRPr="00040C06">
        <w:t>(vrátane grafického podkladu s vyznačením ochranných pásiem)</w:t>
      </w:r>
      <w:r w:rsidR="006A1889" w:rsidRPr="00040C06">
        <w:t>.</w:t>
      </w:r>
    </w:p>
    <w:p w14:paraId="4863167E" w14:textId="60C2627F"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 xml:space="preserve">sporiadania </w:t>
      </w:r>
      <w:r w:rsidR="00753CA0" w:rsidRPr="00040C06">
        <w:t>nehnuteľností pre potreby vydania stavebného povolenia</w:t>
      </w:r>
      <w:r w:rsidR="006A1889" w:rsidRPr="00040C06">
        <w:t>.</w:t>
      </w:r>
    </w:p>
    <w:p w14:paraId="1C62AAC7" w14:textId="4C0EA182"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sporiada</w:t>
      </w:r>
      <w:r w:rsidR="00753CA0" w:rsidRPr="00040C06">
        <w:t xml:space="preserve">nia nehnuteľností po zabezpečenie zápisu vlastníckych práv v katastri nehnuteľností v prospech </w:t>
      </w:r>
      <w:r w:rsidR="00E60978" w:rsidRPr="00040C06">
        <w:t>O</w:t>
      </w:r>
      <w:r w:rsidR="006A1889" w:rsidRPr="00040C06">
        <w:t>bjednávateľa.</w:t>
      </w:r>
    </w:p>
    <w:p w14:paraId="103E6751" w14:textId="6856C793" w:rsidR="00753CA0" w:rsidRPr="00040C06" w:rsidRDefault="00B01573" w:rsidP="007B041A">
      <w:pPr>
        <w:pStyle w:val="Odsekzoznamu"/>
        <w:ind w:left="709"/>
      </w:pPr>
      <w:r w:rsidRPr="00040C06">
        <w:t>-</w:t>
      </w:r>
      <w:r w:rsidRPr="00040C06">
        <w:tab/>
      </w:r>
      <w:r w:rsidR="006A1889" w:rsidRPr="00040C06">
        <w:t>Z</w:t>
      </w:r>
      <w:r w:rsidR="00753CA0" w:rsidRPr="00040C06">
        <w:t>abezpečenie zápisu vecných bremien v katastri nehnuteľností v prospech správcov inžinierskych sietí</w:t>
      </w:r>
      <w:r w:rsidR="006A1889" w:rsidRPr="00040C06">
        <w:t>.</w:t>
      </w:r>
      <w:r w:rsidR="00753CA0" w:rsidRPr="00040C06">
        <w:t xml:space="preserve"> </w:t>
      </w:r>
    </w:p>
    <w:p w14:paraId="61ED85BC" w14:textId="33E7CF83" w:rsidR="00685D31" w:rsidRPr="00040C06" w:rsidRDefault="00685D31" w:rsidP="00C34D88">
      <w:pPr>
        <w:tabs>
          <w:tab w:val="clear" w:pos="0"/>
          <w:tab w:val="left" w:pos="709"/>
        </w:tabs>
        <w:ind w:left="709"/>
        <w:rPr>
          <w:b/>
          <w:bCs/>
        </w:rPr>
      </w:pPr>
      <w:r w:rsidRPr="00C34D88">
        <w:rPr>
          <w:u w:val="single"/>
        </w:rPr>
        <w:t>Poznámka:</w:t>
      </w:r>
      <w:r w:rsidRPr="00040C06">
        <w:t xml:space="preserve"> pod pojmom zabezpečenie sa myslia všetky činnosti potrebné ku kompletnému zabezpečeniu, resp. získaniu dokladov/dokumentov/ žiadostí/vyjadrení/ geodetickej a inžinierskej činnosti/ textovej a grafickej dokumentácie/ meraní/ správ/ posudkov/ súhlasov/ elaborátov/ zmlúv a iných činností a písomností vrátane všetkých s tým súvisiacich nákladov a poplatkov. Všetky uvedené činnosti majú byť zahrnuté v Navrhovanej zmluvnej cene</w:t>
      </w:r>
      <w:r w:rsidRPr="00040C06">
        <w:rPr>
          <w:b/>
          <w:bCs/>
        </w:rPr>
        <w:t>.</w:t>
      </w:r>
    </w:p>
    <w:p w14:paraId="7FAA7600" w14:textId="77777777" w:rsidR="00685D31" w:rsidRPr="00040C06" w:rsidRDefault="00685D31" w:rsidP="00C34D88">
      <w:pPr>
        <w:pStyle w:val="Odsekzoznamu"/>
        <w:ind w:left="709"/>
      </w:pPr>
    </w:p>
    <w:p w14:paraId="4D5C9EF5" w14:textId="0CA8D9B7" w:rsidR="00753CA0" w:rsidRPr="00040C06" w:rsidRDefault="00753CA0" w:rsidP="000C45BD">
      <w:pPr>
        <w:pStyle w:val="Nadpis1"/>
      </w:pPr>
      <w:bookmarkStart w:id="1651" w:name="_Toc182263169"/>
      <w:bookmarkStart w:id="1652" w:name="_Toc182264074"/>
      <w:bookmarkStart w:id="1653" w:name="_Toc184105565"/>
      <w:bookmarkStart w:id="1654" w:name="_Toc187221328"/>
      <w:bookmarkStart w:id="1655" w:name="_Toc187233521"/>
      <w:bookmarkStart w:id="1656" w:name="_Toc187233852"/>
      <w:bookmarkStart w:id="1657" w:name="_Toc187234140"/>
      <w:bookmarkStart w:id="1658" w:name="_Toc187234428"/>
      <w:bookmarkStart w:id="1659" w:name="_Toc187241873"/>
      <w:bookmarkStart w:id="1660" w:name="_Toc187246038"/>
      <w:bookmarkStart w:id="1661" w:name="_Toc187246631"/>
      <w:bookmarkStart w:id="1662" w:name="_Toc187247160"/>
      <w:bookmarkStart w:id="1663" w:name="_Toc182263170"/>
      <w:bookmarkStart w:id="1664" w:name="_Toc182264075"/>
      <w:bookmarkStart w:id="1665" w:name="_Toc184105566"/>
      <w:bookmarkStart w:id="1666" w:name="_Toc187221329"/>
      <w:bookmarkStart w:id="1667" w:name="_Toc187233522"/>
      <w:bookmarkStart w:id="1668" w:name="_Toc187233853"/>
      <w:bookmarkStart w:id="1669" w:name="_Toc187234141"/>
      <w:bookmarkStart w:id="1670" w:name="_Toc187234429"/>
      <w:bookmarkStart w:id="1671" w:name="_Toc187241874"/>
      <w:bookmarkStart w:id="1672" w:name="_Toc187246039"/>
      <w:bookmarkStart w:id="1673" w:name="_Toc187246632"/>
      <w:bookmarkStart w:id="1674" w:name="_Toc187247161"/>
      <w:bookmarkStart w:id="1675" w:name="_Toc182263171"/>
      <w:bookmarkStart w:id="1676" w:name="_Toc182264076"/>
      <w:bookmarkStart w:id="1677" w:name="_Toc184105567"/>
      <w:bookmarkStart w:id="1678" w:name="_Toc187221330"/>
      <w:bookmarkStart w:id="1679" w:name="_Toc187233523"/>
      <w:bookmarkStart w:id="1680" w:name="_Toc187233854"/>
      <w:bookmarkStart w:id="1681" w:name="_Toc187234142"/>
      <w:bookmarkStart w:id="1682" w:name="_Toc187234430"/>
      <w:bookmarkStart w:id="1683" w:name="_Toc187241875"/>
      <w:bookmarkStart w:id="1684" w:name="_Toc187246040"/>
      <w:bookmarkStart w:id="1685" w:name="_Toc187246633"/>
      <w:bookmarkStart w:id="1686" w:name="_Toc187247162"/>
      <w:bookmarkStart w:id="1687" w:name="_Toc182263172"/>
      <w:bookmarkStart w:id="1688" w:name="_Toc182264077"/>
      <w:bookmarkStart w:id="1689" w:name="_Toc184105568"/>
      <w:bookmarkStart w:id="1690" w:name="_Toc187221331"/>
      <w:bookmarkStart w:id="1691" w:name="_Toc187233524"/>
      <w:bookmarkStart w:id="1692" w:name="_Toc187233855"/>
      <w:bookmarkStart w:id="1693" w:name="_Toc187234143"/>
      <w:bookmarkStart w:id="1694" w:name="_Toc187234431"/>
      <w:bookmarkStart w:id="1695" w:name="_Toc187241876"/>
      <w:bookmarkStart w:id="1696" w:name="_Toc187246041"/>
      <w:bookmarkStart w:id="1697" w:name="_Toc187246634"/>
      <w:bookmarkStart w:id="1698" w:name="_Toc187247163"/>
      <w:bookmarkStart w:id="1699" w:name="_Toc182263173"/>
      <w:bookmarkStart w:id="1700" w:name="_Toc182264078"/>
      <w:bookmarkStart w:id="1701" w:name="_Toc184105569"/>
      <w:bookmarkStart w:id="1702" w:name="_Toc187221332"/>
      <w:bookmarkStart w:id="1703" w:name="_Toc187233525"/>
      <w:bookmarkStart w:id="1704" w:name="_Toc187233856"/>
      <w:bookmarkStart w:id="1705" w:name="_Toc187234144"/>
      <w:bookmarkStart w:id="1706" w:name="_Toc187234432"/>
      <w:bookmarkStart w:id="1707" w:name="_Toc187241877"/>
      <w:bookmarkStart w:id="1708" w:name="_Toc187246042"/>
      <w:bookmarkStart w:id="1709" w:name="_Toc187246635"/>
      <w:bookmarkStart w:id="1710" w:name="_Toc187247164"/>
      <w:bookmarkStart w:id="1711" w:name="_Toc182263174"/>
      <w:bookmarkStart w:id="1712" w:name="_Toc182264079"/>
      <w:bookmarkStart w:id="1713" w:name="_Toc184105570"/>
      <w:bookmarkStart w:id="1714" w:name="_Toc187221333"/>
      <w:bookmarkStart w:id="1715" w:name="_Toc187233526"/>
      <w:bookmarkStart w:id="1716" w:name="_Toc187233857"/>
      <w:bookmarkStart w:id="1717" w:name="_Toc187234145"/>
      <w:bookmarkStart w:id="1718" w:name="_Toc187234433"/>
      <w:bookmarkStart w:id="1719" w:name="_Toc187241878"/>
      <w:bookmarkStart w:id="1720" w:name="_Toc187246043"/>
      <w:bookmarkStart w:id="1721" w:name="_Toc187246636"/>
      <w:bookmarkStart w:id="1722" w:name="_Toc187247165"/>
      <w:bookmarkStart w:id="1723" w:name="_Toc182263175"/>
      <w:bookmarkStart w:id="1724" w:name="_Toc182264080"/>
      <w:bookmarkStart w:id="1725" w:name="_Toc184105571"/>
      <w:bookmarkStart w:id="1726" w:name="_Toc187221334"/>
      <w:bookmarkStart w:id="1727" w:name="_Toc187233527"/>
      <w:bookmarkStart w:id="1728" w:name="_Toc187233858"/>
      <w:bookmarkStart w:id="1729" w:name="_Toc187234146"/>
      <w:bookmarkStart w:id="1730" w:name="_Toc187234434"/>
      <w:bookmarkStart w:id="1731" w:name="_Toc187241879"/>
      <w:bookmarkStart w:id="1732" w:name="_Toc187246044"/>
      <w:bookmarkStart w:id="1733" w:name="_Toc187246637"/>
      <w:bookmarkStart w:id="1734" w:name="_Toc187247166"/>
      <w:bookmarkStart w:id="1735" w:name="_Toc182263176"/>
      <w:bookmarkStart w:id="1736" w:name="_Toc182264081"/>
      <w:bookmarkStart w:id="1737" w:name="_Toc184105572"/>
      <w:bookmarkStart w:id="1738" w:name="_Toc187221335"/>
      <w:bookmarkStart w:id="1739" w:name="_Toc187233528"/>
      <w:bookmarkStart w:id="1740" w:name="_Toc187233859"/>
      <w:bookmarkStart w:id="1741" w:name="_Toc187234147"/>
      <w:bookmarkStart w:id="1742" w:name="_Toc187234435"/>
      <w:bookmarkStart w:id="1743" w:name="_Toc187241880"/>
      <w:bookmarkStart w:id="1744" w:name="_Toc187246045"/>
      <w:bookmarkStart w:id="1745" w:name="_Toc187246638"/>
      <w:bookmarkStart w:id="1746" w:name="_Toc187247167"/>
      <w:bookmarkStart w:id="1747" w:name="_Toc182263177"/>
      <w:bookmarkStart w:id="1748" w:name="_Toc182264082"/>
      <w:bookmarkStart w:id="1749" w:name="_Toc184105573"/>
      <w:bookmarkStart w:id="1750" w:name="_Toc187221336"/>
      <w:bookmarkStart w:id="1751" w:name="_Toc187233529"/>
      <w:bookmarkStart w:id="1752" w:name="_Toc187233860"/>
      <w:bookmarkStart w:id="1753" w:name="_Toc187234148"/>
      <w:bookmarkStart w:id="1754" w:name="_Toc187234436"/>
      <w:bookmarkStart w:id="1755" w:name="_Toc187241881"/>
      <w:bookmarkStart w:id="1756" w:name="_Toc187246046"/>
      <w:bookmarkStart w:id="1757" w:name="_Toc187246639"/>
      <w:bookmarkStart w:id="1758" w:name="_Toc187247168"/>
      <w:bookmarkStart w:id="1759" w:name="_Toc182263178"/>
      <w:bookmarkStart w:id="1760" w:name="_Toc182264083"/>
      <w:bookmarkStart w:id="1761" w:name="_Toc184105574"/>
      <w:bookmarkStart w:id="1762" w:name="_Toc187221337"/>
      <w:bookmarkStart w:id="1763" w:name="_Toc187233530"/>
      <w:bookmarkStart w:id="1764" w:name="_Toc187233861"/>
      <w:bookmarkStart w:id="1765" w:name="_Toc187234149"/>
      <w:bookmarkStart w:id="1766" w:name="_Toc187234437"/>
      <w:bookmarkStart w:id="1767" w:name="_Toc187241882"/>
      <w:bookmarkStart w:id="1768" w:name="_Toc187246047"/>
      <w:bookmarkStart w:id="1769" w:name="_Toc187246640"/>
      <w:bookmarkStart w:id="1770" w:name="_Toc187247169"/>
      <w:bookmarkStart w:id="1771" w:name="_Toc182263179"/>
      <w:bookmarkStart w:id="1772" w:name="_Toc182264084"/>
      <w:bookmarkStart w:id="1773" w:name="_Toc184105575"/>
      <w:bookmarkStart w:id="1774" w:name="_Toc187221338"/>
      <w:bookmarkStart w:id="1775" w:name="_Toc187233531"/>
      <w:bookmarkStart w:id="1776" w:name="_Toc187233862"/>
      <w:bookmarkStart w:id="1777" w:name="_Toc187234150"/>
      <w:bookmarkStart w:id="1778" w:name="_Toc187234438"/>
      <w:bookmarkStart w:id="1779" w:name="_Toc187241883"/>
      <w:bookmarkStart w:id="1780" w:name="_Toc187246048"/>
      <w:bookmarkStart w:id="1781" w:name="_Toc187246641"/>
      <w:bookmarkStart w:id="1782" w:name="_Toc187247170"/>
      <w:bookmarkStart w:id="1783" w:name="_Toc182263180"/>
      <w:bookmarkStart w:id="1784" w:name="_Toc182264085"/>
      <w:bookmarkStart w:id="1785" w:name="_Toc184105576"/>
      <w:bookmarkStart w:id="1786" w:name="_Toc187221339"/>
      <w:bookmarkStart w:id="1787" w:name="_Toc187233532"/>
      <w:bookmarkStart w:id="1788" w:name="_Toc187233863"/>
      <w:bookmarkStart w:id="1789" w:name="_Toc187234151"/>
      <w:bookmarkStart w:id="1790" w:name="_Toc187234439"/>
      <w:bookmarkStart w:id="1791" w:name="_Toc187241884"/>
      <w:bookmarkStart w:id="1792" w:name="_Toc187246049"/>
      <w:bookmarkStart w:id="1793" w:name="_Toc187246642"/>
      <w:bookmarkStart w:id="1794" w:name="_Toc187247171"/>
      <w:bookmarkStart w:id="1795" w:name="_Toc182263181"/>
      <w:bookmarkStart w:id="1796" w:name="_Toc182264086"/>
      <w:bookmarkStart w:id="1797" w:name="_Toc184105577"/>
      <w:bookmarkStart w:id="1798" w:name="_Toc187221340"/>
      <w:bookmarkStart w:id="1799" w:name="_Toc187233533"/>
      <w:bookmarkStart w:id="1800" w:name="_Toc187233864"/>
      <w:bookmarkStart w:id="1801" w:name="_Toc187234152"/>
      <w:bookmarkStart w:id="1802" w:name="_Toc187234440"/>
      <w:bookmarkStart w:id="1803" w:name="_Toc187241885"/>
      <w:bookmarkStart w:id="1804" w:name="_Toc187246050"/>
      <w:bookmarkStart w:id="1805" w:name="_Toc187246643"/>
      <w:bookmarkStart w:id="1806" w:name="_Toc187247172"/>
      <w:bookmarkStart w:id="1807" w:name="_Toc180486785"/>
      <w:bookmarkStart w:id="1808" w:name="_Toc181706916"/>
      <w:bookmarkStart w:id="1809" w:name="_Toc181782345"/>
      <w:bookmarkStart w:id="1810" w:name="_Toc181784099"/>
      <w:bookmarkStart w:id="1811" w:name="_Toc181784369"/>
      <w:bookmarkStart w:id="1812" w:name="_Toc181864721"/>
      <w:bookmarkStart w:id="1813" w:name="_Toc182263183"/>
      <w:bookmarkStart w:id="1814" w:name="_Toc182264088"/>
      <w:bookmarkStart w:id="1815" w:name="_Toc184105579"/>
      <w:bookmarkStart w:id="1816" w:name="_Toc187221342"/>
      <w:bookmarkStart w:id="1817" w:name="_Toc187233535"/>
      <w:bookmarkStart w:id="1818" w:name="_Toc187233866"/>
      <w:bookmarkStart w:id="1819" w:name="_Toc187234154"/>
      <w:bookmarkStart w:id="1820" w:name="_Toc187234442"/>
      <w:bookmarkStart w:id="1821" w:name="_Toc187241887"/>
      <w:bookmarkStart w:id="1822" w:name="_Toc187246052"/>
      <w:bookmarkStart w:id="1823" w:name="_Toc187246645"/>
      <w:bookmarkStart w:id="1824" w:name="_Toc187247174"/>
      <w:bookmarkStart w:id="1825" w:name="_Toc180486786"/>
      <w:bookmarkStart w:id="1826" w:name="_Toc181706917"/>
      <w:bookmarkStart w:id="1827" w:name="_Toc181782346"/>
      <w:bookmarkStart w:id="1828" w:name="_Toc181784100"/>
      <w:bookmarkStart w:id="1829" w:name="_Toc181784370"/>
      <w:bookmarkStart w:id="1830" w:name="_Toc181864722"/>
      <w:bookmarkStart w:id="1831" w:name="_Toc182263184"/>
      <w:bookmarkStart w:id="1832" w:name="_Toc182264089"/>
      <w:bookmarkStart w:id="1833" w:name="_Toc184105580"/>
      <w:bookmarkStart w:id="1834" w:name="_Toc187221343"/>
      <w:bookmarkStart w:id="1835" w:name="_Toc187233536"/>
      <w:bookmarkStart w:id="1836" w:name="_Toc187233867"/>
      <w:bookmarkStart w:id="1837" w:name="_Toc187234155"/>
      <w:bookmarkStart w:id="1838" w:name="_Toc187234443"/>
      <w:bookmarkStart w:id="1839" w:name="_Toc187241888"/>
      <w:bookmarkStart w:id="1840" w:name="_Toc187246053"/>
      <w:bookmarkStart w:id="1841" w:name="_Toc187246646"/>
      <w:bookmarkStart w:id="1842" w:name="_Toc187247175"/>
      <w:bookmarkStart w:id="1843" w:name="_Toc180486787"/>
      <w:bookmarkStart w:id="1844" w:name="_Toc181706918"/>
      <w:bookmarkStart w:id="1845" w:name="_Toc181782347"/>
      <w:bookmarkStart w:id="1846" w:name="_Toc181784101"/>
      <w:bookmarkStart w:id="1847" w:name="_Toc181784371"/>
      <w:bookmarkStart w:id="1848" w:name="_Toc181864723"/>
      <w:bookmarkStart w:id="1849" w:name="_Toc182263185"/>
      <w:bookmarkStart w:id="1850" w:name="_Toc182264090"/>
      <w:bookmarkStart w:id="1851" w:name="_Toc184105581"/>
      <w:bookmarkStart w:id="1852" w:name="_Toc187221344"/>
      <w:bookmarkStart w:id="1853" w:name="_Toc187233537"/>
      <w:bookmarkStart w:id="1854" w:name="_Toc187233868"/>
      <w:bookmarkStart w:id="1855" w:name="_Toc187234156"/>
      <w:bookmarkStart w:id="1856" w:name="_Toc187234444"/>
      <w:bookmarkStart w:id="1857" w:name="_Toc187241889"/>
      <w:bookmarkStart w:id="1858" w:name="_Toc187246054"/>
      <w:bookmarkStart w:id="1859" w:name="_Toc187246647"/>
      <w:bookmarkStart w:id="1860" w:name="_Toc187247176"/>
      <w:bookmarkStart w:id="1861" w:name="_Toc180486788"/>
      <w:bookmarkStart w:id="1862" w:name="_Toc181706919"/>
      <w:bookmarkStart w:id="1863" w:name="_Toc181782348"/>
      <w:bookmarkStart w:id="1864" w:name="_Toc181784102"/>
      <w:bookmarkStart w:id="1865" w:name="_Toc181784372"/>
      <w:bookmarkStart w:id="1866" w:name="_Toc181864724"/>
      <w:bookmarkStart w:id="1867" w:name="_Toc182263186"/>
      <w:bookmarkStart w:id="1868" w:name="_Toc182264091"/>
      <w:bookmarkStart w:id="1869" w:name="_Toc184105582"/>
      <w:bookmarkStart w:id="1870" w:name="_Toc187221345"/>
      <w:bookmarkStart w:id="1871" w:name="_Toc187233538"/>
      <w:bookmarkStart w:id="1872" w:name="_Toc187233869"/>
      <w:bookmarkStart w:id="1873" w:name="_Toc187234157"/>
      <w:bookmarkStart w:id="1874" w:name="_Toc187234445"/>
      <w:bookmarkStart w:id="1875" w:name="_Toc187241890"/>
      <w:bookmarkStart w:id="1876" w:name="_Toc187246055"/>
      <w:bookmarkStart w:id="1877" w:name="_Toc187246648"/>
      <w:bookmarkStart w:id="1878" w:name="_Toc187247177"/>
      <w:bookmarkStart w:id="1879" w:name="_Toc180486789"/>
      <w:bookmarkStart w:id="1880" w:name="_Toc181706920"/>
      <w:bookmarkStart w:id="1881" w:name="_Toc181782349"/>
      <w:bookmarkStart w:id="1882" w:name="_Toc181784103"/>
      <w:bookmarkStart w:id="1883" w:name="_Toc181784373"/>
      <w:bookmarkStart w:id="1884" w:name="_Toc181864725"/>
      <w:bookmarkStart w:id="1885" w:name="_Toc182263187"/>
      <w:bookmarkStart w:id="1886" w:name="_Toc182264092"/>
      <w:bookmarkStart w:id="1887" w:name="_Toc184105583"/>
      <w:bookmarkStart w:id="1888" w:name="_Toc187221346"/>
      <w:bookmarkStart w:id="1889" w:name="_Toc187233539"/>
      <w:bookmarkStart w:id="1890" w:name="_Toc187233870"/>
      <w:bookmarkStart w:id="1891" w:name="_Toc187234158"/>
      <w:bookmarkStart w:id="1892" w:name="_Toc187234446"/>
      <w:bookmarkStart w:id="1893" w:name="_Toc187241891"/>
      <w:bookmarkStart w:id="1894" w:name="_Toc187246056"/>
      <w:bookmarkStart w:id="1895" w:name="_Toc187246649"/>
      <w:bookmarkStart w:id="1896" w:name="_Toc187247178"/>
      <w:bookmarkStart w:id="1897" w:name="_Toc180486790"/>
      <w:bookmarkStart w:id="1898" w:name="_Toc181706921"/>
      <w:bookmarkStart w:id="1899" w:name="_Toc181782350"/>
      <w:bookmarkStart w:id="1900" w:name="_Toc181784104"/>
      <w:bookmarkStart w:id="1901" w:name="_Toc181784374"/>
      <w:bookmarkStart w:id="1902" w:name="_Toc181864726"/>
      <w:bookmarkStart w:id="1903" w:name="_Toc182263188"/>
      <w:bookmarkStart w:id="1904" w:name="_Toc182264093"/>
      <w:bookmarkStart w:id="1905" w:name="_Toc184105584"/>
      <w:bookmarkStart w:id="1906" w:name="_Toc187221347"/>
      <w:bookmarkStart w:id="1907" w:name="_Toc187233540"/>
      <w:bookmarkStart w:id="1908" w:name="_Toc187233871"/>
      <w:bookmarkStart w:id="1909" w:name="_Toc187234159"/>
      <w:bookmarkStart w:id="1910" w:name="_Toc187234447"/>
      <w:bookmarkStart w:id="1911" w:name="_Toc187241892"/>
      <w:bookmarkStart w:id="1912" w:name="_Toc187246057"/>
      <w:bookmarkStart w:id="1913" w:name="_Toc187246650"/>
      <w:bookmarkStart w:id="1914" w:name="_Toc187247179"/>
      <w:bookmarkStart w:id="1915" w:name="_Toc180486791"/>
      <w:bookmarkStart w:id="1916" w:name="_Toc181706922"/>
      <w:bookmarkStart w:id="1917" w:name="_Toc181782351"/>
      <w:bookmarkStart w:id="1918" w:name="_Toc181784105"/>
      <w:bookmarkStart w:id="1919" w:name="_Toc181784375"/>
      <w:bookmarkStart w:id="1920" w:name="_Toc181864727"/>
      <w:bookmarkStart w:id="1921" w:name="_Toc182263189"/>
      <w:bookmarkStart w:id="1922" w:name="_Toc182264094"/>
      <w:bookmarkStart w:id="1923" w:name="_Toc184105585"/>
      <w:bookmarkStart w:id="1924" w:name="_Toc187221348"/>
      <w:bookmarkStart w:id="1925" w:name="_Toc187233541"/>
      <w:bookmarkStart w:id="1926" w:name="_Toc187233872"/>
      <w:bookmarkStart w:id="1927" w:name="_Toc187234160"/>
      <w:bookmarkStart w:id="1928" w:name="_Toc187234448"/>
      <w:bookmarkStart w:id="1929" w:name="_Toc187241893"/>
      <w:bookmarkStart w:id="1930" w:name="_Toc187246058"/>
      <w:bookmarkStart w:id="1931" w:name="_Toc187246651"/>
      <w:bookmarkStart w:id="1932" w:name="_Toc187247180"/>
      <w:bookmarkStart w:id="1933" w:name="_Toc180486792"/>
      <w:bookmarkStart w:id="1934" w:name="_Toc181706923"/>
      <w:bookmarkStart w:id="1935" w:name="_Toc181782352"/>
      <w:bookmarkStart w:id="1936" w:name="_Toc181784106"/>
      <w:bookmarkStart w:id="1937" w:name="_Toc181784376"/>
      <w:bookmarkStart w:id="1938" w:name="_Toc181864728"/>
      <w:bookmarkStart w:id="1939" w:name="_Toc182263190"/>
      <w:bookmarkStart w:id="1940" w:name="_Toc182264095"/>
      <w:bookmarkStart w:id="1941" w:name="_Toc184105586"/>
      <w:bookmarkStart w:id="1942" w:name="_Toc187221349"/>
      <w:bookmarkStart w:id="1943" w:name="_Toc187233542"/>
      <w:bookmarkStart w:id="1944" w:name="_Toc187233873"/>
      <w:bookmarkStart w:id="1945" w:name="_Toc187234161"/>
      <w:bookmarkStart w:id="1946" w:name="_Toc187234449"/>
      <w:bookmarkStart w:id="1947" w:name="_Toc187241894"/>
      <w:bookmarkStart w:id="1948" w:name="_Toc187246059"/>
      <w:bookmarkStart w:id="1949" w:name="_Toc187246652"/>
      <w:bookmarkStart w:id="1950" w:name="_Toc187247181"/>
      <w:bookmarkStart w:id="1951" w:name="_Toc180486793"/>
      <w:bookmarkStart w:id="1952" w:name="_Toc181706924"/>
      <w:bookmarkStart w:id="1953" w:name="_Toc181782353"/>
      <w:bookmarkStart w:id="1954" w:name="_Toc181784107"/>
      <w:bookmarkStart w:id="1955" w:name="_Toc181784377"/>
      <w:bookmarkStart w:id="1956" w:name="_Toc181864729"/>
      <w:bookmarkStart w:id="1957" w:name="_Toc182263191"/>
      <w:bookmarkStart w:id="1958" w:name="_Toc182264096"/>
      <w:bookmarkStart w:id="1959" w:name="_Toc184105587"/>
      <w:bookmarkStart w:id="1960" w:name="_Toc187221350"/>
      <w:bookmarkStart w:id="1961" w:name="_Toc187233543"/>
      <w:bookmarkStart w:id="1962" w:name="_Toc187233874"/>
      <w:bookmarkStart w:id="1963" w:name="_Toc187234162"/>
      <w:bookmarkStart w:id="1964" w:name="_Toc187234450"/>
      <w:bookmarkStart w:id="1965" w:name="_Toc187241895"/>
      <w:bookmarkStart w:id="1966" w:name="_Toc187246060"/>
      <w:bookmarkStart w:id="1967" w:name="_Toc187246653"/>
      <w:bookmarkStart w:id="1968" w:name="_Toc187247182"/>
      <w:bookmarkStart w:id="1969" w:name="_Toc180486794"/>
      <w:bookmarkStart w:id="1970" w:name="_Toc181706925"/>
      <w:bookmarkStart w:id="1971" w:name="_Toc181782354"/>
      <w:bookmarkStart w:id="1972" w:name="_Toc181784108"/>
      <w:bookmarkStart w:id="1973" w:name="_Toc181784378"/>
      <w:bookmarkStart w:id="1974" w:name="_Toc181864730"/>
      <w:bookmarkStart w:id="1975" w:name="_Toc182263192"/>
      <w:bookmarkStart w:id="1976" w:name="_Toc182264097"/>
      <w:bookmarkStart w:id="1977" w:name="_Toc184105588"/>
      <w:bookmarkStart w:id="1978" w:name="_Toc187221351"/>
      <w:bookmarkStart w:id="1979" w:name="_Toc187233544"/>
      <w:bookmarkStart w:id="1980" w:name="_Toc187233875"/>
      <w:bookmarkStart w:id="1981" w:name="_Toc187234163"/>
      <w:bookmarkStart w:id="1982" w:name="_Toc187234451"/>
      <w:bookmarkStart w:id="1983" w:name="_Toc187241896"/>
      <w:bookmarkStart w:id="1984" w:name="_Toc187246061"/>
      <w:bookmarkStart w:id="1985" w:name="_Toc187246654"/>
      <w:bookmarkStart w:id="1986" w:name="_Toc187247183"/>
      <w:bookmarkStart w:id="1987" w:name="_Toc180486795"/>
      <w:bookmarkStart w:id="1988" w:name="_Toc181706926"/>
      <w:bookmarkStart w:id="1989" w:name="_Toc181782355"/>
      <w:bookmarkStart w:id="1990" w:name="_Toc181784109"/>
      <w:bookmarkStart w:id="1991" w:name="_Toc181784379"/>
      <w:bookmarkStart w:id="1992" w:name="_Toc181864731"/>
      <w:bookmarkStart w:id="1993" w:name="_Toc182263193"/>
      <w:bookmarkStart w:id="1994" w:name="_Toc182264098"/>
      <w:bookmarkStart w:id="1995" w:name="_Toc184105589"/>
      <w:bookmarkStart w:id="1996" w:name="_Toc187221352"/>
      <w:bookmarkStart w:id="1997" w:name="_Toc187233545"/>
      <w:bookmarkStart w:id="1998" w:name="_Toc187233876"/>
      <w:bookmarkStart w:id="1999" w:name="_Toc187234164"/>
      <w:bookmarkStart w:id="2000" w:name="_Toc187234452"/>
      <w:bookmarkStart w:id="2001" w:name="_Toc187241897"/>
      <w:bookmarkStart w:id="2002" w:name="_Toc187246062"/>
      <w:bookmarkStart w:id="2003" w:name="_Toc187246655"/>
      <w:bookmarkStart w:id="2004" w:name="_Toc187247184"/>
      <w:bookmarkStart w:id="2005" w:name="_Toc180486796"/>
      <w:bookmarkStart w:id="2006" w:name="_Toc181706927"/>
      <w:bookmarkStart w:id="2007" w:name="_Toc181782356"/>
      <w:bookmarkStart w:id="2008" w:name="_Toc181784110"/>
      <w:bookmarkStart w:id="2009" w:name="_Toc181784380"/>
      <w:bookmarkStart w:id="2010" w:name="_Toc181864732"/>
      <w:bookmarkStart w:id="2011" w:name="_Toc182263194"/>
      <w:bookmarkStart w:id="2012" w:name="_Toc182264099"/>
      <w:bookmarkStart w:id="2013" w:name="_Toc184105590"/>
      <w:bookmarkStart w:id="2014" w:name="_Toc187221353"/>
      <w:bookmarkStart w:id="2015" w:name="_Toc187233546"/>
      <w:bookmarkStart w:id="2016" w:name="_Toc187233877"/>
      <w:bookmarkStart w:id="2017" w:name="_Toc187234165"/>
      <w:bookmarkStart w:id="2018" w:name="_Toc187234453"/>
      <w:bookmarkStart w:id="2019" w:name="_Toc187241898"/>
      <w:bookmarkStart w:id="2020" w:name="_Toc187246063"/>
      <w:bookmarkStart w:id="2021" w:name="_Toc187246656"/>
      <w:bookmarkStart w:id="2022" w:name="_Toc187247185"/>
      <w:bookmarkStart w:id="2023" w:name="_Toc286861551"/>
      <w:bookmarkStart w:id="2024" w:name="_Toc289265961"/>
      <w:bookmarkStart w:id="2025" w:name="_Toc289329942"/>
      <w:bookmarkStart w:id="2026" w:name="_Toc292038723"/>
      <w:bookmarkStart w:id="2027" w:name="_Toc292042013"/>
      <w:bookmarkStart w:id="2028" w:name="_Toc292803137"/>
      <w:bookmarkStart w:id="2029" w:name="_Toc332367382"/>
      <w:bookmarkStart w:id="2030" w:name="_Toc345289340"/>
      <w:bookmarkStart w:id="2031" w:name="_Ref170892384"/>
      <w:bookmarkStart w:id="2032" w:name="_Toc187411867"/>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r w:rsidRPr="00040C06">
        <w:lastRenderedPageBreak/>
        <w:t>R</w:t>
      </w:r>
      <w:r w:rsidR="00271DF3" w:rsidRPr="00040C06">
        <w:t>EALIZÁCIA</w:t>
      </w:r>
      <w:r w:rsidRPr="00040C06">
        <w:t xml:space="preserve"> DIELA</w:t>
      </w:r>
      <w:bookmarkEnd w:id="2023"/>
      <w:bookmarkEnd w:id="2024"/>
      <w:bookmarkEnd w:id="2025"/>
      <w:bookmarkEnd w:id="2026"/>
      <w:bookmarkEnd w:id="2027"/>
      <w:bookmarkEnd w:id="2028"/>
      <w:bookmarkEnd w:id="2029"/>
      <w:bookmarkEnd w:id="2030"/>
      <w:bookmarkEnd w:id="2031"/>
      <w:bookmarkEnd w:id="2032"/>
    </w:p>
    <w:p w14:paraId="52F0426E" w14:textId="77777777" w:rsidR="00155486" w:rsidRPr="00040C06" w:rsidRDefault="00155486" w:rsidP="00155486">
      <w:pPr>
        <w:pStyle w:val="Nadpis2"/>
      </w:pPr>
      <w:bookmarkStart w:id="2033" w:name="_Toc98152246"/>
      <w:bookmarkStart w:id="2034" w:name="_Toc187411868"/>
      <w:r w:rsidRPr="00040C06">
        <w:t>Realizácia stavebných prác</w:t>
      </w:r>
      <w:bookmarkEnd w:id="2033"/>
      <w:bookmarkEnd w:id="2034"/>
    </w:p>
    <w:p w14:paraId="7278C60D" w14:textId="00EDABED" w:rsidR="009D6F25" w:rsidRPr="00040C06" w:rsidRDefault="009D6F25" w:rsidP="00C34D88">
      <w:pPr>
        <w:pStyle w:val="Nadpis3"/>
      </w:pPr>
      <w:bookmarkStart w:id="2035" w:name="_Toc187411869"/>
      <w:r w:rsidRPr="00040C06">
        <w:t>Všeobecne</w:t>
      </w:r>
      <w:bookmarkEnd w:id="2035"/>
    </w:p>
    <w:p w14:paraId="754AF20B" w14:textId="694A1A9D" w:rsidR="00753CA0" w:rsidRPr="00040C06" w:rsidRDefault="00962BF4" w:rsidP="00BC5D46">
      <w:r w:rsidRPr="00040C06">
        <w:tab/>
      </w:r>
      <w:r w:rsidR="00753CA0" w:rsidRPr="00040C06">
        <w:t xml:space="preserve">Pred začatím prác je </w:t>
      </w:r>
      <w:r w:rsidR="00EC0ED5" w:rsidRPr="00040C06">
        <w:t>Zhotoviteľ</w:t>
      </w:r>
      <w:r w:rsidR="00753CA0" w:rsidRPr="00040C06">
        <w:t xml:space="preserve"> povinný najmä: </w:t>
      </w:r>
    </w:p>
    <w:p w14:paraId="5734966B" w14:textId="0CD43F67" w:rsidR="00753CA0" w:rsidRPr="00040C06" w:rsidRDefault="00550675" w:rsidP="00C34D88">
      <w:pPr>
        <w:pStyle w:val="Odsekzoznamu"/>
        <w:ind w:left="709"/>
      </w:pPr>
      <w:r w:rsidRPr="00040C06">
        <w:t>-</w:t>
      </w:r>
      <w:r w:rsidRPr="00040C06">
        <w:tab/>
      </w:r>
      <w:r w:rsidR="00226960" w:rsidRPr="00040C06">
        <w:t>V</w:t>
      </w:r>
      <w:r w:rsidR="00753CA0" w:rsidRPr="00040C06">
        <w:t xml:space="preserve"> rámci projektových </w:t>
      </w:r>
      <w:r w:rsidR="006366D6" w:rsidRPr="00040C06">
        <w:t>P</w:t>
      </w:r>
      <w:r w:rsidR="00753CA0" w:rsidRPr="00040C06">
        <w:t xml:space="preserve">rác zabezpečiť všetky podklady pre projektové </w:t>
      </w:r>
      <w:r w:rsidR="00473A27" w:rsidRPr="00040C06">
        <w:t>práce</w:t>
      </w:r>
      <w:r w:rsidR="00753CA0" w:rsidRPr="00040C06">
        <w:t xml:space="preserve"> v stupni DRS, požadované aktualizácie prieskumov, </w:t>
      </w:r>
      <w:r w:rsidR="0095008A" w:rsidRPr="00040C06">
        <w:t xml:space="preserve">prípadné </w:t>
      </w:r>
      <w:r w:rsidR="00753CA0" w:rsidRPr="00040C06">
        <w:t>domera</w:t>
      </w:r>
      <w:r w:rsidR="0095008A" w:rsidRPr="00040C06">
        <w:t>nie územia</w:t>
      </w:r>
      <w:r w:rsidR="00753CA0" w:rsidRPr="00040C06">
        <w:t xml:space="preserve"> a ostatné činnosti/práce špecifikované v tejto časti Požiadaviek Objednávateľa a s ním súvisiacich Zmluvných dokumentov</w:t>
      </w:r>
      <w:r w:rsidR="00A323D3" w:rsidRPr="00040C06">
        <w:t>.</w:t>
      </w:r>
    </w:p>
    <w:p w14:paraId="177B5B9E" w14:textId="5EF45845" w:rsidR="00753CA0" w:rsidRPr="00040C06" w:rsidRDefault="00550675" w:rsidP="00C34D88">
      <w:pPr>
        <w:pStyle w:val="Odsekzoznamu"/>
        <w:ind w:left="709"/>
      </w:pPr>
      <w:r w:rsidRPr="00040C06">
        <w:t>-</w:t>
      </w:r>
      <w:r w:rsidRPr="00040C06">
        <w:tab/>
      </w:r>
      <w:r w:rsidR="00032DAE" w:rsidRPr="00040C06">
        <w:t>V</w:t>
      </w:r>
      <w:r w:rsidR="00753CA0" w:rsidRPr="00040C06">
        <w:t xml:space="preserve">ypracovať Dokumentáciu </w:t>
      </w:r>
      <w:r w:rsidR="00EC0ED5" w:rsidRPr="00040C06">
        <w:t>Zhotoviteľ</w:t>
      </w:r>
      <w:r w:rsidR="00753CA0" w:rsidRPr="00040C06">
        <w:t xml:space="preserve">a stavby podľa požiadaviek jednotlivých fáz projektu Diela </w:t>
      </w:r>
      <w:r w:rsidR="000A4701" w:rsidRPr="00040C06">
        <w:t xml:space="preserve">a </w:t>
      </w:r>
      <w:r w:rsidR="00753CA0" w:rsidRPr="00040C06">
        <w:t>jej prípadné zmeny a doplnky; zabezpečiť: Havarijný plán; Povodňový plán (odsúhlasený správcom toku a príslušným vodohospodárskym orgánom štátnej správy), Plán požiarnej ochrany, Plán odpadového hospodárstva, Plán bezpečnosti a ochrany zdravia pri práci, Plán kvality, Environmentálny plán</w:t>
      </w:r>
      <w:r w:rsidR="00BF3A88" w:rsidRPr="00040C06">
        <w:t xml:space="preserve"> výstavby</w:t>
      </w:r>
      <w:r w:rsidR="00027B37" w:rsidRPr="00040C06">
        <w:t>, a pod.</w:t>
      </w:r>
      <w:r w:rsidR="00A323D3" w:rsidRPr="00040C06">
        <w:t>.</w:t>
      </w:r>
    </w:p>
    <w:p w14:paraId="72768095" w14:textId="5EEB2588" w:rsidR="002732AB" w:rsidRPr="00040C06" w:rsidRDefault="00F371B4" w:rsidP="00C34D88">
      <w:pPr>
        <w:pStyle w:val="Odsekzoznamu"/>
        <w:ind w:left="709"/>
      </w:pPr>
      <w:r w:rsidRPr="00040C06">
        <w:t>-</w:t>
      </w:r>
      <w:r w:rsidRPr="00040C06">
        <w:tab/>
      </w:r>
      <w:r w:rsidR="00A323D3" w:rsidRPr="00040C06">
        <w:t>N</w:t>
      </w:r>
      <w:r w:rsidR="002732AB" w:rsidRPr="00040C06">
        <w:t>a všetky dočasné podperné konštrukcie, ktoré môžu ohroziť zdravie alebo majetok</w:t>
      </w:r>
      <w:r w:rsidR="004974F1" w:rsidRPr="00040C06">
        <w:t>,</w:t>
      </w:r>
      <w:r w:rsidR="002732AB" w:rsidRPr="00040C06">
        <w:t xml:space="preserve"> je Zhotoviteľ povinný pred ich realizáciou predložiť statické posúdenie návrhu nezávislou odborne spôsobilou osobou. Súčasťou odborného posúdenia bude čestné prehlásenie posudzovateľa o nezávislosti posudzovateľa od Zhotoviteľa stavby a o nezainteresovanosti do pôvodného návrhu konštrukcie.</w:t>
      </w:r>
    </w:p>
    <w:p w14:paraId="472FB935" w14:textId="7BA58ED3" w:rsidR="001949B8" w:rsidRPr="00040C06" w:rsidRDefault="00F371B4" w:rsidP="00C34D88">
      <w:pPr>
        <w:pStyle w:val="Odsekzoznamu"/>
        <w:ind w:left="709"/>
      </w:pPr>
      <w:r w:rsidRPr="00040C06">
        <w:t>-</w:t>
      </w:r>
      <w:r w:rsidRPr="00040C06">
        <w:tab/>
      </w:r>
      <w:r w:rsidR="00A323D3" w:rsidRPr="00040C06">
        <w:t>K</w:t>
      </w:r>
      <w:r w:rsidR="001A72CC" w:rsidRPr="00C34D88">
        <w:t xml:space="preserve"> </w:t>
      </w:r>
      <w:r w:rsidR="00DB73A2" w:rsidRPr="00040C06">
        <w:t xml:space="preserve">určeným </w:t>
      </w:r>
      <w:r w:rsidR="001A72CC" w:rsidRPr="00C34D88">
        <w:t xml:space="preserve">objektom </w:t>
      </w:r>
      <w:r w:rsidR="00DB73A2" w:rsidRPr="00040C06">
        <w:t>z</w:t>
      </w:r>
      <w:r w:rsidR="001A72CC" w:rsidRPr="00C34D88">
        <w:t>o Zväzku 3</w:t>
      </w:r>
      <w:r w:rsidR="002A7FBC" w:rsidRPr="00040C06">
        <w:t>,</w:t>
      </w:r>
      <w:r w:rsidR="001A72CC" w:rsidRPr="00C34D88">
        <w:t xml:space="preserve"> </w:t>
      </w:r>
      <w:r w:rsidR="002A7FBC" w:rsidRPr="00040C06">
        <w:t>Č</w:t>
      </w:r>
      <w:r w:rsidR="001A72CC" w:rsidRPr="00C34D88">
        <w:t xml:space="preserve">asť 4 </w:t>
      </w:r>
      <w:r w:rsidR="002A7FBC" w:rsidRPr="00040C06">
        <w:t>Súťažných podkladov</w:t>
      </w:r>
      <w:r w:rsidR="00DB73A2" w:rsidRPr="00040C06">
        <w:t>,</w:t>
      </w:r>
      <w:r w:rsidR="001A72CC" w:rsidRPr="00C34D88">
        <w:t xml:space="preserve"> je Zhotoviteľ povinný</w:t>
      </w:r>
      <w:r w:rsidR="00DB73A2" w:rsidRPr="00040C06">
        <w:t>,</w:t>
      </w:r>
      <w:r w:rsidR="001A72CC" w:rsidRPr="00C34D88">
        <w:t xml:space="preserve"> predložiť statické posúdenie, ktoré je súčasťou PD a aj kontrolné statické posúdenie návrhu, ktoré bolo predložené vo FTP alebo v doku</w:t>
      </w:r>
      <w:r w:rsidR="008F0313" w:rsidRPr="00C34D88">
        <w:t>mentácii na realizáciu stavby. Odborné statické posúdenie návrhu bude realizované odborne spôsobilými osobami, ktoré sú nezávislé od Zhotoviteľa a zároveň sa nepodieľali na návrhu posudzovaných konštrukcií. Súčasťou odborného statického posúdenia bude čestné prehlásenie o nezávislosti posudzovateľa od Zhotoviteľa stavby a o nezainteresovanosti do pôvodného návrhu konštrukcie</w:t>
      </w:r>
      <w:r w:rsidR="008F0313" w:rsidRPr="00040C06">
        <w:t>.</w:t>
      </w:r>
    </w:p>
    <w:p w14:paraId="0CE10172" w14:textId="7C4DD2BE" w:rsidR="00815914" w:rsidRPr="00040C06" w:rsidRDefault="002732AB" w:rsidP="00C34D88">
      <w:pPr>
        <w:pStyle w:val="Odsekzoznamu"/>
        <w:ind w:left="709"/>
      </w:pPr>
      <w:r w:rsidRPr="00040C06">
        <w:t>-</w:t>
      </w:r>
      <w:r w:rsidRPr="00040C06">
        <w:tab/>
      </w:r>
      <w:r w:rsidR="008A65F3" w:rsidRPr="00040C06">
        <w:t>Z</w:t>
      </w:r>
      <w:r w:rsidR="00753CA0" w:rsidRPr="00040C06">
        <w:t>abezpečiť všetky inžinierske činností, práce a dokumenty spojené s projektovými Prácami, potrebné na splnenie všetkých úradných schválení, so zabezpečením potrebných stanovísk, právoplatn</w:t>
      </w:r>
      <w:r w:rsidR="004F7BCD" w:rsidRPr="00040C06">
        <w:t>ého</w:t>
      </w:r>
      <w:r w:rsidR="00753CA0" w:rsidRPr="00040C06">
        <w:t xml:space="preserve"> stavebn</w:t>
      </w:r>
      <w:r w:rsidR="004F7BCD" w:rsidRPr="00040C06">
        <w:t>ého</w:t>
      </w:r>
      <w:r w:rsidR="00753CA0" w:rsidRPr="00040C06">
        <w:t xml:space="preserve"> povolen</w:t>
      </w:r>
      <w:r w:rsidR="004F7BCD" w:rsidRPr="00040C06">
        <w:t>ia</w:t>
      </w:r>
      <w:r w:rsidR="00753CA0" w:rsidRPr="00040C06">
        <w:t>, rozhodnutí na zabezpečenie súladu s </w:t>
      </w:r>
      <w:r w:rsidR="00473A27" w:rsidRPr="00040C06">
        <w:t>p</w:t>
      </w:r>
      <w:r w:rsidR="00753CA0" w:rsidRPr="00040C06">
        <w:t>rávnymi predpismi a ostatnej inžinierskej činnosti do zahájenia výstavby v súlade s Požiadavkami Objednávateľa,</w:t>
      </w:r>
      <w:r w:rsidR="00815914" w:rsidRPr="00040C06">
        <w:t xml:space="preserve"> a ostatných dokumentov Zmluvy</w:t>
      </w:r>
      <w:r w:rsidR="004C014B" w:rsidRPr="00040C06">
        <w:t>.</w:t>
      </w:r>
    </w:p>
    <w:p w14:paraId="2F012810" w14:textId="67E42FD5" w:rsidR="006E5AB6" w:rsidRPr="00040C06" w:rsidRDefault="006E5AB6" w:rsidP="00C34D88">
      <w:pPr>
        <w:pStyle w:val="Odsekzoznamu"/>
        <w:ind w:left="709"/>
      </w:pPr>
      <w:r w:rsidRPr="00040C06">
        <w:t xml:space="preserve">- </w:t>
      </w:r>
      <w:r w:rsidRPr="00040C06">
        <w:tab/>
      </w:r>
      <w:r w:rsidR="004C014B" w:rsidRPr="00040C06">
        <w:t>Z</w:t>
      </w:r>
      <w:r w:rsidRPr="00040C06">
        <w:t>abezpečiť zmenu</w:t>
      </w:r>
      <w:r w:rsidR="003266FA" w:rsidRPr="00040C06">
        <w:t xml:space="preserve"> </w:t>
      </w:r>
      <w:r w:rsidRPr="00040C06">
        <w:t>stavebného povolenia a ostatných povolení pre realizáciu stavby, ešte pred realizáciou prác na stavbe resp. na stavebných objektoch</w:t>
      </w:r>
      <w:r w:rsidR="00745A46" w:rsidRPr="00040C06">
        <w:t>. V</w:t>
      </w:r>
      <w:r w:rsidRPr="00040C06">
        <w:t> prípade ak prichádza k zmene, v takom rozsahu, že táto zmena predstavuje rozdiel oproti vydanému</w:t>
      </w:r>
      <w:r w:rsidR="003266FA" w:rsidRPr="00040C06">
        <w:t xml:space="preserve"> </w:t>
      </w:r>
      <w:r w:rsidRPr="00040C06">
        <w:t>stavebnému povoleniu a</w:t>
      </w:r>
      <w:r w:rsidR="00D26F88" w:rsidRPr="00040C06">
        <w:t>lebo</w:t>
      </w:r>
      <w:r w:rsidRPr="00040C06">
        <w:t xml:space="preserve"> táto zmena zasahuje do vlastníckych práv 3. </w:t>
      </w:r>
      <w:r w:rsidR="004C014B" w:rsidRPr="00040C06">
        <w:t>o</w:t>
      </w:r>
      <w:r w:rsidRPr="00040C06">
        <w:t>sôb</w:t>
      </w:r>
      <w:r w:rsidR="00B20AE9" w:rsidRPr="00040C06">
        <w:t>,</w:t>
      </w:r>
      <w:r w:rsidR="003266FA" w:rsidRPr="00040C06">
        <w:t xml:space="preserve"> </w:t>
      </w:r>
      <w:r w:rsidR="00EC0ED5" w:rsidRPr="00040C06">
        <w:t>Zhotoviteľ</w:t>
      </w:r>
      <w:r w:rsidRPr="00040C06">
        <w:t xml:space="preserve"> realizuje túto</w:t>
      </w:r>
      <w:r w:rsidR="003266FA" w:rsidRPr="00040C06">
        <w:t xml:space="preserve"> </w:t>
      </w:r>
      <w:r w:rsidRPr="00040C06">
        <w:t>zmenu len po zabezpečení predchádzajúcej zmeny</w:t>
      </w:r>
      <w:r w:rsidR="003266FA" w:rsidRPr="00040C06">
        <w:t xml:space="preserve"> </w:t>
      </w:r>
      <w:r w:rsidRPr="00040C06">
        <w:t>stavebného povolenia a osta</w:t>
      </w:r>
      <w:r w:rsidR="00AE5063" w:rsidRPr="00040C06">
        <w:t>t</w:t>
      </w:r>
      <w:r w:rsidRPr="00040C06">
        <w:t>ných povolení pre realizáciu stavby v súlade so Stavebný</w:t>
      </w:r>
      <w:r w:rsidR="00A71BB7" w:rsidRPr="00040C06">
        <w:t>m</w:t>
      </w:r>
      <w:r w:rsidRPr="00040C06">
        <w:t xml:space="preserve"> zákon</w:t>
      </w:r>
      <w:r w:rsidR="00A71BB7" w:rsidRPr="00040C06">
        <w:t>om</w:t>
      </w:r>
      <w:r w:rsidRPr="00040C06">
        <w:t xml:space="preserve">. </w:t>
      </w:r>
    </w:p>
    <w:p w14:paraId="5A6AC9C0" w14:textId="4613A9F6" w:rsidR="00753CA0" w:rsidRPr="00040C06" w:rsidRDefault="00550675" w:rsidP="00C34D88">
      <w:pPr>
        <w:pStyle w:val="Odsekzoznamu"/>
        <w:ind w:left="709"/>
      </w:pPr>
      <w:r w:rsidRPr="00040C06">
        <w:t>-</w:t>
      </w:r>
      <w:r w:rsidRPr="00040C06">
        <w:tab/>
      </w:r>
      <w:r w:rsidR="00745A46" w:rsidRPr="00040C06">
        <w:t>P</w:t>
      </w:r>
      <w:r w:rsidR="00753CA0" w:rsidRPr="00040C06">
        <w:t xml:space="preserve">oistiť Dielo v súlade so Zmluvou a doklad (overenú kópiu) o poistení predložiť Stavebnému </w:t>
      </w:r>
      <w:r w:rsidR="00A22089" w:rsidRPr="00040C06">
        <w:t>dozor</w:t>
      </w:r>
      <w:r w:rsidR="00180B65" w:rsidRPr="00040C06">
        <w:t>u</w:t>
      </w:r>
      <w:r w:rsidR="00753CA0" w:rsidRPr="00040C06">
        <w:t xml:space="preserve"> a</w:t>
      </w:r>
      <w:r w:rsidR="00745A46" w:rsidRPr="00040C06">
        <w:t> </w:t>
      </w:r>
      <w:r w:rsidR="00753CA0" w:rsidRPr="00040C06">
        <w:t>Objednávateľovi</w:t>
      </w:r>
      <w:r w:rsidR="00745A46" w:rsidRPr="00040C06">
        <w:t>.</w:t>
      </w:r>
    </w:p>
    <w:p w14:paraId="4DCA9FB8" w14:textId="7AFF0BE4" w:rsidR="00753CA0" w:rsidRPr="00040C06" w:rsidRDefault="00550675" w:rsidP="00C34D88">
      <w:pPr>
        <w:pStyle w:val="Odsekzoznamu"/>
        <w:ind w:left="709"/>
      </w:pPr>
      <w:r w:rsidRPr="00040C06">
        <w:t>-</w:t>
      </w:r>
      <w:r w:rsidRPr="00040C06">
        <w:tab/>
      </w:r>
      <w:r w:rsidR="00745A46" w:rsidRPr="00040C06">
        <w:t>V</w:t>
      </w:r>
      <w:r w:rsidR="00753CA0" w:rsidRPr="00040C06">
        <w:t xml:space="preserve">ybudovať zariadenie staveniska pre svoju činnosť a činnosť Objednávateľa v zmysle Dokumentácie </w:t>
      </w:r>
      <w:r w:rsidR="00EC0ED5" w:rsidRPr="00040C06">
        <w:t>Zhotoviteľ</w:t>
      </w:r>
      <w:r w:rsidR="00753CA0" w:rsidRPr="00040C06">
        <w:t>a, na plochách touto dokumentáciou na to určených</w:t>
      </w:r>
      <w:r w:rsidR="00D14D29" w:rsidRPr="00040C06">
        <w:t>.</w:t>
      </w:r>
      <w:r w:rsidR="00753CA0" w:rsidRPr="00040C06">
        <w:t xml:space="preserve"> </w:t>
      </w:r>
    </w:p>
    <w:p w14:paraId="715E2EEE" w14:textId="0E41C309" w:rsidR="00753CA0" w:rsidRPr="00040C06" w:rsidRDefault="00550675" w:rsidP="00C34D88">
      <w:pPr>
        <w:pStyle w:val="Odsekzoznamu"/>
        <w:ind w:left="709"/>
      </w:pPr>
      <w:r w:rsidRPr="00040C06">
        <w:t>-</w:t>
      </w:r>
      <w:r w:rsidRPr="00040C06">
        <w:tab/>
      </w:r>
      <w:r w:rsidR="00CC005C" w:rsidRPr="00040C06">
        <w:t>Z</w:t>
      </w:r>
      <w:r w:rsidR="00E6464B" w:rsidRPr="00040C06">
        <w:t>abezpečiť inžiniersku</w:t>
      </w:r>
      <w:r w:rsidR="00753CA0" w:rsidRPr="00040C06">
        <w:t xml:space="preserve"> činnos</w:t>
      </w:r>
      <w:r w:rsidR="00E6464B" w:rsidRPr="00040C06">
        <w:t>ť</w:t>
      </w:r>
      <w:r w:rsidR="00753CA0" w:rsidRPr="00040C06">
        <w:t xml:space="preserve"> pre prípravu staveniska a pre odovzdanie staveniska</w:t>
      </w:r>
      <w:r w:rsidR="00CC005C" w:rsidRPr="00040C06">
        <w:t>.</w:t>
      </w:r>
    </w:p>
    <w:p w14:paraId="453B5F8A" w14:textId="41937D53" w:rsidR="00753CA0" w:rsidRPr="00040C06" w:rsidRDefault="00550675" w:rsidP="00C34D88">
      <w:pPr>
        <w:pStyle w:val="Odsekzoznamu"/>
        <w:ind w:left="709"/>
      </w:pPr>
      <w:r w:rsidRPr="00040C06">
        <w:t>-</w:t>
      </w:r>
      <w:r w:rsidRPr="00040C06">
        <w:tab/>
      </w:r>
      <w:r w:rsidR="00CC005C" w:rsidRPr="00040C06">
        <w:t>V</w:t>
      </w:r>
      <w:r w:rsidR="00753CA0" w:rsidRPr="00040C06">
        <w:t>ytýčiť hlavné body trasy, výrazným a trvalým spôsobom ohraničiť majetkovú hranicu trvalého, dočasného a ročného záberu</w:t>
      </w:r>
      <w:r w:rsidR="00CC005C" w:rsidRPr="00040C06">
        <w:t>.</w:t>
      </w:r>
    </w:p>
    <w:p w14:paraId="11CD0D5F" w14:textId="57B8E729" w:rsidR="00753CA0" w:rsidRPr="00040C06" w:rsidRDefault="00550675" w:rsidP="00C34D88">
      <w:pPr>
        <w:pStyle w:val="Odsekzoznamu"/>
        <w:ind w:left="709"/>
      </w:pPr>
      <w:r w:rsidRPr="00040C06">
        <w:t>-</w:t>
      </w:r>
      <w:r w:rsidRPr="00040C06">
        <w:tab/>
      </w:r>
      <w:r w:rsidR="00CC005C" w:rsidRPr="00040C06">
        <w:t>Z</w:t>
      </w:r>
      <w:r w:rsidR="00753CA0" w:rsidRPr="00040C06">
        <w:t>abezpečiť vytýčenie všetkých inžinierskych sietí na stavenisku a ich a ochranu</w:t>
      </w:r>
      <w:r w:rsidR="00CC005C" w:rsidRPr="00040C06">
        <w:t>.</w:t>
      </w:r>
      <w:r w:rsidR="00753CA0" w:rsidRPr="00040C06">
        <w:t xml:space="preserve"> </w:t>
      </w:r>
    </w:p>
    <w:p w14:paraId="0286BFFF" w14:textId="7E8FC20F" w:rsidR="00753CA0" w:rsidRPr="00040C06" w:rsidRDefault="00550675" w:rsidP="00C34D88">
      <w:pPr>
        <w:pStyle w:val="Odsekzoznamu"/>
        <w:ind w:left="709"/>
      </w:pPr>
      <w:r w:rsidRPr="00040C06">
        <w:t>-</w:t>
      </w:r>
      <w:r w:rsidRPr="00040C06">
        <w:tab/>
      </w:r>
      <w:proofErr w:type="spellStart"/>
      <w:r w:rsidR="007745B0" w:rsidRPr="00040C06">
        <w:t>O</w:t>
      </w:r>
      <w:r w:rsidR="00753CA0" w:rsidRPr="00040C06">
        <w:t>dhumusovať</w:t>
      </w:r>
      <w:proofErr w:type="spellEnd"/>
      <w:r w:rsidR="00753CA0" w:rsidRPr="00040C06">
        <w:t xml:space="preserve"> trvalé a dočasné zábery v súlade s požiadavkami stanovísk k predstihovému záchrannému archeologickému prieskumu (ak sú tam uvedené obmedzenia) a zabezpečiť dôsledné odvodnenie staveniska</w:t>
      </w:r>
      <w:r w:rsidR="007745B0" w:rsidRPr="00040C06">
        <w:t>.</w:t>
      </w:r>
    </w:p>
    <w:p w14:paraId="1F8D510F" w14:textId="6A2E2C61" w:rsidR="001C4D43" w:rsidRPr="00040C06" w:rsidRDefault="00A73D18" w:rsidP="00C34D88">
      <w:pPr>
        <w:pStyle w:val="Odsekzoznamu"/>
        <w:ind w:left="709"/>
      </w:pPr>
      <w:r w:rsidRPr="00040C06">
        <w:t xml:space="preserve">- </w:t>
      </w:r>
      <w:r w:rsidRPr="00040C06">
        <w:tab/>
      </w:r>
      <w:r w:rsidR="007745B0" w:rsidRPr="00C34D88">
        <w:t>V</w:t>
      </w:r>
      <w:r w:rsidR="001C4D43" w:rsidRPr="00C34D88">
        <w:t>ypracovať a odsúhlasiť Stavebným dozorom</w:t>
      </w:r>
      <w:r w:rsidR="00200C92" w:rsidRPr="00C34D88">
        <w:t xml:space="preserve"> a Objednávateľom, </w:t>
      </w:r>
      <w:r w:rsidR="001C4D43" w:rsidRPr="00C34D88">
        <w:t>technol</w:t>
      </w:r>
      <w:r w:rsidRPr="00C34D88">
        <w:t>ogické postupy pre jednotlivé činnosti a SO</w:t>
      </w:r>
      <w:r w:rsidR="007745B0" w:rsidRPr="00040C06">
        <w:t>.</w:t>
      </w:r>
    </w:p>
    <w:p w14:paraId="06803BE2" w14:textId="7BC73D92" w:rsidR="00753CA0" w:rsidRPr="00040C06" w:rsidRDefault="00550675" w:rsidP="00C34D88">
      <w:pPr>
        <w:pStyle w:val="Odsekzoznamu"/>
        <w:ind w:left="709"/>
      </w:pPr>
      <w:r w:rsidRPr="00040C06">
        <w:lastRenderedPageBreak/>
        <w:t>-</w:t>
      </w:r>
      <w:r w:rsidRPr="00040C06">
        <w:tab/>
      </w:r>
      <w:r w:rsidR="00DF5F96" w:rsidRPr="00040C06">
        <w:t>V</w:t>
      </w:r>
      <w:r w:rsidR="00753CA0" w:rsidRPr="00040C06">
        <w:t xml:space="preserve">ypracovať a odsúhlasiť Stavebným dozorom </w:t>
      </w:r>
      <w:r w:rsidR="0052230C" w:rsidRPr="00040C06">
        <w:t xml:space="preserve">a Objednávateľom </w:t>
      </w:r>
      <w:r w:rsidR="00753CA0" w:rsidRPr="00040C06">
        <w:t xml:space="preserve">Plán kontroly kvality a skúšok </w:t>
      </w:r>
      <w:r w:rsidR="00E63F91" w:rsidRPr="00040C06">
        <w:t>(</w:t>
      </w:r>
      <w:r w:rsidR="00753CA0" w:rsidRPr="00040C06">
        <w:t>Kontrolný a skúšobný plán</w:t>
      </w:r>
      <w:r w:rsidR="00E63F91" w:rsidRPr="00040C06">
        <w:t>)</w:t>
      </w:r>
      <w:r w:rsidR="00DF5F96" w:rsidRPr="00040C06">
        <w:t>.</w:t>
      </w:r>
    </w:p>
    <w:p w14:paraId="7D351B2D" w14:textId="681D342A" w:rsidR="0021193A" w:rsidRPr="00040C06" w:rsidRDefault="00550675" w:rsidP="00C34D88">
      <w:pPr>
        <w:pStyle w:val="Odsekzoznamu"/>
        <w:ind w:left="709"/>
      </w:pPr>
      <w:r w:rsidRPr="00040C06">
        <w:t>-</w:t>
      </w:r>
      <w:r w:rsidRPr="00040C06">
        <w:tab/>
      </w:r>
      <w:r w:rsidR="00E63F91" w:rsidRPr="00040C06">
        <w:t>Z</w:t>
      </w:r>
      <w:r w:rsidR="00F300F2" w:rsidRPr="00040C06">
        <w:t>abezpečiť laboratórium</w:t>
      </w:r>
      <w:r w:rsidR="00753CA0" w:rsidRPr="00040C06">
        <w:t>, ktoré bude obsahovať prístrojové a personálne vybavenie tak</w:t>
      </w:r>
      <w:r w:rsidR="00C035DF" w:rsidRPr="00040C06">
        <w:t>,</w:t>
      </w:r>
      <w:r w:rsidR="00753CA0" w:rsidRPr="00040C06">
        <w:t xml:space="preserve"> aby bolo možné odskúšať materiály a zmesi, ktoré sa budú zabudovávať do jednotlivých objektov stavby, s právom prístupu Objednávateľa vrátane umožnenia vykonávania skúšok Objednávateľom stavby</w:t>
      </w:r>
      <w:r w:rsidR="00E63F91" w:rsidRPr="00040C06">
        <w:t>.</w:t>
      </w:r>
    </w:p>
    <w:p w14:paraId="344520F1" w14:textId="2B4DD851" w:rsidR="0021193A" w:rsidRPr="00040C06" w:rsidRDefault="0021193A" w:rsidP="00C34D88">
      <w:pPr>
        <w:pStyle w:val="Odsekzoznamu"/>
        <w:ind w:left="709"/>
      </w:pPr>
      <w:r w:rsidRPr="00040C06">
        <w:t>-</w:t>
      </w:r>
      <w:r w:rsidRPr="00040C06">
        <w:tab/>
      </w:r>
      <w:r w:rsidR="00FE7166" w:rsidRPr="00040C06">
        <w:t>Z</w:t>
      </w:r>
      <w:r w:rsidRPr="00040C06">
        <w:t xml:space="preserve">abezpečiť stavebné dvory, </w:t>
      </w:r>
      <w:proofErr w:type="spellStart"/>
      <w:r w:rsidRPr="00040C06">
        <w:t>medziskládky</w:t>
      </w:r>
      <w:proofErr w:type="spellEnd"/>
      <w:r w:rsidRPr="00040C06">
        <w:t xml:space="preserve">, </w:t>
      </w:r>
      <w:proofErr w:type="spellStart"/>
      <w:r w:rsidRPr="00040C06">
        <w:t>depónie</w:t>
      </w:r>
      <w:proofErr w:type="spellEnd"/>
      <w:r w:rsidRPr="00040C06">
        <w:t xml:space="preserve"> a ostatné vybavenie potrebné pre svoju činnosť</w:t>
      </w:r>
      <w:r w:rsidR="00FE7166" w:rsidRPr="00040C06">
        <w:t>.</w:t>
      </w:r>
    </w:p>
    <w:p w14:paraId="2FDF75C9" w14:textId="43671EAD" w:rsidR="00753CA0" w:rsidRPr="00040C06" w:rsidRDefault="00550675" w:rsidP="00C34D88">
      <w:pPr>
        <w:pStyle w:val="Odsekzoznamu"/>
        <w:ind w:left="709"/>
      </w:pPr>
      <w:r w:rsidRPr="00040C06">
        <w:t>-</w:t>
      </w:r>
      <w:r w:rsidRPr="00040C06">
        <w:tab/>
      </w:r>
      <w:r w:rsidR="00C23CB3" w:rsidRPr="00040C06">
        <w:t>Z</w:t>
      </w:r>
      <w:r w:rsidR="00753CA0" w:rsidRPr="00040C06">
        <w:t>abezpečiť prístup k lokalitám na odvoz materiálu a prístup k zdroju kvalitného násypového materiálu v zmysle</w:t>
      </w:r>
      <w:r w:rsidR="003266FA" w:rsidRPr="00040C06">
        <w:t xml:space="preserve"> </w:t>
      </w:r>
      <w:r w:rsidR="00753CA0" w:rsidRPr="00040C06">
        <w:t xml:space="preserve">Dokumentácie </w:t>
      </w:r>
      <w:r w:rsidR="00EC0ED5" w:rsidRPr="00040C06">
        <w:t>Zhotoviteľ</w:t>
      </w:r>
      <w:r w:rsidR="00753CA0" w:rsidRPr="00040C06">
        <w:t>a.</w:t>
      </w:r>
    </w:p>
    <w:p w14:paraId="69ADE870" w14:textId="6610B082" w:rsidR="00F300F2" w:rsidRPr="00040C06" w:rsidRDefault="00F300F2" w:rsidP="00C34D88">
      <w:pPr>
        <w:pStyle w:val="Odsekzoznamu"/>
        <w:ind w:left="709"/>
      </w:pPr>
      <w:r w:rsidRPr="00040C06">
        <w:t>-</w:t>
      </w:r>
      <w:r w:rsidRPr="00040C06">
        <w:tab/>
      </w:r>
      <w:r w:rsidR="00C23CB3" w:rsidRPr="00040C06">
        <w:t>V</w:t>
      </w:r>
      <w:r w:rsidRPr="00040C06">
        <w:t xml:space="preserve">ypracovať a odsúhlasiť Stavebným dozorom </w:t>
      </w:r>
      <w:r w:rsidR="00405C5B" w:rsidRPr="00040C06">
        <w:t>a Objednávateľom a</w:t>
      </w:r>
      <w:r w:rsidRPr="00040C06">
        <w:t xml:space="preserve"> príslušnými autoritami Plán organizácie dopravy. V priebehu prípravy týchto plánov Zhotoviteľ je povinný</w:t>
      </w:r>
      <w:r w:rsidR="006C4021" w:rsidRPr="00040C06">
        <w:t>,</w:t>
      </w:r>
      <w:r w:rsidRPr="00040C06">
        <w:t xml:space="preserve"> konzultovať s poverenou osobou Objednávateľa a predložiť POD</w:t>
      </w:r>
      <w:r w:rsidR="00447EBC" w:rsidRPr="00040C06">
        <w:t>, ktorý musí obsahovať aj obchádzkové trasy pre peších.</w:t>
      </w:r>
      <w:r w:rsidRPr="00040C06">
        <w:t xml:space="preserve"> Operatívnej komisii pre určovanie dopravných značiek a dopravných zariadení na jej schválenie;</w:t>
      </w:r>
    </w:p>
    <w:p w14:paraId="4FBB0533" w14:textId="1A93DE60" w:rsidR="00F300F2" w:rsidRPr="00040C06" w:rsidRDefault="00F300F2" w:rsidP="00C34D88">
      <w:pPr>
        <w:pStyle w:val="Odsekzoznamu"/>
        <w:ind w:left="709"/>
      </w:pPr>
      <w:r w:rsidRPr="00040C06">
        <w:t>-</w:t>
      </w:r>
      <w:r w:rsidRPr="00040C06">
        <w:tab/>
      </w:r>
      <w:r w:rsidR="000B433B" w:rsidRPr="00040C06">
        <w:t>Z</w:t>
      </w:r>
      <w:r w:rsidRPr="00040C06">
        <w:t xml:space="preserve">abezpečiť </w:t>
      </w:r>
      <w:proofErr w:type="spellStart"/>
      <w:r w:rsidRPr="00040C06">
        <w:t>výzisk</w:t>
      </w:r>
      <w:proofErr w:type="spellEnd"/>
      <w:r w:rsidRPr="00040C06">
        <w:t xml:space="preserve"> materiálov a zariadení určených Objednávateľom, odvoz na miesta a ich skládku vo forme určenej Objednávateľom</w:t>
      </w:r>
      <w:r w:rsidR="000B433B" w:rsidRPr="00040C06">
        <w:t>.</w:t>
      </w:r>
    </w:p>
    <w:p w14:paraId="78E20D30" w14:textId="05EFBBD3" w:rsidR="0096625E" w:rsidRPr="00040C06" w:rsidRDefault="00F300F2" w:rsidP="00C34D88">
      <w:pPr>
        <w:pStyle w:val="Odsekzoznamu"/>
        <w:ind w:left="709"/>
      </w:pPr>
      <w:r w:rsidRPr="00040C06">
        <w:t>-</w:t>
      </w:r>
      <w:r w:rsidRPr="00040C06">
        <w:tab/>
      </w:r>
      <w:r w:rsidR="000B433B" w:rsidRPr="00040C06">
        <w:t>R</w:t>
      </w:r>
      <w:r w:rsidRPr="00040C06">
        <w:t>iešiť a zabezpečiť chodcom prístup k zastávkam náhradnej autobusovej dopravy a zabezpečiť bezpečný prechod chodcov cez Stavenisko tam, kde je to nevyhnutné. Zhotoviteľ bude minimalizovať dopad na obmedzenie individuálnej automobilovej dopravy, mestskej hromadnej dopravy a pohyb chodcov a cyklistov</w:t>
      </w:r>
      <w:r w:rsidR="000B433B" w:rsidRPr="00040C06">
        <w:t>.</w:t>
      </w:r>
    </w:p>
    <w:p w14:paraId="4C8F4FF6" w14:textId="29504704" w:rsidR="00F300F2" w:rsidRPr="00040C06" w:rsidRDefault="00F907A3" w:rsidP="00C34D88">
      <w:pPr>
        <w:pStyle w:val="Odsekzoznamu"/>
        <w:ind w:left="709"/>
      </w:pPr>
      <w:r w:rsidRPr="00040C06">
        <w:t>-</w:t>
      </w:r>
      <w:r w:rsidRPr="00040C06">
        <w:tab/>
      </w:r>
      <w:r w:rsidR="00524AFA" w:rsidRPr="00040C06">
        <w:t>Z</w:t>
      </w:r>
      <w:r w:rsidR="007123B4" w:rsidRPr="00040C06">
        <w:t>abezpečiť kropenie komunikácií na úsekoch, kde prebiehajú stavebné práce, min. 2x denne a častejšie, ak to situácia vyžaduje (veľká prašnosť, suché počasie)</w:t>
      </w:r>
      <w:r w:rsidR="00F300F2" w:rsidRPr="00040C06">
        <w:t>.</w:t>
      </w:r>
    </w:p>
    <w:p w14:paraId="7F25CBC3" w14:textId="07C12B7D" w:rsidR="00753CA0" w:rsidRPr="00040C06" w:rsidRDefault="00524AFA" w:rsidP="00BC5D46">
      <w:r w:rsidRPr="00040C06">
        <w:tab/>
      </w:r>
      <w:r w:rsidR="00753CA0" w:rsidRPr="00040C06">
        <w:t xml:space="preserve">Rozsah prác zahrňuje ale neobmedzuje sa na minimálny rozsah príslušných prác (činností), ktorý je podrobnejšie rozpísaný v súvisiacich Zväzkoch </w:t>
      </w:r>
      <w:r w:rsidR="00D94FB7" w:rsidRPr="00040C06">
        <w:t>S</w:t>
      </w:r>
      <w:r w:rsidR="00753CA0" w:rsidRPr="00040C06">
        <w:t>úťažných podkladov a</w:t>
      </w:r>
      <w:r w:rsidR="003266FA" w:rsidRPr="00040C06">
        <w:t xml:space="preserve"> </w:t>
      </w:r>
      <w:r w:rsidR="00753CA0" w:rsidRPr="00040C06">
        <w:t xml:space="preserve">bude podrobnejšie dopracovaný v Dokumentácií </w:t>
      </w:r>
      <w:r w:rsidR="00EC0ED5" w:rsidRPr="00040C06">
        <w:t>Zhotoviteľ</w:t>
      </w:r>
      <w:r w:rsidR="00753CA0" w:rsidRPr="00040C06">
        <w:t>a - hlavne v</w:t>
      </w:r>
      <w:r w:rsidR="0081154A" w:rsidRPr="00040C06">
        <w:t> </w:t>
      </w:r>
      <w:r w:rsidR="00753CA0" w:rsidRPr="00040C06">
        <w:t xml:space="preserve">DRS a zabezpečený </w:t>
      </w:r>
      <w:r w:rsidR="00EC0ED5" w:rsidRPr="00040C06">
        <w:t>Zhotoviteľ</w:t>
      </w:r>
      <w:r w:rsidR="00753CA0" w:rsidRPr="00040C06">
        <w:t>om v súlade so Zmluvou.</w:t>
      </w:r>
      <w:r w:rsidR="003266FA" w:rsidRPr="00040C06">
        <w:t xml:space="preserve"> </w:t>
      </w:r>
    </w:p>
    <w:p w14:paraId="3A34590F" w14:textId="159C682C" w:rsidR="00CD288A" w:rsidRPr="00040C06" w:rsidRDefault="006B7E94" w:rsidP="00C34D88">
      <w:r w:rsidRPr="00040C06">
        <w:tab/>
      </w:r>
      <w:r w:rsidR="00CD288A" w:rsidRPr="00040C06">
        <w:t xml:space="preserve">Zhotoviteľ vykoná všetky práce v súlade so Zmluvou, kvalifikovane, odborne a dôkladne podľa zásad dobrej praxe, s patrične vybaveným zariadením, vybavením a Materiálmi. Náterové práce na Stavenisku, okrem nutných </w:t>
      </w:r>
      <w:proofErr w:type="spellStart"/>
      <w:r w:rsidR="00CD288A" w:rsidRPr="00040C06">
        <w:t>retušovacích</w:t>
      </w:r>
      <w:proofErr w:type="spellEnd"/>
      <w:r w:rsidR="00CD288A" w:rsidRPr="00040C06">
        <w:t xml:space="preserve"> prác nie sú povolené.</w:t>
      </w:r>
      <w:bookmarkStart w:id="2036" w:name="_Toc98152247"/>
    </w:p>
    <w:p w14:paraId="12161B25" w14:textId="538F4419" w:rsidR="00066A5A" w:rsidRPr="00040C06" w:rsidRDefault="00066A5A" w:rsidP="00155486">
      <w:pPr>
        <w:pStyle w:val="Nadpis3"/>
      </w:pPr>
      <w:bookmarkStart w:id="2037" w:name="_Toc187411870"/>
      <w:proofErr w:type="spellStart"/>
      <w:r w:rsidRPr="00040C06">
        <w:t>Výzisk</w:t>
      </w:r>
      <w:proofErr w:type="spellEnd"/>
      <w:r w:rsidRPr="00040C06">
        <w:t xml:space="preserve"> materiálov a zariadení</w:t>
      </w:r>
      <w:bookmarkEnd w:id="2036"/>
      <w:bookmarkEnd w:id="2037"/>
    </w:p>
    <w:p w14:paraId="751C0C91" w14:textId="772F7285" w:rsidR="00066A5A" w:rsidRPr="00040C06" w:rsidRDefault="00C84407" w:rsidP="00066A5A">
      <w:r w:rsidRPr="00040C06">
        <w:tab/>
      </w:r>
      <w:r w:rsidR="00066A5A" w:rsidRPr="00040C06">
        <w:t xml:space="preserve">Zhotoviteľ je povinný protokolárne odovzdať Objednávateľovi </w:t>
      </w:r>
      <w:proofErr w:type="spellStart"/>
      <w:r w:rsidR="00066A5A" w:rsidRPr="00040C06">
        <w:t>výzisk</w:t>
      </w:r>
      <w:proofErr w:type="spellEnd"/>
      <w:r w:rsidR="00066A5A" w:rsidRPr="00040C06">
        <w:t xml:space="preserve"> materiálov a zariadení určených Objednávateľom a zabezpečiť odvoz na miesta a ich skládku vo forme určenej Objednávateľom pre jednotlivé odbornosti nasledovne: </w:t>
      </w:r>
    </w:p>
    <w:p w14:paraId="1D154DC6" w14:textId="16FB8254" w:rsidR="00066A5A" w:rsidRPr="00C87638" w:rsidRDefault="00066A5A" w:rsidP="00066A5A">
      <w:pPr>
        <w:pStyle w:val="Odsekzoznamu"/>
        <w:numPr>
          <w:ilvl w:val="0"/>
          <w:numId w:val="13"/>
        </w:numPr>
      </w:pPr>
      <w:r w:rsidRPr="00C87638">
        <w:t>koľajové trate</w:t>
      </w:r>
      <w:r w:rsidR="0097594D" w:rsidRPr="00C87638">
        <w:t xml:space="preserve"> (koľajové konštrukcie a</w:t>
      </w:r>
      <w:r w:rsidR="003E2FEC" w:rsidRPr="00C87638">
        <w:t> vybrané časti koľajového zvršku)</w:t>
      </w:r>
    </w:p>
    <w:p w14:paraId="31DC7CF1" w14:textId="69C2BA30" w:rsidR="00066A5A" w:rsidRPr="00C87638" w:rsidRDefault="00066A5A" w:rsidP="00FB4C94">
      <w:pPr>
        <w:pStyle w:val="Odsekzoznamu"/>
        <w:numPr>
          <w:ilvl w:val="0"/>
          <w:numId w:val="13"/>
        </w:numPr>
      </w:pPr>
      <w:r w:rsidRPr="00C87638">
        <w:t>pevné trakčné zariadenia</w:t>
      </w:r>
      <w:r w:rsidR="00FB4C94" w:rsidRPr="00C87638">
        <w:t xml:space="preserve"> (</w:t>
      </w:r>
      <w:r w:rsidRPr="00C87638">
        <w:t xml:space="preserve">trolejové vedenie a jeho časti, </w:t>
      </w:r>
      <w:r w:rsidR="006D03A6" w:rsidRPr="00C87638">
        <w:t>meniarne)</w:t>
      </w:r>
    </w:p>
    <w:p w14:paraId="06FD6B4B" w14:textId="77777777" w:rsidR="00066A5A" w:rsidRPr="00C87638" w:rsidRDefault="00066A5A" w:rsidP="00066A5A">
      <w:pPr>
        <w:pStyle w:val="Odsekzoznamu"/>
        <w:numPr>
          <w:ilvl w:val="0"/>
          <w:numId w:val="13"/>
        </w:numPr>
      </w:pPr>
      <w:r w:rsidRPr="00C87638">
        <w:t xml:space="preserve">stĺpy verejného osvetlenia, </w:t>
      </w:r>
    </w:p>
    <w:p w14:paraId="5A16180C" w14:textId="3A648727" w:rsidR="00066A5A" w:rsidRPr="00C87638" w:rsidRDefault="00066A5A" w:rsidP="00066A5A">
      <w:pPr>
        <w:pStyle w:val="Odsekzoznamu"/>
        <w:numPr>
          <w:ilvl w:val="0"/>
          <w:numId w:val="13"/>
        </w:numPr>
      </w:pPr>
      <w:r w:rsidRPr="00C87638">
        <w:t>dopravné značky, svietidlá, prístrešky, automaty na lístky</w:t>
      </w:r>
      <w:r w:rsidR="00C84407" w:rsidRPr="00C87638">
        <w:t>,</w:t>
      </w:r>
      <w:r w:rsidRPr="00C87638">
        <w:t xml:space="preserve"> </w:t>
      </w:r>
    </w:p>
    <w:p w14:paraId="501B045F" w14:textId="4896BE7A" w:rsidR="00066A5A" w:rsidRPr="000946C4" w:rsidRDefault="00066A5A" w:rsidP="00C34D88">
      <w:pPr>
        <w:pStyle w:val="Odsekzoznamu"/>
        <w:numPr>
          <w:ilvl w:val="0"/>
          <w:numId w:val="13"/>
        </w:numPr>
      </w:pPr>
      <w:r w:rsidRPr="000946C4">
        <w:t>ostatné kovové materiály podľa pokynov Objednávateľa.</w:t>
      </w:r>
    </w:p>
    <w:p w14:paraId="4BEC758A" w14:textId="64DB2E05" w:rsidR="00066A5A" w:rsidRPr="00C87638" w:rsidRDefault="00C84407" w:rsidP="00066A5A">
      <w:r w:rsidRPr="00C87638">
        <w:tab/>
      </w:r>
      <w:r w:rsidR="00066A5A" w:rsidRPr="00C87638">
        <w:t>Konkrétne upresnenie a označenie požadovaného materiálu bude</w:t>
      </w:r>
      <w:r w:rsidR="00C34888" w:rsidRPr="00C87638">
        <w:t xml:space="preserve"> </w:t>
      </w:r>
      <w:r w:rsidR="00913709" w:rsidRPr="00C87638">
        <w:t xml:space="preserve">definované v  Odovzdávacom/Preberacom protokole </w:t>
      </w:r>
      <w:r w:rsidR="00066A5A" w:rsidRPr="00C87638">
        <w:t xml:space="preserve"> </w:t>
      </w:r>
      <w:r w:rsidR="00D54E78" w:rsidRPr="00C87638">
        <w:t>medzi DPB</w:t>
      </w:r>
      <w:r w:rsidR="001D062F" w:rsidRPr="00C34D88">
        <w:t>/</w:t>
      </w:r>
      <w:r w:rsidR="00490113" w:rsidRPr="00C34D88">
        <w:t>TSB/SSÚC</w:t>
      </w:r>
      <w:r w:rsidR="00D54E78" w:rsidRPr="00C87638">
        <w:t xml:space="preserve"> a Zhotoviteľom a bude </w:t>
      </w:r>
      <w:r w:rsidR="00066A5A" w:rsidRPr="00C87638">
        <w:t xml:space="preserve">realizované počas realizácie demontážnych prác v závislosti od stavu demontovaných častí. Termín obhliadky je potrebné nahlásiť vedúcemu odboru koľajových tratí a zastávok alebo vedúcemu odboru </w:t>
      </w:r>
      <w:proofErr w:type="spellStart"/>
      <w:r w:rsidR="00066A5A" w:rsidRPr="00C87638">
        <w:t>PaSTZ</w:t>
      </w:r>
      <w:proofErr w:type="spellEnd"/>
      <w:r w:rsidR="00066A5A" w:rsidRPr="00C87638">
        <w:t xml:space="preserve"> DPB min. 2 pracovné dni pred predpokladaným odvozom.</w:t>
      </w:r>
    </w:p>
    <w:p w14:paraId="496613E9" w14:textId="2B297965" w:rsidR="00066A5A" w:rsidRPr="00040C06" w:rsidRDefault="00DB575B" w:rsidP="00066A5A">
      <w:r w:rsidRPr="00C87638">
        <w:tab/>
      </w:r>
      <w:r w:rsidR="00066A5A" w:rsidRPr="00C87638">
        <w:t>Vyzískaný upotrebiteľný materiál požadujeme dopraviť do areálu DPB – Jurajov Dvor alebo na Olejkársku 1 príp. inej vhodnej lokalite určenej Objednávateľom</w:t>
      </w:r>
      <w:r w:rsidR="00737B4F" w:rsidRPr="00C87638">
        <w:t xml:space="preserve"> </w:t>
      </w:r>
      <w:r w:rsidR="00435D7A" w:rsidRPr="00C87638">
        <w:t>do vzdialenosti 15km od staveniska.</w:t>
      </w:r>
      <w:r w:rsidR="00435D7A">
        <w:t xml:space="preserve"> P</w:t>
      </w:r>
      <w:r w:rsidR="00066A5A" w:rsidRPr="00040C06">
        <w:t>resné miesto určí príslušný vedúci odboru DPB, resp. ním poverený pracovník.</w:t>
      </w:r>
    </w:p>
    <w:p w14:paraId="3460AA37" w14:textId="63EDA6CD" w:rsidR="00753CA0" w:rsidRPr="00040C06" w:rsidRDefault="00753CA0" w:rsidP="00C34D88">
      <w:pPr>
        <w:pStyle w:val="Nadpis3"/>
      </w:pPr>
      <w:bookmarkStart w:id="2038" w:name="_Toc170895081"/>
      <w:bookmarkStart w:id="2039" w:name="_Toc170895263"/>
      <w:bookmarkStart w:id="2040" w:name="_Toc179884659"/>
      <w:bookmarkStart w:id="2041" w:name="_Toc180132917"/>
      <w:bookmarkStart w:id="2042" w:name="_Toc180486801"/>
      <w:bookmarkStart w:id="2043" w:name="_Toc181706932"/>
      <w:bookmarkStart w:id="2044" w:name="_Toc181782361"/>
      <w:bookmarkStart w:id="2045" w:name="_Toc181784115"/>
      <w:bookmarkStart w:id="2046" w:name="_Toc181784385"/>
      <w:bookmarkStart w:id="2047" w:name="_Toc181864737"/>
      <w:bookmarkStart w:id="2048" w:name="_Toc182263199"/>
      <w:bookmarkStart w:id="2049" w:name="_Toc182264104"/>
      <w:bookmarkStart w:id="2050" w:name="_Toc184105595"/>
      <w:bookmarkStart w:id="2051" w:name="_Toc187221358"/>
      <w:bookmarkStart w:id="2052" w:name="_Toc187233551"/>
      <w:bookmarkStart w:id="2053" w:name="_Toc187233882"/>
      <w:bookmarkStart w:id="2054" w:name="_Toc187234170"/>
      <w:bookmarkStart w:id="2055" w:name="_Toc187234458"/>
      <w:bookmarkStart w:id="2056" w:name="_Toc187241903"/>
      <w:bookmarkStart w:id="2057" w:name="_Toc187246068"/>
      <w:bookmarkStart w:id="2058" w:name="_Toc187246661"/>
      <w:bookmarkStart w:id="2059" w:name="_Toc187247190"/>
      <w:bookmarkStart w:id="2060" w:name="_Toc286861552"/>
      <w:bookmarkStart w:id="2061" w:name="_Toc289265962"/>
      <w:bookmarkStart w:id="2062" w:name="_Toc289329943"/>
      <w:bookmarkStart w:id="2063" w:name="_Toc292038724"/>
      <w:bookmarkStart w:id="2064" w:name="_Toc292042014"/>
      <w:bookmarkStart w:id="2065" w:name="_Toc292803138"/>
      <w:bookmarkStart w:id="2066" w:name="_Toc332367383"/>
      <w:bookmarkStart w:id="2067" w:name="_Toc345289341"/>
      <w:bookmarkStart w:id="2068" w:name="_Toc187411871"/>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r w:rsidRPr="00040C06">
        <w:t xml:space="preserve">Povolenia, </w:t>
      </w:r>
      <w:r w:rsidR="00D91C94" w:rsidRPr="00040C06">
        <w:t>Licencie</w:t>
      </w:r>
      <w:r w:rsidRPr="00040C06">
        <w:t xml:space="preserve">, </w:t>
      </w:r>
      <w:bookmarkEnd w:id="2060"/>
      <w:bookmarkEnd w:id="2061"/>
      <w:bookmarkEnd w:id="2062"/>
      <w:bookmarkEnd w:id="2063"/>
      <w:bookmarkEnd w:id="2064"/>
      <w:r w:rsidR="00D91C94" w:rsidRPr="00040C06">
        <w:t>Súhlasy</w:t>
      </w:r>
      <w:bookmarkEnd w:id="2065"/>
      <w:bookmarkEnd w:id="2066"/>
      <w:bookmarkEnd w:id="2067"/>
      <w:bookmarkEnd w:id="2068"/>
      <w:r w:rsidR="00D91C94" w:rsidRPr="00040C06">
        <w:t xml:space="preserve"> </w:t>
      </w:r>
    </w:p>
    <w:p w14:paraId="7B6EC4B9" w14:textId="070C3A8F" w:rsidR="00753CA0" w:rsidRPr="00040C06" w:rsidRDefault="003F4077"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1.13b </w:t>
      </w:r>
      <w:r w:rsidR="009C161E" w:rsidRPr="00040C06">
        <w:t>FIDIC VZP</w:t>
      </w:r>
      <w:r w:rsidR="00753CA0" w:rsidRPr="00040C06">
        <w:t xml:space="preserve"> povinný vydať všetky oznámenia a je zodpovedný za obstaranie všetkých povolení, licencií a súhlasov týkajúcich sa výstavby a dokončenia Diela a odstránenia </w:t>
      </w:r>
      <w:r w:rsidR="00753CA0" w:rsidRPr="00040C06">
        <w:lastRenderedPageBreak/>
        <w:t>akýchkoľvek vád. Náklady s týmto spojené sú zahrnuté v Navrhovanej zmluvnej cene. Licencie pre technologické zariadenia požaduje Objednávateľ s neobmedzenou platnosťou.</w:t>
      </w:r>
      <w:r w:rsidR="009C161E" w:rsidRPr="00040C06">
        <w:t xml:space="preserve"> Zhotoviteľ je povinný poskytnúť náležitú súčinnosť Objednávateľovi (tam, kde to je vyžadované) pri zabezpečovaní povolení, ktoré sú v kompetencii Objednávateľa.</w:t>
      </w:r>
    </w:p>
    <w:p w14:paraId="637DF35D" w14:textId="19A8BBBC" w:rsidR="00753CA0" w:rsidRPr="00C34D88" w:rsidRDefault="00753CA0" w:rsidP="00C34D88">
      <w:pPr>
        <w:pStyle w:val="Nadpis3"/>
      </w:pPr>
      <w:bookmarkStart w:id="2069" w:name="_Toc286861553"/>
      <w:bookmarkStart w:id="2070" w:name="_Toc289265963"/>
      <w:bookmarkStart w:id="2071" w:name="_Toc289329944"/>
      <w:bookmarkStart w:id="2072" w:name="_Toc292038725"/>
      <w:bookmarkStart w:id="2073" w:name="_Toc292042015"/>
      <w:bookmarkStart w:id="2074" w:name="_Toc292803139"/>
      <w:bookmarkStart w:id="2075" w:name="_Toc332367384"/>
      <w:bookmarkStart w:id="2076" w:name="_Toc345289342"/>
      <w:bookmarkStart w:id="2077" w:name="_Toc187411872"/>
      <w:r w:rsidRPr="00C34D88">
        <w:t xml:space="preserve">Monitorovanie </w:t>
      </w:r>
      <w:r w:rsidR="00155486" w:rsidRPr="00040C06">
        <w:t>e</w:t>
      </w:r>
      <w:r w:rsidRPr="00C34D88">
        <w:t xml:space="preserve">xistujúcich </w:t>
      </w:r>
      <w:r w:rsidR="00155486" w:rsidRPr="00040C06">
        <w:t>c</w:t>
      </w:r>
      <w:r w:rsidRPr="00C34D88">
        <w:t>iest</w:t>
      </w:r>
      <w:r w:rsidR="003E3E0A" w:rsidRPr="00040C06">
        <w:t>, dráh</w:t>
      </w:r>
      <w:r w:rsidRPr="00C34D88">
        <w:t xml:space="preserve"> a </w:t>
      </w:r>
      <w:r w:rsidR="00155486" w:rsidRPr="00040C06">
        <w:t>o</w:t>
      </w:r>
      <w:r w:rsidRPr="00C34D88">
        <w:t>bjektov</w:t>
      </w:r>
      <w:bookmarkEnd w:id="2069"/>
      <w:bookmarkEnd w:id="2070"/>
      <w:bookmarkEnd w:id="2071"/>
      <w:bookmarkEnd w:id="2072"/>
      <w:bookmarkEnd w:id="2073"/>
      <w:bookmarkEnd w:id="2074"/>
      <w:bookmarkEnd w:id="2075"/>
      <w:bookmarkEnd w:id="2076"/>
      <w:bookmarkEnd w:id="2077"/>
    </w:p>
    <w:p w14:paraId="71EE2CA5" w14:textId="1C65D09F" w:rsidR="00437FEE" w:rsidRPr="00040C06" w:rsidRDefault="003F4077" w:rsidP="00437FEE">
      <w:r w:rsidRPr="00040C06">
        <w:tab/>
      </w:r>
      <w:r w:rsidR="00EC0ED5" w:rsidRPr="00040C06">
        <w:t>Zhotoviteľ</w:t>
      </w:r>
      <w:r w:rsidR="00437FEE" w:rsidRPr="00040C06">
        <w:t xml:space="preserve"> v zmysle </w:t>
      </w:r>
      <w:r w:rsidR="00437FEE" w:rsidRPr="00A64801">
        <w:t xml:space="preserve">podčlánku </w:t>
      </w:r>
      <w:r w:rsidR="00437FEE" w:rsidRPr="00C34D88">
        <w:t xml:space="preserve">4.15 </w:t>
      </w:r>
      <w:r w:rsidR="009C161E" w:rsidRPr="00C34D88">
        <w:t>FIDIC</w:t>
      </w:r>
      <w:r w:rsidR="009C161E" w:rsidRPr="00A64801">
        <w:t xml:space="preserve"> VZP</w:t>
      </w:r>
      <w:r w:rsidR="00437FEE" w:rsidRPr="00A64801">
        <w:t>,</w:t>
      </w:r>
      <w:r w:rsidR="003266FA" w:rsidRPr="00A64801">
        <w:t xml:space="preserve"> </w:t>
      </w:r>
      <w:r w:rsidR="00437FEE" w:rsidRPr="00A64801">
        <w:t>v</w:t>
      </w:r>
      <w:r w:rsidR="00437FEE" w:rsidRPr="00040C06">
        <w:t xml:space="preserve"> súlade s postupmi uvedenými v čl. </w:t>
      </w:r>
      <w:r w:rsidR="009C161E" w:rsidRPr="00040C06">
        <w:fldChar w:fldCharType="begin"/>
      </w:r>
      <w:r w:rsidR="009C161E" w:rsidRPr="00040C06">
        <w:instrText xml:space="preserve"> REF _Ref170763283 \r \h </w:instrText>
      </w:r>
      <w:r w:rsidR="00F70CF9">
        <w:instrText xml:space="preserve"> \* MERGEFORMAT </w:instrText>
      </w:r>
      <w:r w:rsidR="009C161E" w:rsidRPr="00040C06">
        <w:fldChar w:fldCharType="separate"/>
      </w:r>
      <w:r w:rsidR="0094408A">
        <w:t>2.3.4</w:t>
      </w:r>
      <w:r w:rsidR="009C161E" w:rsidRPr="00040C06">
        <w:fldChar w:fldCharType="end"/>
      </w:r>
      <w:r w:rsidR="00437FEE" w:rsidRPr="00040C06">
        <w:t xml:space="preserve"> Dokumentácia skutočného stavu pred začatím prác</w:t>
      </w:r>
      <w:r w:rsidR="000368E6" w:rsidRPr="00040C06">
        <w:t xml:space="preserve"> a</w:t>
      </w:r>
      <w:r w:rsidR="00437FEE" w:rsidRPr="00040C06">
        <w:t xml:space="preserve"> v čl. </w:t>
      </w:r>
      <w:r w:rsidR="009C161E" w:rsidRPr="00040C06">
        <w:fldChar w:fldCharType="begin"/>
      </w:r>
      <w:r w:rsidR="009C161E" w:rsidRPr="00040C06">
        <w:instrText xml:space="preserve"> REF _Ref170763307 \r \h </w:instrText>
      </w:r>
      <w:r w:rsidR="00F70CF9">
        <w:instrText xml:space="preserve"> \* MERGEFORMAT </w:instrText>
      </w:r>
      <w:r w:rsidR="009C161E" w:rsidRPr="00040C06">
        <w:fldChar w:fldCharType="separate"/>
      </w:r>
      <w:r w:rsidR="0094408A">
        <w:t>3.2.5</w:t>
      </w:r>
      <w:r w:rsidR="009C161E" w:rsidRPr="00040C06">
        <w:fldChar w:fldCharType="end"/>
      </w:r>
      <w:r w:rsidR="009C161E" w:rsidRPr="00040C06">
        <w:t xml:space="preserve"> </w:t>
      </w:r>
      <w:r w:rsidR="00437FEE" w:rsidRPr="00040C06">
        <w:t>Monitoring vplyvov na životné prostredie</w:t>
      </w:r>
      <w:r w:rsidR="00A53EDD" w:rsidRPr="00040C06">
        <w:t>,</w:t>
      </w:r>
      <w:r w:rsidR="00437FEE" w:rsidRPr="00040C06">
        <w:t xml:space="preserve"> predloží Stavebnému dozoru</w:t>
      </w:r>
      <w:r w:rsidR="000368E6" w:rsidRPr="00040C06">
        <w:t>,</w:t>
      </w:r>
      <w:r w:rsidR="00437FEE" w:rsidRPr="00040C06">
        <w:t xml:space="preserve"> Dokumentáciu skutočného stavu existujúcich objektov (</w:t>
      </w:r>
      <w:proofErr w:type="spellStart"/>
      <w:r w:rsidR="00437FEE" w:rsidRPr="00040C06">
        <w:t>pasport</w:t>
      </w:r>
      <w:proofErr w:type="spellEnd"/>
      <w:r w:rsidR="00437FEE" w:rsidRPr="00040C06">
        <w:t xml:space="preserve">) každej prístupovej cesty. Pochôdzka za účelom vypracovania Dokumentácie skutočného stavu bude vykonaná za účasti </w:t>
      </w:r>
      <w:r w:rsidR="00D237F4" w:rsidRPr="00040C06">
        <w:t xml:space="preserve">Stavebného dozoru, </w:t>
      </w:r>
      <w:r w:rsidR="00437FEE" w:rsidRPr="00040C06">
        <w:t>správcu príslušnej komunikácie a ostatných dotknutých orgánov a organizácií.</w:t>
      </w:r>
    </w:p>
    <w:p w14:paraId="5933AB6E" w14:textId="78B40D65" w:rsidR="00753CA0" w:rsidRPr="00040C06" w:rsidRDefault="00D237F4" w:rsidP="00BC5D46">
      <w:r w:rsidRPr="00040C06">
        <w:tab/>
      </w:r>
      <w:r w:rsidR="00EC0ED5" w:rsidRPr="00040C06">
        <w:t>Zhotoviteľ</w:t>
      </w:r>
      <w:r w:rsidR="00753CA0" w:rsidRPr="00040C06">
        <w:t xml:space="preserve"> bude ďalej monitorovať všetky objekty v blízkosti jeho stavebnej činnosti aby sa uistil, že svojou činnosťou nespôsobuje žiadne poškodenie alebo narušenie existujúcich objektov.</w:t>
      </w:r>
    </w:p>
    <w:p w14:paraId="2E446D9C" w14:textId="312B33CA" w:rsidR="00753CA0" w:rsidRPr="00040C06" w:rsidRDefault="00D237F4" w:rsidP="00BC5D46">
      <w:r w:rsidRPr="00040C06">
        <w:tab/>
      </w:r>
      <w:r w:rsidR="00EC0ED5" w:rsidRPr="00040C06">
        <w:t>Stavebný dozor</w:t>
      </w:r>
      <w:r w:rsidR="00753CA0" w:rsidRPr="00040C06">
        <w:t xml:space="preserve"> bude mať nárok prerušiť práce </w:t>
      </w:r>
      <w:r w:rsidR="00EC0ED5" w:rsidRPr="00040C06">
        <w:t>Zhotoviteľ</w:t>
      </w:r>
      <w:r w:rsidR="00753CA0" w:rsidRPr="00040C06">
        <w:t>a, ak podľa jeho názoru tieto práce spôsobujú nadmerné alebo nerovnomerné sadanie, poškodenie alebo narušenie akéhokoľvek existujúceho objektu a </w:t>
      </w:r>
      <w:r w:rsidR="00EC0ED5" w:rsidRPr="00040C06">
        <w:t>Zhotoviteľ</w:t>
      </w:r>
      <w:r w:rsidR="00753CA0" w:rsidRPr="00040C06">
        <w:t xml:space="preserve"> ponesie všetky náklady spojené s opravami objektu alebo potrebou umiestnenia dočasných podpier alebo podobných zariadení, ktoré pri jeho činnosti opomenul použiť alebo mal použiť tak, aby nedošlo k žiadnemu poškodeniu existujúceho objektu.</w:t>
      </w:r>
    </w:p>
    <w:p w14:paraId="122DBA90" w14:textId="47301296" w:rsidR="00753CA0" w:rsidRPr="00040C06" w:rsidRDefault="00D237F4" w:rsidP="00BC5D46">
      <w:r w:rsidRPr="00040C06">
        <w:tab/>
      </w:r>
      <w:r w:rsidR="00753CA0" w:rsidRPr="00040C06">
        <w:t xml:space="preserve">Pri prácach na cestných komunikáciách </w:t>
      </w:r>
      <w:r w:rsidR="00EC0ED5" w:rsidRPr="00040C06">
        <w:t>Zhotoviteľ</w:t>
      </w:r>
      <w:r w:rsidR="00753CA0" w:rsidRPr="00040C06">
        <w:t xml:space="preserve"> bude postupovať podľa nariadení príslušných úradov.</w:t>
      </w:r>
    </w:p>
    <w:p w14:paraId="080CCB5A" w14:textId="4DE4D31E" w:rsidR="00AD56F3" w:rsidRPr="00040C06" w:rsidRDefault="00D237F4" w:rsidP="00AD56F3">
      <w:r w:rsidRPr="00040C06">
        <w:tab/>
      </w:r>
      <w:r w:rsidR="00753CA0" w:rsidRPr="00040C06">
        <w:t>Otvorené výkopy budú označené dohodnutými a odsúhlasenými značkami, ohradami, zábranami a svetlami za účelom zabezpečenia ochrany verejnosti</w:t>
      </w:r>
      <w:r w:rsidR="00AD56F3" w:rsidRPr="00040C06">
        <w:t xml:space="preserve">, v súlade s Vyhláškou MPSVaR SR 147/2013 Z. z., ktorou sa ustanovujú podrobnosti na zaistenie bezpečnosti a ochrany zdravia pri stavebných prácach a prácach s nimi súvisiacich a podrobnosti o odbornej spôsobilosti na výkon niektorých pracovných činností a TP 069 </w:t>
      </w:r>
      <w:r w:rsidR="00494E4E" w:rsidRPr="00040C06">
        <w:t>„</w:t>
      </w:r>
      <w:r w:rsidR="00AD56F3" w:rsidRPr="00C34D88">
        <w:rPr>
          <w:i/>
          <w:iCs/>
        </w:rPr>
        <w:t>Použitie dopravných značiek a dopravných zariadení na označovanie pracovných miest</w:t>
      </w:r>
      <w:r w:rsidR="00494E4E" w:rsidRPr="00040C06">
        <w:t>“</w:t>
      </w:r>
      <w:r w:rsidR="00AD56F3" w:rsidRPr="00040C06">
        <w:t>.</w:t>
      </w:r>
    </w:p>
    <w:p w14:paraId="5D1C9823" w14:textId="62414BC1" w:rsidR="00753CA0" w:rsidRPr="00040C06" w:rsidRDefault="00494E4E" w:rsidP="00BC5D46">
      <w:r w:rsidRPr="00040C06">
        <w:tab/>
      </w:r>
      <w:r w:rsidR="00EC0ED5" w:rsidRPr="00040C06">
        <w:t>Zhotoviteľ</w:t>
      </w:r>
      <w:r w:rsidR="00753CA0" w:rsidRPr="00040C06">
        <w:t xml:space="preserve"> poučí svojich zamestnancov, aby nevstupovali na súkromné pozemky mimo Staveniska.</w:t>
      </w:r>
    </w:p>
    <w:p w14:paraId="2D0561A4" w14:textId="795D5BA8" w:rsidR="00753CA0" w:rsidRPr="00040C06" w:rsidRDefault="00494E4E" w:rsidP="00BC5D46">
      <w:r w:rsidRPr="00040C06">
        <w:tab/>
      </w:r>
      <w:r w:rsidR="00EC0ED5" w:rsidRPr="00040C06">
        <w:t>Zhotoviteľ</w:t>
      </w:r>
      <w:r w:rsidR="00753CA0" w:rsidRPr="00040C06">
        <w:t xml:space="preserve"> nesie zodpovednosť za všetky škody spôsobené na mestských komunikáciách, cestách, železničných tratiach, obrubníkoch, chodníkoch, </w:t>
      </w:r>
      <w:r w:rsidR="00DA23F6" w:rsidRPr="00040C06">
        <w:t>diaľniciach,</w:t>
      </w:r>
      <w:r w:rsidR="00571A73" w:rsidRPr="00040C06">
        <w:t xml:space="preserve"> cestách</w:t>
      </w:r>
      <w:r w:rsidR="00753CA0" w:rsidRPr="00040C06">
        <w:t xml:space="preserve">, krajniciach, cestných priekopách, násypových častiach cestného telesa, priepustoch, mostoch alebo inom verejnom, resp. súkromnom majetku, ktoré môžu vzniknúť pri preprave zariadenia, materiálu, resp. pracovníkov na alebo zo stavby. </w:t>
      </w:r>
    </w:p>
    <w:p w14:paraId="427F8BC6" w14:textId="75FDA86A" w:rsidR="00753CA0" w:rsidRPr="00040C06" w:rsidRDefault="00753CA0" w:rsidP="00C34D88">
      <w:pPr>
        <w:pStyle w:val="Nadpis3"/>
      </w:pPr>
      <w:bookmarkStart w:id="2078" w:name="_Toc286861554"/>
      <w:bookmarkStart w:id="2079" w:name="_Toc289265964"/>
      <w:bookmarkStart w:id="2080" w:name="_Toc289329945"/>
      <w:bookmarkStart w:id="2081" w:name="_Toc292038726"/>
      <w:bookmarkStart w:id="2082" w:name="_Toc292042016"/>
      <w:bookmarkStart w:id="2083" w:name="_Toc292803140"/>
      <w:bookmarkStart w:id="2084" w:name="_Toc332367385"/>
      <w:bookmarkStart w:id="2085" w:name="_Toc345289343"/>
      <w:bookmarkStart w:id="2086" w:name="_Toc187411873"/>
      <w:r w:rsidRPr="00040C06">
        <w:t xml:space="preserve">Prístupové </w:t>
      </w:r>
      <w:r w:rsidR="003E3E0A" w:rsidRPr="00040C06">
        <w:t>c</w:t>
      </w:r>
      <w:r w:rsidRPr="00040C06">
        <w:t>esty a </w:t>
      </w:r>
      <w:r w:rsidR="003E3E0A" w:rsidRPr="00040C06">
        <w:t>d</w:t>
      </w:r>
      <w:r w:rsidRPr="00040C06">
        <w:t xml:space="preserve">očasné </w:t>
      </w:r>
      <w:r w:rsidR="003E3E0A" w:rsidRPr="00040C06">
        <w:t>u</w:t>
      </w:r>
      <w:r w:rsidRPr="00040C06">
        <w:t>závery</w:t>
      </w:r>
      <w:bookmarkEnd w:id="2078"/>
      <w:bookmarkEnd w:id="2079"/>
      <w:bookmarkEnd w:id="2080"/>
      <w:bookmarkEnd w:id="2081"/>
      <w:bookmarkEnd w:id="2082"/>
      <w:bookmarkEnd w:id="2083"/>
      <w:bookmarkEnd w:id="2084"/>
      <w:bookmarkEnd w:id="2085"/>
      <w:bookmarkEnd w:id="2086"/>
    </w:p>
    <w:p w14:paraId="3221F170" w14:textId="5578E992" w:rsidR="00753CA0" w:rsidRPr="00040C06" w:rsidRDefault="00494E4E" w:rsidP="00BC5D46">
      <w:r w:rsidRPr="00040C06">
        <w:tab/>
      </w:r>
      <w:r w:rsidR="00EC0ED5" w:rsidRPr="00040C06">
        <w:t>Zhotoviteľ</w:t>
      </w:r>
      <w:r w:rsidR="00753CA0" w:rsidRPr="00040C06">
        <w:t xml:space="preserve"> sa uistí, že všetky prístupové cesty, mosty a ostatné prístupové miesta sú vhodné pre jeho použitie a umožňujú mu urobiť akékoľvek dočasné opatrenia, ktoré môžu byť vyžadované pre jeho potreby počas realizácie prác. </w:t>
      </w:r>
      <w:r w:rsidR="00EC0ED5" w:rsidRPr="00040C06">
        <w:t>Zhotoviteľ</w:t>
      </w:r>
      <w:r w:rsidR="00753CA0" w:rsidRPr="00040C06">
        <w:t>, po skončení prác, odstráni dočasné opatrenia a uvedie všetky prístupové cesty, mosty a ostatné prístupové miesta</w:t>
      </w:r>
      <w:r w:rsidR="003266FA" w:rsidRPr="00040C06">
        <w:t xml:space="preserve"> </w:t>
      </w:r>
      <w:r w:rsidR="00753CA0" w:rsidRPr="00040C06">
        <w:t>do pôvodného stavu.</w:t>
      </w:r>
    </w:p>
    <w:p w14:paraId="5B382C9A" w14:textId="585CD0CE" w:rsidR="00753CA0" w:rsidRPr="00040C06" w:rsidRDefault="00494E4E" w:rsidP="00BC5D46">
      <w:r w:rsidRPr="00040C06">
        <w:tab/>
      </w:r>
      <w:r w:rsidR="00753CA0" w:rsidRPr="00040C06">
        <w:t xml:space="preserve">V prípade, že niektoré prístupové miesta, alebo opatrenia zvolené </w:t>
      </w:r>
      <w:r w:rsidR="00EC0ED5" w:rsidRPr="00040C06">
        <w:t>Zhotoviteľ</w:t>
      </w:r>
      <w:r w:rsidR="00753CA0" w:rsidRPr="00040C06">
        <w:t xml:space="preserve">om sú v rozpore s požiadavkami platnej legislatívy na ochranu životného prostredia, alebo s ustanoveniami Zmluvy, </w:t>
      </w:r>
      <w:r w:rsidR="00EC0ED5" w:rsidRPr="00040C06">
        <w:t>Stavebný dozor</w:t>
      </w:r>
      <w:r w:rsidR="00753CA0" w:rsidRPr="00040C06">
        <w:t xml:space="preserve"> môže odoprieť súhlas k ich použitiu.</w:t>
      </w:r>
    </w:p>
    <w:p w14:paraId="151404C3" w14:textId="07188AF0" w:rsidR="00753CA0" w:rsidRPr="00040C06" w:rsidRDefault="00494E4E" w:rsidP="00BC5D46">
      <w:r w:rsidRPr="00040C06">
        <w:tab/>
      </w:r>
      <w:r w:rsidR="00EC0ED5" w:rsidRPr="00040C06">
        <w:t>Zhotoviteľ</w:t>
      </w:r>
      <w:r w:rsidR="00753CA0" w:rsidRPr="00040C06">
        <w:t xml:space="preserve"> zabezpečí potrebnú dokumentáciu a vybaví dočasné zábery na plochy nad rámec trvalého a dočasného záberu zabezpečeného Objednávateľom na vlastné náklady, ktorých potreba vznikne v súvislosti so stavebnými prácami.</w:t>
      </w:r>
    </w:p>
    <w:p w14:paraId="3C076722" w14:textId="1F32D07D" w:rsidR="00753CA0" w:rsidRPr="00040C06" w:rsidRDefault="002A3E6A" w:rsidP="00BC5D46">
      <w:r w:rsidRPr="00040C06">
        <w:tab/>
      </w:r>
      <w:r w:rsidR="00753CA0" w:rsidRPr="00040C06">
        <w:t xml:space="preserve">V prípade nutnosti čiastočnej uzávierky cesty počas realizácie prác, </w:t>
      </w:r>
      <w:r w:rsidR="00EC0ED5" w:rsidRPr="00040C06">
        <w:t>Zhotoviteľ</w:t>
      </w:r>
      <w:r w:rsidR="00753CA0" w:rsidRPr="00040C06">
        <w:t xml:space="preserve"> </w:t>
      </w:r>
      <w:r w:rsidR="000A0457" w:rsidRPr="00040C06">
        <w:t xml:space="preserve">zabezpečí </w:t>
      </w:r>
      <w:r w:rsidR="00753CA0" w:rsidRPr="00040C06">
        <w:t>v rámci svojich nákladov</w:t>
      </w:r>
      <w:r w:rsidR="000A0457" w:rsidRPr="00040C06">
        <w:t>,</w:t>
      </w:r>
      <w:r w:rsidR="00753CA0" w:rsidRPr="00040C06">
        <w:t xml:space="preserve"> vypracovanie projektu dočasného dopravného značenia. O určenie dopravného značenia a povolenie čiastočnej uzávierky cesty požiada </w:t>
      </w:r>
      <w:r w:rsidR="00EC0ED5" w:rsidRPr="00040C06">
        <w:t>Zhotoviteľ</w:t>
      </w:r>
      <w:r w:rsidR="00753CA0" w:rsidRPr="00040C06">
        <w:t xml:space="preserve"> (po predchádzajúcom odsúhlasení dočasného dopravného značenia príslušným dopravným inšpektorátom) príslušný cestný správny orgán. </w:t>
      </w:r>
    </w:p>
    <w:p w14:paraId="030C6955" w14:textId="2079EAC5" w:rsidR="00753CA0" w:rsidRPr="00040C06" w:rsidRDefault="00B71F4A" w:rsidP="00BC5D46">
      <w:r w:rsidRPr="00040C06">
        <w:tab/>
      </w:r>
      <w:r w:rsidR="00753CA0" w:rsidRPr="00040C06">
        <w:t xml:space="preserve">Na základe vydaného povolenia a jeho podmienok vykoná čiastočnú uzávierku cesty </w:t>
      </w:r>
      <w:r w:rsidR="00EC0ED5" w:rsidRPr="00040C06">
        <w:t>Zhotoviteľ</w:t>
      </w:r>
      <w:r w:rsidR="00753CA0" w:rsidRPr="00040C06">
        <w:t xml:space="preserve"> spolu s Políciou SR. Po skončení uzávierky </w:t>
      </w:r>
      <w:r w:rsidR="00EC0ED5" w:rsidRPr="00040C06">
        <w:t>Zhotoviteľ</w:t>
      </w:r>
      <w:r w:rsidR="00753CA0" w:rsidRPr="00040C06">
        <w:t xml:space="preserve"> urýchlene odstráni dočasné dopravné značenie a dopravné značenie komunikácií uvedie do pôvodného stavu, pokiaľ nie je v dokumentácii alebo Objednávateľom stanovené inak. </w:t>
      </w:r>
    </w:p>
    <w:p w14:paraId="73337414" w14:textId="2CAF8514" w:rsidR="00A6059F" w:rsidRPr="00040C06" w:rsidRDefault="00B71F4A" w:rsidP="00A6059F">
      <w:r w:rsidRPr="00040C06">
        <w:lastRenderedPageBreak/>
        <w:tab/>
      </w:r>
      <w:r w:rsidR="00A6059F" w:rsidRPr="00040C06">
        <w:t xml:space="preserve">Plán organizácie výstavby, ktorý je súčasťou DPO, má pre Zhotoviteľa informatívny charakter s vymedzením určitých limitov. Zhotoviteľ je povinný pripraviť svoj vlastný plán organizácie výstavby v súlade so svojím harmonogramom, pričom je zodpovedný za návrh potrebných dočasných prístupových ciest, dočasných premostení ap. spolu s príslušnou inžinierskou činnosťou, vybavovaním povolením atď., všetko v súlade s </w:t>
      </w:r>
      <w:r w:rsidR="005178D2" w:rsidRPr="00040C06">
        <w:t xml:space="preserve">čl. 1.13b </w:t>
      </w:r>
      <w:r w:rsidR="00A6059F" w:rsidRPr="00040C06">
        <w:t xml:space="preserve"> </w:t>
      </w:r>
      <w:r w:rsidR="005178D2" w:rsidRPr="00040C06">
        <w:t>FIDIC VZP</w:t>
      </w:r>
      <w:r w:rsidR="00A6059F" w:rsidRPr="00040C06">
        <w:t>.</w:t>
      </w:r>
    </w:p>
    <w:p w14:paraId="0E319D86" w14:textId="5B845718" w:rsidR="00753CA0" w:rsidRPr="00040C06" w:rsidRDefault="00753CA0" w:rsidP="00C34D88">
      <w:pPr>
        <w:pStyle w:val="Nadpis3"/>
      </w:pPr>
      <w:bookmarkStart w:id="2087" w:name="_Toc182263203"/>
      <w:bookmarkStart w:id="2088" w:name="_Toc182264108"/>
      <w:bookmarkStart w:id="2089" w:name="_Toc184105599"/>
      <w:bookmarkStart w:id="2090" w:name="_Toc187221362"/>
      <w:bookmarkStart w:id="2091" w:name="_Toc187233555"/>
      <w:bookmarkStart w:id="2092" w:name="_Toc187233886"/>
      <w:bookmarkStart w:id="2093" w:name="_Toc187234174"/>
      <w:bookmarkStart w:id="2094" w:name="_Toc187234462"/>
      <w:bookmarkStart w:id="2095" w:name="_Toc187241907"/>
      <w:bookmarkStart w:id="2096" w:name="_Toc187246072"/>
      <w:bookmarkStart w:id="2097" w:name="_Toc187246665"/>
      <w:bookmarkStart w:id="2098" w:name="_Toc187247194"/>
      <w:bookmarkStart w:id="2099" w:name="_Toc286861555"/>
      <w:bookmarkStart w:id="2100" w:name="_Toc289265965"/>
      <w:bookmarkStart w:id="2101" w:name="_Toc289329946"/>
      <w:bookmarkStart w:id="2102" w:name="_Toc292038727"/>
      <w:bookmarkStart w:id="2103" w:name="_Toc292042017"/>
      <w:bookmarkStart w:id="2104" w:name="_Toc292803141"/>
      <w:bookmarkStart w:id="2105" w:name="_Toc332367386"/>
      <w:bookmarkStart w:id="2106" w:name="_Toc345289344"/>
      <w:bookmarkStart w:id="2107" w:name="_Toc187411874"/>
      <w:bookmarkEnd w:id="2087"/>
      <w:bookmarkEnd w:id="2088"/>
      <w:bookmarkEnd w:id="2089"/>
      <w:bookmarkEnd w:id="2090"/>
      <w:bookmarkEnd w:id="2091"/>
      <w:bookmarkEnd w:id="2092"/>
      <w:bookmarkEnd w:id="2093"/>
      <w:bookmarkEnd w:id="2094"/>
      <w:bookmarkEnd w:id="2095"/>
      <w:bookmarkEnd w:id="2096"/>
      <w:bookmarkEnd w:id="2097"/>
      <w:bookmarkEnd w:id="2098"/>
      <w:r w:rsidRPr="00040C06">
        <w:t>Prepojenie s </w:t>
      </w:r>
      <w:r w:rsidR="003E3E0A" w:rsidRPr="00040C06">
        <w:t>e</w:t>
      </w:r>
      <w:r w:rsidRPr="00040C06">
        <w:t xml:space="preserve">xistujúcimi </w:t>
      </w:r>
      <w:r w:rsidR="003E3E0A" w:rsidRPr="00040C06">
        <w:t>o</w:t>
      </w:r>
      <w:r w:rsidRPr="00040C06">
        <w:t>bjektmi</w:t>
      </w:r>
      <w:bookmarkEnd w:id="2099"/>
      <w:bookmarkEnd w:id="2100"/>
      <w:bookmarkEnd w:id="2101"/>
      <w:bookmarkEnd w:id="2102"/>
      <w:bookmarkEnd w:id="2103"/>
      <w:bookmarkEnd w:id="2104"/>
      <w:bookmarkEnd w:id="2105"/>
      <w:bookmarkEnd w:id="2106"/>
      <w:bookmarkEnd w:id="2107"/>
    </w:p>
    <w:p w14:paraId="70F9830B" w14:textId="7F0E2D8C" w:rsidR="00155486" w:rsidRPr="00040C06" w:rsidRDefault="00164F05" w:rsidP="00155486">
      <w:r w:rsidRPr="00040C06">
        <w:tab/>
      </w:r>
      <w:r w:rsidR="00753CA0" w:rsidRPr="00040C06">
        <w:t xml:space="preserve">Tam, kde Zmluvné práce vyžadujú úpravy alebo prepojenie s existujúcimi objektmi, </w:t>
      </w:r>
      <w:r w:rsidR="00EC0ED5" w:rsidRPr="00040C06">
        <w:t>Zhotoviteľ</w:t>
      </w:r>
      <w:r w:rsidR="00753CA0" w:rsidRPr="00040C06">
        <w:t xml:space="preserve"> zabezpečí, že existujúci objekt sa nenaruší a bude po prepojení naďalej funkčný a bezpečný, zohľadní všetky očakávané zaťaženia tak, aby nedošlo k porušeniu, praskaniu alebo iným nežiaducim vplyvom. </w:t>
      </w:r>
      <w:r w:rsidR="00EC0ED5" w:rsidRPr="00040C06">
        <w:t>Zhotoviteľ</w:t>
      </w:r>
      <w:r w:rsidR="00753CA0" w:rsidRPr="00040C06">
        <w:t xml:space="preserve"> je zodpovedný za všetky potrebné op</w:t>
      </w:r>
      <w:r w:rsidR="00EA2673" w:rsidRPr="00040C06">
        <w:t xml:space="preserve">ravy, ktoré môžu byť vyžadované a zahrnie si všetky náklady na takéto opravy do </w:t>
      </w:r>
      <w:r w:rsidR="00307F40" w:rsidRPr="00040C06">
        <w:t xml:space="preserve">jeho Navrhovanej zmluvnej ceny. </w:t>
      </w:r>
    </w:p>
    <w:p w14:paraId="22D1EF3D" w14:textId="4287023E" w:rsidR="00155486" w:rsidRPr="00040C06" w:rsidRDefault="00164F05" w:rsidP="00155486">
      <w:r w:rsidRPr="00040C06">
        <w:tab/>
      </w:r>
      <w:r w:rsidR="00155486" w:rsidRPr="00040C06">
        <w:t>Všetky pracovné spoje medzi existujúcimi objektmi a Trvalým Dielom musia byť upravené/zaliate proti vnikaniu vody takým spôsobom, aby nenarúšali funkčnosť prechod z jednej časti na druhú.</w:t>
      </w:r>
    </w:p>
    <w:p w14:paraId="3FE72D69" w14:textId="602F8DE5" w:rsidR="00753CA0" w:rsidRPr="00040C06" w:rsidRDefault="005178D2" w:rsidP="00C34D88">
      <w:pPr>
        <w:pStyle w:val="Nadpis3"/>
      </w:pPr>
      <w:bookmarkStart w:id="2108" w:name="_Toc182263205"/>
      <w:bookmarkStart w:id="2109" w:name="_Toc182264110"/>
      <w:bookmarkStart w:id="2110" w:name="_Toc184105601"/>
      <w:bookmarkStart w:id="2111" w:name="_Toc187221364"/>
      <w:bookmarkStart w:id="2112" w:name="_Toc187233557"/>
      <w:bookmarkStart w:id="2113" w:name="_Toc187233888"/>
      <w:bookmarkStart w:id="2114" w:name="_Toc187234176"/>
      <w:bookmarkStart w:id="2115" w:name="_Toc187234464"/>
      <w:bookmarkStart w:id="2116" w:name="_Toc187241909"/>
      <w:bookmarkStart w:id="2117" w:name="_Toc187246074"/>
      <w:bookmarkStart w:id="2118" w:name="_Toc187246667"/>
      <w:bookmarkStart w:id="2119" w:name="_Toc187247196"/>
      <w:bookmarkStart w:id="2120" w:name="_Toc286861556"/>
      <w:bookmarkStart w:id="2121" w:name="_Toc289265966"/>
      <w:bookmarkStart w:id="2122" w:name="_Toc289329947"/>
      <w:bookmarkStart w:id="2123" w:name="_Toc292038728"/>
      <w:bookmarkStart w:id="2124" w:name="_Toc292042018"/>
      <w:bookmarkStart w:id="2125" w:name="_Toc292803142"/>
      <w:bookmarkStart w:id="2126" w:name="_Toc332367387"/>
      <w:bookmarkStart w:id="2127" w:name="_Toc345289345"/>
      <w:bookmarkStart w:id="2128" w:name="_Toc187411875"/>
      <w:bookmarkEnd w:id="2108"/>
      <w:bookmarkEnd w:id="2109"/>
      <w:bookmarkEnd w:id="2110"/>
      <w:bookmarkEnd w:id="2111"/>
      <w:bookmarkEnd w:id="2112"/>
      <w:bookmarkEnd w:id="2113"/>
      <w:bookmarkEnd w:id="2114"/>
      <w:bookmarkEnd w:id="2115"/>
      <w:bookmarkEnd w:id="2116"/>
      <w:bookmarkEnd w:id="2117"/>
      <w:bookmarkEnd w:id="2118"/>
      <w:bookmarkEnd w:id="2119"/>
      <w:r w:rsidRPr="00040C06">
        <w:t>Existujúce o</w:t>
      </w:r>
      <w:r w:rsidR="00753CA0" w:rsidRPr="00040C06">
        <w:t>plotenie</w:t>
      </w:r>
      <w:bookmarkEnd w:id="2120"/>
      <w:bookmarkEnd w:id="2121"/>
      <w:bookmarkEnd w:id="2122"/>
      <w:bookmarkEnd w:id="2123"/>
      <w:bookmarkEnd w:id="2124"/>
      <w:bookmarkEnd w:id="2125"/>
      <w:bookmarkEnd w:id="2126"/>
      <w:bookmarkEnd w:id="2127"/>
      <w:bookmarkEnd w:id="2128"/>
    </w:p>
    <w:p w14:paraId="22C5DCC7" w14:textId="77177E9F" w:rsidR="00194B3E" w:rsidRPr="00040C06" w:rsidRDefault="00164F05" w:rsidP="00194B3E">
      <w:r w:rsidRPr="00040C06">
        <w:tab/>
      </w:r>
      <w:r w:rsidR="00EC0ED5" w:rsidRPr="00040C06">
        <w:t>Zhotoviteľ</w:t>
      </w:r>
      <w:r w:rsidR="00753CA0" w:rsidRPr="00040C06">
        <w:t xml:space="preserve"> bude dbať na to, aby nepoškodil existujúce oplotenia. Oplotenie, ktoré je prekážkou pre stavebnú činnosť, nebude premiestnené, resp. demontované bez predchádzajúceho schválenia Stavebným dozorom. </w:t>
      </w:r>
      <w:r w:rsidR="00EC0ED5" w:rsidRPr="00040C06">
        <w:t>Zhotoviteľ</w:t>
      </w:r>
      <w:r w:rsidR="00753CA0" w:rsidRPr="00040C06">
        <w:t xml:space="preserve"> je zodpovedný za uvedenie oplotenia do pôvodného alebo lepšieho </w:t>
      </w:r>
      <w:r w:rsidR="00194B3E" w:rsidRPr="00040C06">
        <w:t xml:space="preserve">stavu. </w:t>
      </w:r>
    </w:p>
    <w:p w14:paraId="1BB38AA6" w14:textId="1A07C3E4" w:rsidR="00753CA0" w:rsidRPr="00040C06" w:rsidRDefault="00753CA0" w:rsidP="00C34D88">
      <w:pPr>
        <w:pStyle w:val="Nadpis3"/>
      </w:pPr>
      <w:bookmarkStart w:id="2129" w:name="_Toc286861557"/>
      <w:bookmarkStart w:id="2130" w:name="_Toc289265967"/>
      <w:bookmarkStart w:id="2131" w:name="_Toc289329948"/>
      <w:bookmarkStart w:id="2132" w:name="_Toc292038729"/>
      <w:bookmarkStart w:id="2133" w:name="_Toc292042019"/>
      <w:bookmarkStart w:id="2134" w:name="_Toc292803143"/>
      <w:bookmarkStart w:id="2135" w:name="_Toc332367388"/>
      <w:bookmarkStart w:id="2136" w:name="_Toc345289346"/>
      <w:bookmarkStart w:id="2137" w:name="_Toc187411876"/>
      <w:r w:rsidRPr="00040C06">
        <w:t>Existujúce</w:t>
      </w:r>
      <w:r w:rsidR="003266FA" w:rsidRPr="00040C06">
        <w:t xml:space="preserve"> </w:t>
      </w:r>
      <w:r w:rsidR="009D6F25" w:rsidRPr="00040C06">
        <w:t>i</w:t>
      </w:r>
      <w:r w:rsidRPr="00040C06">
        <w:t xml:space="preserve">nžinierske </w:t>
      </w:r>
      <w:r w:rsidR="009D6F25" w:rsidRPr="00040C06">
        <w:t>s</w:t>
      </w:r>
      <w:r w:rsidRPr="00040C06">
        <w:t>iete a </w:t>
      </w:r>
      <w:r w:rsidR="009D6F25" w:rsidRPr="00040C06">
        <w:t>o</w:t>
      </w:r>
      <w:r w:rsidRPr="00040C06">
        <w:t>bjekty</w:t>
      </w:r>
      <w:bookmarkEnd w:id="2129"/>
      <w:bookmarkEnd w:id="2130"/>
      <w:bookmarkEnd w:id="2131"/>
      <w:bookmarkEnd w:id="2132"/>
      <w:bookmarkEnd w:id="2133"/>
      <w:bookmarkEnd w:id="2134"/>
      <w:bookmarkEnd w:id="2135"/>
      <w:bookmarkEnd w:id="2136"/>
      <w:bookmarkEnd w:id="2137"/>
    </w:p>
    <w:p w14:paraId="51DAB94D" w14:textId="6EB6AA0C" w:rsidR="00753CA0" w:rsidRPr="00040C06" w:rsidRDefault="003271DD" w:rsidP="00BC5D46">
      <w:r w:rsidRPr="00040C06">
        <w:tab/>
      </w:r>
      <w:r w:rsidR="00753CA0" w:rsidRPr="00040C06">
        <w:t xml:space="preserve">Pred začatím stavebných prác </w:t>
      </w:r>
      <w:r w:rsidR="00EC0ED5" w:rsidRPr="00040C06">
        <w:t>Zhotoviteľ</w:t>
      </w:r>
      <w:r w:rsidR="00753CA0" w:rsidRPr="00040C06">
        <w:t>, v súlade s</w:t>
      </w:r>
      <w:r w:rsidR="003E3E0A" w:rsidRPr="00040C06">
        <w:t xml:space="preserve"> </w:t>
      </w:r>
      <w:r w:rsidR="003E3E0A" w:rsidRPr="00C34D88">
        <w:t>požiadavkami</w:t>
      </w:r>
      <w:r w:rsidR="00753CA0" w:rsidRPr="000E2C7D">
        <w:t xml:space="preserve"> </w:t>
      </w:r>
      <w:r w:rsidR="00753CA0" w:rsidRPr="00C34D88">
        <w:t xml:space="preserve">podčlánku 4.25 </w:t>
      </w:r>
      <w:r w:rsidR="003E3E0A" w:rsidRPr="00C34D88">
        <w:t>FIDIC VZP</w:t>
      </w:r>
      <w:r w:rsidR="00753CA0" w:rsidRPr="00040C06">
        <w:t>, vykoná zistenie presnej polohy všetkých inžinierskych sietí dotknutých stavebnými prácami.</w:t>
      </w:r>
      <w:r w:rsidR="003266FA" w:rsidRPr="00040C06">
        <w:t xml:space="preserve"> </w:t>
      </w:r>
      <w:r w:rsidR="00753CA0" w:rsidRPr="00040C06">
        <w:t xml:space="preserve">Náklady na vytýčenie inžinierskych sietí sú zahrnuté v Navrhovanej zmluvnej cene </w:t>
      </w:r>
      <w:r w:rsidR="00EC0ED5" w:rsidRPr="00040C06">
        <w:t>Zhotoviteľ</w:t>
      </w:r>
      <w:r w:rsidR="00753CA0" w:rsidRPr="00040C06">
        <w:t>a.</w:t>
      </w:r>
    </w:p>
    <w:p w14:paraId="4F03A540" w14:textId="72206B49" w:rsidR="00753CA0" w:rsidRPr="00040C06" w:rsidRDefault="006161C4" w:rsidP="00BC5D46">
      <w:r w:rsidRPr="00040C06">
        <w:tab/>
      </w:r>
      <w:r w:rsidR="00EC0ED5" w:rsidRPr="00040C06">
        <w:t>Zhotoviteľ</w:t>
      </w:r>
      <w:r w:rsidR="00753CA0" w:rsidRPr="00040C06">
        <w:t xml:space="preserve"> je zodpovedný za zistenie polohy všetkých existujúcich objektov dotknutých, resp. ovplyvňujúcich práce podľa tejto Zmluvy ešte pred začiatkom stavebných prác. Akékoľvek zdržanie, alebo mimoriadne náklady vzniknuté </w:t>
      </w:r>
      <w:r w:rsidR="00EC0ED5" w:rsidRPr="00040C06">
        <w:t>Zhotoviteľ</w:t>
      </w:r>
      <w:r w:rsidR="00753CA0" w:rsidRPr="00040C06">
        <w:t>ovi z dôvodu poškodenia existujúcich objektov nebude dôvodom pre nárokovanie akýchkoľvek naviac prác, dodatočných nákladov pre Objednávateľa</w:t>
      </w:r>
      <w:r w:rsidR="00753CA0" w:rsidRPr="00040C06" w:rsidDel="001067A3">
        <w:t xml:space="preserve"> </w:t>
      </w:r>
      <w:r w:rsidR="00753CA0" w:rsidRPr="00040C06">
        <w:t>doplatkov, predĺženia Lehoty výstavby alebo náhrady škôd.</w:t>
      </w:r>
    </w:p>
    <w:p w14:paraId="59E75FC4" w14:textId="1418B8E6" w:rsidR="00753CA0" w:rsidRPr="00040C06" w:rsidRDefault="006161C4" w:rsidP="00BC5D46">
      <w:r w:rsidRPr="00040C06">
        <w:tab/>
      </w:r>
      <w:r w:rsidR="00EC0ED5" w:rsidRPr="00040C06">
        <w:t>Zhotoviteľ</w:t>
      </w:r>
      <w:r w:rsidR="00753CA0" w:rsidRPr="00040C06">
        <w:t xml:space="preserve"> si navrhne vhodnú technológiu výstavby, zabezpečí primerané ochranné prostriedky a urobí preventívne opatrenia bez ďalších nárokov na platbu, za účelom zabránenia poškodenia inžinierskych sietí tam, kde majú v ich blízkosti byť </w:t>
      </w:r>
      <w:r w:rsidR="00EC0ED5" w:rsidRPr="00040C06">
        <w:t>Zhotoviteľ</w:t>
      </w:r>
      <w:r w:rsidR="00753CA0" w:rsidRPr="00040C06">
        <w:t xml:space="preserve">om vykonané práce či už dočasného alebo trvalého charakteru. Akékoľvek poškodenie inžinierskych sietí spôsobené priamo alebo nepriamo činnosťou </w:t>
      </w:r>
      <w:r w:rsidR="00EC0ED5" w:rsidRPr="00040C06">
        <w:t>Zhotoviteľ</w:t>
      </w:r>
      <w:r w:rsidR="00753CA0" w:rsidRPr="00040C06">
        <w:t>a bude považované za jeho zodpovednosť.</w:t>
      </w:r>
    </w:p>
    <w:p w14:paraId="1C51C20A" w14:textId="593C83B0" w:rsidR="00753CA0" w:rsidRPr="00040C06" w:rsidRDefault="006161C4" w:rsidP="00BC5D46">
      <w:r w:rsidRPr="00040C06">
        <w:tab/>
      </w:r>
      <w:r w:rsidR="00EC0ED5" w:rsidRPr="00040C06">
        <w:t>Zhotoviteľ</w:t>
      </w:r>
      <w:r w:rsidR="00753CA0" w:rsidRPr="00040C06">
        <w:t xml:space="preserve">, v spolupráci s príslušnými správcami sietí, je zodpovedný za ich lokalizáciu na Stavenisku, za vypracovanie Dokumentácie </w:t>
      </w:r>
      <w:r w:rsidR="00EC0ED5" w:rsidRPr="00040C06">
        <w:t>Zhotoviteľ</w:t>
      </w:r>
      <w:r w:rsidR="00753CA0" w:rsidRPr="00040C06">
        <w:t>a</w:t>
      </w:r>
      <w:r w:rsidR="003266FA" w:rsidRPr="00040C06">
        <w:t xml:space="preserve"> </w:t>
      </w:r>
      <w:r w:rsidR="00753CA0" w:rsidRPr="00040C06">
        <w:t xml:space="preserve">a vybavenie príslušných povolení, odsúhlasení a uzatvorení zmlúv o podmienkach preložky ( v súlade s § 18 ods.13 zákona č.135/1961 Zb. o pozemných komunikáciách a v súlade so zákonmi o energetike ), t.j. zabezpečenie všetkých dokladov potrebných pre ich prípadné premiestnenie/preložku. </w:t>
      </w:r>
    </w:p>
    <w:p w14:paraId="078DB953" w14:textId="75CE3C6F" w:rsidR="00753CA0" w:rsidRPr="00040C06" w:rsidRDefault="004B0C7B" w:rsidP="00BC5D46">
      <w:r w:rsidRPr="00040C06">
        <w:tab/>
      </w:r>
      <w:r w:rsidR="00753CA0" w:rsidRPr="00040C06">
        <w:t>Bez ohľadu na poskytnuté informácie o existujúcich sieťach</w:t>
      </w:r>
      <w:r w:rsidRPr="00040C06">
        <w:t>,</w:t>
      </w:r>
      <w:r w:rsidR="00753CA0" w:rsidRPr="00040C06">
        <w:t xml:space="preserve"> zodpovednosť za lokalizovanie sietí a predchádzanie ich poškodenia zostáva na</w:t>
      </w:r>
      <w:r w:rsidR="003266FA" w:rsidRPr="00040C06">
        <w:t xml:space="preserve"> </w:t>
      </w:r>
      <w:r w:rsidR="00EC0ED5" w:rsidRPr="00040C06">
        <w:t>Zhotoviteľ</w:t>
      </w:r>
      <w:r w:rsidR="00753CA0" w:rsidRPr="00040C06">
        <w:t>ovi.</w:t>
      </w:r>
    </w:p>
    <w:p w14:paraId="630B67C3" w14:textId="70A689FD" w:rsidR="00753CA0" w:rsidRPr="00040C06" w:rsidRDefault="00BA0975" w:rsidP="00BC5D46">
      <w:r w:rsidRPr="00040C06">
        <w:tab/>
      </w:r>
      <w:r w:rsidR="00EC0ED5" w:rsidRPr="00040C06">
        <w:t>Zhotoviteľ</w:t>
      </w:r>
      <w:r w:rsidR="00753CA0" w:rsidRPr="00040C06">
        <w:t xml:space="preserve"> zabezpečí, aby správcovia sietí</w:t>
      </w:r>
      <w:r w:rsidR="00ED4604" w:rsidRPr="00040C06">
        <w:t xml:space="preserve">, </w:t>
      </w:r>
      <w:r w:rsidR="000674AE" w:rsidRPr="00040C06">
        <w:t>Stavebný dozor</w:t>
      </w:r>
      <w:r w:rsidR="00753CA0" w:rsidRPr="00040C06">
        <w:t xml:space="preserve"> a</w:t>
      </w:r>
      <w:r w:rsidRPr="00040C06">
        <w:t> </w:t>
      </w:r>
      <w:r w:rsidR="00753CA0" w:rsidRPr="00040C06">
        <w:t>Objednávateľ</w:t>
      </w:r>
      <w:r w:rsidRPr="00040C06">
        <w:t>,</w:t>
      </w:r>
      <w:r w:rsidR="00753CA0" w:rsidRPr="00040C06">
        <w:t xml:space="preserve"> mali v každom čase prístup pre účely prehliadky, opravy alebo údržby.</w:t>
      </w:r>
    </w:p>
    <w:p w14:paraId="3636DAF9" w14:textId="4DB815F4" w:rsidR="00863A1F" w:rsidRPr="00040C06" w:rsidRDefault="00830E12" w:rsidP="00BC5D46">
      <w:r w:rsidRPr="00040C06">
        <w:tab/>
      </w:r>
      <w:r w:rsidR="005178D2" w:rsidRPr="00040C06">
        <w:t xml:space="preserve">Objednávateľ požaduje, </w:t>
      </w:r>
      <w:r w:rsidR="00863A1F" w:rsidRPr="00040C06">
        <w:t xml:space="preserve">zohľadniť </w:t>
      </w:r>
      <w:r w:rsidR="00FA45CF" w:rsidRPr="00040C06">
        <w:t>požiadavky uvedené</w:t>
      </w:r>
      <w:r w:rsidRPr="00040C06">
        <w:t xml:space="preserve"> aj</w:t>
      </w:r>
      <w:r w:rsidR="00FA45CF" w:rsidRPr="00040C06">
        <w:t xml:space="preserve"> vo Z</w:t>
      </w:r>
      <w:r w:rsidR="00DD1E02" w:rsidRPr="00040C06">
        <w:t>väzku</w:t>
      </w:r>
      <w:r w:rsidR="00FA45CF" w:rsidRPr="00040C06">
        <w:t xml:space="preserve"> </w:t>
      </w:r>
      <w:r w:rsidR="00DD1E02" w:rsidRPr="00040C06">
        <w:t>,Č</w:t>
      </w:r>
      <w:r w:rsidR="00FA45CF" w:rsidRPr="00040C06">
        <w:t>a</w:t>
      </w:r>
      <w:r w:rsidR="00DD1E02" w:rsidRPr="00040C06">
        <w:t>s</w:t>
      </w:r>
      <w:r w:rsidR="00FA45CF" w:rsidRPr="00040C06">
        <w:t>ť 4.</w:t>
      </w:r>
    </w:p>
    <w:p w14:paraId="5D1562DD" w14:textId="74E9538A" w:rsidR="00693ED5" w:rsidRPr="00040C06" w:rsidRDefault="001F6505" w:rsidP="00693ED5">
      <w:pPr>
        <w:pStyle w:val="Nadpis3"/>
      </w:pPr>
      <w:bookmarkStart w:id="2138" w:name="_Toc179884666"/>
      <w:bookmarkStart w:id="2139" w:name="_Toc180132924"/>
      <w:bookmarkStart w:id="2140" w:name="_Toc180486808"/>
      <w:bookmarkStart w:id="2141" w:name="_Toc181706939"/>
      <w:bookmarkStart w:id="2142" w:name="_Toc181782368"/>
      <w:bookmarkStart w:id="2143" w:name="_Toc181784122"/>
      <w:bookmarkStart w:id="2144" w:name="_Toc181784392"/>
      <w:bookmarkStart w:id="2145" w:name="_Toc181864744"/>
      <w:bookmarkStart w:id="2146" w:name="_Toc182263208"/>
      <w:bookmarkStart w:id="2147" w:name="_Toc182264113"/>
      <w:bookmarkStart w:id="2148" w:name="_Toc184105604"/>
      <w:bookmarkStart w:id="2149" w:name="_Toc187221367"/>
      <w:bookmarkStart w:id="2150" w:name="_Toc187233560"/>
      <w:bookmarkStart w:id="2151" w:name="_Toc187233891"/>
      <w:bookmarkStart w:id="2152" w:name="_Toc187234179"/>
      <w:bookmarkStart w:id="2153" w:name="_Toc187234467"/>
      <w:bookmarkStart w:id="2154" w:name="_Toc187241912"/>
      <w:bookmarkStart w:id="2155" w:name="_Toc187246077"/>
      <w:bookmarkStart w:id="2156" w:name="_Toc187246670"/>
      <w:bookmarkStart w:id="2157" w:name="_Toc187247199"/>
      <w:bookmarkStart w:id="2158" w:name="_Toc18741187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r w:rsidRPr="00040C06">
        <w:t>Vegetačný kryt trate</w:t>
      </w:r>
      <w:bookmarkEnd w:id="2158"/>
    </w:p>
    <w:p w14:paraId="19B1D7C9" w14:textId="3F837F4C" w:rsidR="00326A80" w:rsidRPr="00C34D88" w:rsidRDefault="00DD1E02" w:rsidP="00326A80">
      <w:pPr>
        <w:ind w:right="0"/>
        <w:rPr>
          <w:strike/>
          <w:color w:val="FF0000"/>
        </w:rPr>
      </w:pPr>
      <w:r w:rsidRPr="00040C06">
        <w:tab/>
      </w:r>
      <w:r w:rsidR="00A9730D" w:rsidRPr="00040C06">
        <w:t xml:space="preserve">Zhotoviteľ má navrhnúť vegetačný kryt trate v zmysle </w:t>
      </w:r>
      <w:r w:rsidR="001B7460" w:rsidRPr="00040C06">
        <w:t xml:space="preserve">Zväzku </w:t>
      </w:r>
      <w:r w:rsidR="00975F20" w:rsidRPr="00040C06">
        <w:t>3</w:t>
      </w:r>
      <w:r w:rsidRPr="00C34D88">
        <w:t>,</w:t>
      </w:r>
      <w:r w:rsidR="00975F20" w:rsidRPr="00040C06">
        <w:t xml:space="preserve"> </w:t>
      </w:r>
      <w:r w:rsidR="00DF72D5" w:rsidRPr="00C34D88">
        <w:t xml:space="preserve">Prílohy </w:t>
      </w:r>
      <w:r w:rsidR="002B05D4" w:rsidRPr="00C34D88">
        <w:t>1</w:t>
      </w:r>
      <w:r w:rsidR="00DF72D5" w:rsidRPr="00C34D88">
        <w:t>8</w:t>
      </w:r>
      <w:r w:rsidR="00975F20" w:rsidRPr="00040C06">
        <w:t xml:space="preserve"> </w:t>
      </w:r>
      <w:r w:rsidR="00DF72D5" w:rsidRPr="00040C06">
        <w:t>Súťažných podkladov</w:t>
      </w:r>
      <w:r w:rsidR="00CD5CC5">
        <w:rPr>
          <w:strike/>
          <w:color w:val="FF0000"/>
        </w:rPr>
        <w:t>.</w:t>
      </w:r>
    </w:p>
    <w:p w14:paraId="399DEBA0" w14:textId="44E9F8A8" w:rsidR="00326A80" w:rsidRPr="00040C06" w:rsidRDefault="00326A80" w:rsidP="00326A80">
      <w:pPr>
        <w:ind w:right="0"/>
      </w:pPr>
      <w:r>
        <w:tab/>
        <w:t xml:space="preserve">Mesiac pred ukončením </w:t>
      </w:r>
      <w:proofErr w:type="spellStart"/>
      <w:r>
        <w:t>povýsadbovej</w:t>
      </w:r>
      <w:proofErr w:type="spellEnd"/>
      <w:r>
        <w:t xml:space="preserve"> starostlivosti vegetácie (po 5 rokoch od výsadby) vyzve Zhotoviteľ Objednávateľa, aby prebralo jednotlivé vegetačné plochy. Tie sa preberú v rámci dohody po samotnej kontrole, na ktorej bude prítomný Zhotoviteľ, Objednávateľ a budúci správca plochy, ktorý následne preberie </w:t>
      </w:r>
      <w:r>
        <w:lastRenderedPageBreak/>
        <w:t>starostlivosť do správy. Jednotlivé vegetačné prvky sa preberú samostatne tak, ako boli vysadené, pričom vysadené stromy sa tiež preberú jednotlivo. Nepreberajú sa vegetačné plochy a dreviny uhynuté, polosuché, v zlej kondícii a zdravotnom stave, ktorých vitalita a zdravotný stav sú zhoršené. Požiadavky na údržbu vegetácie sú uvedené vo Zväzku 3, Prílohy 18 a 19 Súťažných pod-kladov</w:t>
      </w:r>
    </w:p>
    <w:p w14:paraId="47989009" w14:textId="75E4D48E" w:rsidR="00753CA0" w:rsidRPr="00040C06" w:rsidRDefault="00753CA0" w:rsidP="00C950D3">
      <w:pPr>
        <w:pStyle w:val="Nadpis2"/>
      </w:pPr>
      <w:bookmarkStart w:id="2159" w:name="_Toc184105606"/>
      <w:bookmarkStart w:id="2160" w:name="_Toc187221369"/>
      <w:bookmarkStart w:id="2161" w:name="_Toc187233562"/>
      <w:bookmarkStart w:id="2162" w:name="_Toc187233893"/>
      <w:bookmarkStart w:id="2163" w:name="_Toc187234181"/>
      <w:bookmarkStart w:id="2164" w:name="_Toc187234469"/>
      <w:bookmarkStart w:id="2165" w:name="_Toc187241914"/>
      <w:bookmarkStart w:id="2166" w:name="_Toc187246079"/>
      <w:bookmarkStart w:id="2167" w:name="_Toc187246672"/>
      <w:bookmarkStart w:id="2168" w:name="_Toc187247201"/>
      <w:bookmarkStart w:id="2169" w:name="_Toc286861558"/>
      <w:bookmarkStart w:id="2170" w:name="_Toc289265968"/>
      <w:bookmarkStart w:id="2171" w:name="_Toc289329949"/>
      <w:bookmarkStart w:id="2172" w:name="_Toc292038730"/>
      <w:bookmarkStart w:id="2173" w:name="_Toc292042020"/>
      <w:bookmarkStart w:id="2174" w:name="_Toc292803144"/>
      <w:bookmarkStart w:id="2175" w:name="_Toc332367389"/>
      <w:bookmarkStart w:id="2176" w:name="_Toc345289347"/>
      <w:bookmarkStart w:id="2177" w:name="_Toc187411878"/>
      <w:bookmarkEnd w:id="2159"/>
      <w:bookmarkEnd w:id="2160"/>
      <w:bookmarkEnd w:id="2161"/>
      <w:bookmarkEnd w:id="2162"/>
      <w:bookmarkEnd w:id="2163"/>
      <w:bookmarkEnd w:id="2164"/>
      <w:bookmarkEnd w:id="2165"/>
      <w:bookmarkEnd w:id="2166"/>
      <w:bookmarkEnd w:id="2167"/>
      <w:bookmarkEnd w:id="2168"/>
      <w:r w:rsidRPr="00040C06">
        <w:t>Ochrana životného prostredia</w:t>
      </w:r>
      <w:bookmarkEnd w:id="2169"/>
      <w:bookmarkEnd w:id="2170"/>
      <w:bookmarkEnd w:id="2171"/>
      <w:bookmarkEnd w:id="2172"/>
      <w:bookmarkEnd w:id="2173"/>
      <w:bookmarkEnd w:id="2174"/>
      <w:bookmarkEnd w:id="2175"/>
      <w:bookmarkEnd w:id="2176"/>
      <w:bookmarkEnd w:id="2177"/>
    </w:p>
    <w:p w14:paraId="42DA8E33" w14:textId="6E902E81" w:rsidR="00753CA0" w:rsidRPr="00040C06" w:rsidRDefault="00753CA0" w:rsidP="00C950D3">
      <w:pPr>
        <w:pStyle w:val="Nadpis3"/>
      </w:pPr>
      <w:bookmarkStart w:id="2178" w:name="_Toc292803145"/>
      <w:bookmarkStart w:id="2179" w:name="_Toc332367390"/>
      <w:bookmarkStart w:id="2180" w:name="_Toc345289348"/>
      <w:bookmarkStart w:id="2181" w:name="_Toc187411879"/>
      <w:r w:rsidRPr="00040C06">
        <w:t>Všeobecne</w:t>
      </w:r>
      <w:bookmarkEnd w:id="2178"/>
      <w:bookmarkEnd w:id="2179"/>
      <w:bookmarkEnd w:id="2180"/>
      <w:bookmarkEnd w:id="2181"/>
    </w:p>
    <w:p w14:paraId="0712596A" w14:textId="434A4826" w:rsidR="00FB74D7" w:rsidRPr="006B4308" w:rsidRDefault="008F1AC3" w:rsidP="00BC5D46">
      <w:r w:rsidRPr="00C34D88">
        <w:tab/>
      </w:r>
      <w:r w:rsidR="00FB74D7" w:rsidRPr="00C34D88">
        <w:t xml:space="preserve">Okrem </w:t>
      </w:r>
      <w:r w:rsidR="00490EC9" w:rsidRPr="00C34D88">
        <w:t xml:space="preserve">dole </w:t>
      </w:r>
      <w:r w:rsidR="00FB74D7" w:rsidRPr="00C34D88">
        <w:t xml:space="preserve">uvedeného </w:t>
      </w:r>
      <w:r w:rsidR="00490EC9" w:rsidRPr="00C34D88">
        <w:t>treba vziať do úvahy a aplikovať aj časti uvedené v DPO</w:t>
      </w:r>
    </w:p>
    <w:p w14:paraId="558E07B4" w14:textId="40795021" w:rsidR="00753CA0" w:rsidRPr="006B4308" w:rsidRDefault="008F1AC3" w:rsidP="00BC5D46">
      <w:r w:rsidRPr="006B4308">
        <w:tab/>
      </w:r>
      <w:r w:rsidR="00753CA0" w:rsidRPr="006B4308">
        <w:t>Pri stavebnej činnosti treba v maximálnej miere rešpektovať všetky predpisy týkajúce sa ochrany životného prostredia, pričom sa treba riadiť najmä ustanoveniami zákona 287/2009 Z.</w:t>
      </w:r>
      <w:r w:rsidR="00B9656D" w:rsidRPr="006B4308">
        <w:t xml:space="preserve"> </w:t>
      </w:r>
      <w:r w:rsidR="00753CA0" w:rsidRPr="006B4308">
        <w:t>z., ktorým sa mení a dopĺňa zákon č. 24/2006 Z.</w:t>
      </w:r>
      <w:r w:rsidR="00B9656D" w:rsidRPr="006B4308">
        <w:t xml:space="preserve"> </w:t>
      </w:r>
      <w:r w:rsidR="00753CA0" w:rsidRPr="006B4308">
        <w:t>z. o posudzovaní vplyvov na životné prostredie a o zmene a doplnení niektorých zákonov v znení neskorších predpisov, zákona č. 543/2002 Z.</w:t>
      </w:r>
      <w:r w:rsidR="00B9656D" w:rsidRPr="006B4308">
        <w:t xml:space="preserve"> </w:t>
      </w:r>
      <w:r w:rsidR="00753CA0" w:rsidRPr="006B4308">
        <w:t>z. o ochrane prírody a krajiny v znení neskorších predpisov a vykonávacím predpisom tohto zákona č. 24/2003 Z.</w:t>
      </w:r>
      <w:r w:rsidR="00B9656D" w:rsidRPr="006B4308">
        <w:t xml:space="preserve"> </w:t>
      </w:r>
      <w:r w:rsidR="00753CA0" w:rsidRPr="006B4308">
        <w:t>z. a príslušnou legislatívou, zohľadňujúcou požiadavky podľa jednotlivých zložiek životného prostredia.</w:t>
      </w:r>
    </w:p>
    <w:p w14:paraId="36119C9B" w14:textId="6472ADA1" w:rsidR="009D6F25" w:rsidRPr="00040C06" w:rsidRDefault="008F1AC3" w:rsidP="00BC5D46">
      <w:r w:rsidRPr="00C34D88">
        <w:tab/>
      </w:r>
      <w:r w:rsidR="009D6F25" w:rsidRPr="00C34D88">
        <w:t>Zhotoviteľ je povinný vykonávať investičnú činnosť v súlade s ustanoveniami všeobecne záväzného nariadenia č. 5/2018 o starostlivosti o verejnú zeleň a ochrane drevín, ktoré sú súčasťou verejnej zelene na území hlavného mesta Slovenskej republiky Bratislavy.</w:t>
      </w:r>
    </w:p>
    <w:p w14:paraId="44CA61AD" w14:textId="35AF7550" w:rsidR="00753CA0" w:rsidRPr="00040C06" w:rsidRDefault="00C24082" w:rsidP="00BC5D46">
      <w:r w:rsidRPr="00040C06">
        <w:tab/>
      </w:r>
      <w:r w:rsidR="00753CA0" w:rsidRPr="00040C06">
        <w:t>Povinnosťou uchádzačov je oboznámiť sa so všetkými požiadavkami a obmedzeniami vyplývajúcimi z vyjadrení príslušných štátnych orgánov ochrany prírody a krajiny a tieto zahrnúť do Navrhovanej zmluvnej ceny.</w:t>
      </w:r>
    </w:p>
    <w:p w14:paraId="23120929" w14:textId="50B3A107" w:rsidR="00753CA0" w:rsidRPr="00040C06" w:rsidRDefault="00C24082" w:rsidP="00BC5D46">
      <w:r w:rsidRPr="00040C06">
        <w:tab/>
      </w:r>
      <w:r w:rsidR="00EC0ED5" w:rsidRPr="00040C06">
        <w:t>Zhotoviteľ</w:t>
      </w:r>
      <w:r w:rsidR="00753CA0" w:rsidRPr="00040C06">
        <w:t xml:space="preserve"> vykoná všetky opatrenia pre splnenie všetkých uvedených predpisov a pravidiel pre ochranu životného prostredia. V priestore Staveniska alebo v pracovnom priestore nebude akceptované akékoľvek znečistenie. Budú zavedené nevyhnutné bezpečnostné opatrenia na prevenciu takéhoto znečistenia a ich plnenie bude bez výnimiek vyžadované.</w:t>
      </w:r>
    </w:p>
    <w:p w14:paraId="05F61F2C" w14:textId="193C9433" w:rsidR="00753CA0" w:rsidRPr="00040C06" w:rsidRDefault="00C24082" w:rsidP="00BC5D46">
      <w:r w:rsidRPr="00040C06">
        <w:tab/>
      </w:r>
      <w:r w:rsidR="00EC0ED5" w:rsidRPr="00040C06">
        <w:t>Zhotoviteľ</w:t>
      </w:r>
      <w:r w:rsidR="00753CA0" w:rsidRPr="00040C06">
        <w:t xml:space="preserve"> použije technologické postupy výstavby, ktoré budú zaručovať nevyhnutnú záruku prevencie ekologického dopadu nadmerného hluku, prachu, vibrácií atď. na pracovníkov, miestnych obyvateľov, a pod. Preventívne opatrenia budú realizované aj pozdĺž prepravných trás.</w:t>
      </w:r>
    </w:p>
    <w:p w14:paraId="4E169414" w14:textId="1BCB6EF8" w:rsidR="00753CA0" w:rsidRPr="00040C06" w:rsidRDefault="009608E6" w:rsidP="00BC5D46">
      <w:r w:rsidRPr="00040C06">
        <w:tab/>
      </w:r>
      <w:r w:rsidR="00EC0ED5" w:rsidRPr="00040C06">
        <w:t>Zhotoviteľ</w:t>
      </w:r>
      <w:r w:rsidR="00753CA0" w:rsidRPr="00040C06">
        <w:t xml:space="preserve"> bude pri nákupe materiálov brať do úvahy nielen ich cenu a kvalitu, ale taktiež ich vplyv na životné prostredie počas výrobného procesu.</w:t>
      </w:r>
    </w:p>
    <w:p w14:paraId="533BACD7" w14:textId="1D5FC7A7" w:rsidR="00753CA0" w:rsidRPr="00040C06" w:rsidRDefault="009608E6" w:rsidP="00BC5D46">
      <w:r w:rsidRPr="00040C06">
        <w:tab/>
      </w:r>
      <w:r w:rsidR="00EC0ED5" w:rsidRPr="00040C06">
        <w:t>Zhotoviteľ</w:t>
      </w:r>
      <w:r w:rsidR="00753CA0" w:rsidRPr="00040C06">
        <w:t xml:space="preserve"> je povinný v priebehu stavby obmedziť škodlivé vplyvy pracovných činností a ich dôsledky na životné prostredie. Jedná sa predovšetkým o hluk, znečisťovanie ovzdušia, znečisťovanie komunikácií, znečisťovanie vody a ochranu zelene.</w:t>
      </w:r>
    </w:p>
    <w:p w14:paraId="33628B53" w14:textId="251E6592" w:rsidR="00753CA0" w:rsidRPr="00040C06" w:rsidRDefault="009608E6" w:rsidP="00BC5D46">
      <w:r w:rsidRPr="00040C06">
        <w:tab/>
      </w:r>
      <w:r w:rsidR="00753CA0" w:rsidRPr="00040C06">
        <w:t xml:space="preserve">Na </w:t>
      </w:r>
      <w:r w:rsidR="00EC0ED5" w:rsidRPr="00040C06">
        <w:t>Stavenisko</w:t>
      </w:r>
      <w:r w:rsidR="00753CA0" w:rsidRPr="00040C06">
        <w:t xml:space="preserve"> nesmú byť privážané a ani na ňom na akýkoľvek účel používané nebezpečné látky, pokiaľ </w:t>
      </w:r>
      <w:r w:rsidR="00EC0ED5" w:rsidRPr="00040C06">
        <w:t>Zhotoviteľ</w:t>
      </w:r>
      <w:r w:rsidR="00753CA0" w:rsidRPr="00040C06">
        <w:t xml:space="preserve"> nedostal v predstihu písomné povolenie S</w:t>
      </w:r>
      <w:r w:rsidR="005170B0" w:rsidRPr="00040C06">
        <w:t>T</w:t>
      </w:r>
      <w:r w:rsidR="00753CA0" w:rsidRPr="00040C06">
        <w:t>D stavby a pokiaľ nemá nevyhnutné oprávnenie. Poloha každého skladu a zásobárne nebezpečných látok na Stavenisku musí byť písomne schválená S</w:t>
      </w:r>
      <w:r w:rsidR="005170B0" w:rsidRPr="00040C06">
        <w:t>T</w:t>
      </w:r>
      <w:r w:rsidR="00753CA0" w:rsidRPr="00040C06">
        <w:t>D.</w:t>
      </w:r>
    </w:p>
    <w:p w14:paraId="6687B31C" w14:textId="2DB8EA98" w:rsidR="00753CA0" w:rsidRPr="00040C06" w:rsidRDefault="005170B0" w:rsidP="00BC5D46">
      <w:r w:rsidRPr="00040C06">
        <w:tab/>
      </w:r>
      <w:r w:rsidR="00753CA0" w:rsidRPr="00040C06">
        <w:t xml:space="preserve">Pri manipulácii s nebezpečnými látkami </w:t>
      </w:r>
      <w:r w:rsidR="00EC0ED5" w:rsidRPr="00040C06">
        <w:t>Zhotoviteľ</w:t>
      </w:r>
      <w:r w:rsidR="00753CA0" w:rsidRPr="00040C06">
        <w:t xml:space="preserve"> zabezpečí všetky opatrenia v súlade s platnými právnymi predpismi a splní všetky povinnosti vyplývajúce z platných právnych predpisov, v prvom rade zo zákona o odpadoch.</w:t>
      </w:r>
    </w:p>
    <w:p w14:paraId="7EEF2FB4" w14:textId="2D9847E6" w:rsidR="00D34B3B" w:rsidRPr="00040C06" w:rsidRDefault="005D7984" w:rsidP="00BC5D46">
      <w:r w:rsidRPr="00040C06">
        <w:tab/>
      </w:r>
      <w:r w:rsidR="00013829" w:rsidRPr="00040C06">
        <w:t>Zhotoviteľ je povinný rešpektovať stanoviská a rozhodnutia orgánov životného prostredia uvedených vo Zväzku 5</w:t>
      </w:r>
      <w:r w:rsidR="00063AB3" w:rsidRPr="00040C06">
        <w:t xml:space="preserve"> Súťažných podkladov</w:t>
      </w:r>
      <w:r w:rsidR="006A4DC0" w:rsidRPr="00040C06">
        <w:t>.</w:t>
      </w:r>
    </w:p>
    <w:p w14:paraId="39061A3B" w14:textId="21FF7911" w:rsidR="00753CA0" w:rsidRPr="00040C06" w:rsidRDefault="00753CA0" w:rsidP="00C950D3">
      <w:pPr>
        <w:pStyle w:val="Nadpis3"/>
      </w:pPr>
      <w:bookmarkStart w:id="2182" w:name="_Toc292803146"/>
      <w:bookmarkStart w:id="2183" w:name="_Toc332367391"/>
      <w:bookmarkStart w:id="2184" w:name="_Toc345289349"/>
      <w:bookmarkStart w:id="2185" w:name="_Toc187411880"/>
      <w:r w:rsidRPr="00040C06">
        <w:t>Program kontroly a ochrany životného prostredia</w:t>
      </w:r>
      <w:bookmarkEnd w:id="2182"/>
      <w:bookmarkEnd w:id="2183"/>
      <w:bookmarkEnd w:id="2184"/>
      <w:bookmarkEnd w:id="2185"/>
    </w:p>
    <w:p w14:paraId="3A291D6E" w14:textId="6BFD292A" w:rsidR="00753CA0" w:rsidRPr="00040C06" w:rsidRDefault="005F0587" w:rsidP="00BC5D46">
      <w:r w:rsidRPr="00040C06">
        <w:tab/>
      </w:r>
      <w:r w:rsidR="00753CA0" w:rsidRPr="00040C06">
        <w:t xml:space="preserve">Pred zahájením stavebnej činnosti </w:t>
      </w:r>
      <w:r w:rsidR="00EC0ED5" w:rsidRPr="00040C06">
        <w:t>Zhotoviteľ</w:t>
      </w:r>
      <w:r w:rsidR="00753CA0" w:rsidRPr="00040C06">
        <w:t xml:space="preserve"> predloží na posúdenie a schválenie Stavebnému </w:t>
      </w:r>
      <w:r w:rsidR="00A22089" w:rsidRPr="00040C06">
        <w:t>dozor</w:t>
      </w:r>
      <w:r w:rsidR="00180B65" w:rsidRPr="00040C06">
        <w:t>u</w:t>
      </w:r>
      <w:r w:rsidR="00753CA0" w:rsidRPr="00040C06">
        <w:t xml:space="preserve"> nasledujúce dokumenty, ktoré budú tvoriť minimálnu súčasť Harmonogramu prác a Programu kontroly a ochrany životného prostredia:</w:t>
      </w:r>
    </w:p>
    <w:p w14:paraId="565AD030" w14:textId="5DBBA926" w:rsidR="00753CA0" w:rsidRPr="00040C06" w:rsidRDefault="00550675" w:rsidP="00C34D88">
      <w:pPr>
        <w:pStyle w:val="Odsekzoznamu"/>
        <w:spacing w:after="60"/>
        <w:ind w:left="709" w:hanging="357"/>
      </w:pPr>
      <w:r w:rsidRPr="00040C06">
        <w:t>-</w:t>
      </w:r>
      <w:r w:rsidRPr="00040C06">
        <w:tab/>
      </w:r>
      <w:r w:rsidR="001E0C9A" w:rsidRPr="00040C06">
        <w:t>M</w:t>
      </w:r>
      <w:r w:rsidR="00753CA0" w:rsidRPr="00040C06">
        <w:t>anipulácia, preprava a skladovanie nebezpečných látok a odpadov;</w:t>
      </w:r>
    </w:p>
    <w:p w14:paraId="74F1A95C" w14:textId="03550BB2" w:rsidR="00753CA0" w:rsidRPr="00040C06" w:rsidRDefault="00550675" w:rsidP="00C34D88">
      <w:pPr>
        <w:pStyle w:val="Odsekzoznamu"/>
        <w:spacing w:after="60"/>
        <w:ind w:left="709" w:hanging="357"/>
      </w:pPr>
      <w:r w:rsidRPr="00040C06">
        <w:t>-</w:t>
      </w:r>
      <w:r w:rsidRPr="00040C06">
        <w:tab/>
      </w:r>
      <w:r w:rsidR="001E0C9A" w:rsidRPr="00040C06">
        <w:t>Z</w:t>
      </w:r>
      <w:r w:rsidR="00753CA0" w:rsidRPr="00040C06">
        <w:t>abezpečenie a nakladanie s odpadom;</w:t>
      </w:r>
    </w:p>
    <w:p w14:paraId="75FB2C26" w14:textId="70AE6CED" w:rsidR="00753CA0" w:rsidRPr="00040C06" w:rsidRDefault="00550675" w:rsidP="00C34D88">
      <w:pPr>
        <w:pStyle w:val="Odsekzoznamu"/>
        <w:spacing w:after="60"/>
        <w:ind w:left="709" w:hanging="357"/>
      </w:pPr>
      <w:r w:rsidRPr="00040C06">
        <w:t>-</w:t>
      </w:r>
      <w:r w:rsidRPr="00040C06">
        <w:tab/>
      </w:r>
      <w:r w:rsidR="001E0C9A" w:rsidRPr="00040C06">
        <w:t>P</w:t>
      </w:r>
      <w:r w:rsidR="00753CA0" w:rsidRPr="00040C06">
        <w:t xml:space="preserve">ozorovanie tvorby prachu a znečistenia ovzdušia v súvislosti s využívaním jestvujúcich ciest a mostov vozidlami </w:t>
      </w:r>
      <w:r w:rsidR="00EC0ED5" w:rsidRPr="00040C06">
        <w:t>Zhotoviteľ</w:t>
      </w:r>
      <w:r w:rsidR="00753CA0" w:rsidRPr="00040C06">
        <w:t>a;</w:t>
      </w:r>
    </w:p>
    <w:p w14:paraId="3FD9A637" w14:textId="6E95A1F4" w:rsidR="00753CA0" w:rsidRPr="00040C06" w:rsidRDefault="00550675" w:rsidP="00C34D88">
      <w:pPr>
        <w:pStyle w:val="Odsekzoznamu"/>
        <w:spacing w:after="60"/>
        <w:ind w:left="709" w:hanging="357"/>
      </w:pPr>
      <w:r w:rsidRPr="00040C06">
        <w:lastRenderedPageBreak/>
        <w:t>-</w:t>
      </w:r>
      <w:r w:rsidRPr="00040C06">
        <w:tab/>
      </w:r>
      <w:r w:rsidR="001E0C9A" w:rsidRPr="00040C06">
        <w:t>Š</w:t>
      </w:r>
      <w:r w:rsidR="00753CA0" w:rsidRPr="00040C06">
        <w:t>kody vzniknuté na verejnom majetku vrátane cestných komunikácií a inžinierskych sietí;</w:t>
      </w:r>
    </w:p>
    <w:p w14:paraId="721FA128" w14:textId="7D730719" w:rsidR="004D2FF2" w:rsidRPr="00040C06" w:rsidRDefault="00550675" w:rsidP="001E0C9A">
      <w:pPr>
        <w:pStyle w:val="Odsekzoznamu"/>
        <w:ind w:left="709"/>
      </w:pPr>
      <w:r w:rsidRPr="00040C06">
        <w:t>-</w:t>
      </w:r>
      <w:r w:rsidRPr="00040C06">
        <w:tab/>
      </w:r>
      <w:r w:rsidR="001E0C9A" w:rsidRPr="00040C06">
        <w:t>Z</w:t>
      </w:r>
      <w:r w:rsidR="00753CA0" w:rsidRPr="00040C06">
        <w:t xml:space="preserve">abezpečenie týkajúce sa prípadného použitia výbušnín. </w:t>
      </w:r>
    </w:p>
    <w:p w14:paraId="1BCA61ED" w14:textId="148829B3" w:rsidR="00753CA0" w:rsidRPr="00040C06" w:rsidRDefault="004D2FF2" w:rsidP="00C34D88">
      <w:r w:rsidRPr="00040C06">
        <w:tab/>
      </w:r>
      <w:r w:rsidR="00EC0ED5" w:rsidRPr="00040C06">
        <w:t>Zhotoviteľ</w:t>
      </w:r>
      <w:r w:rsidR="00753CA0" w:rsidRPr="00040C06">
        <w:t xml:space="preserve"> nebude bez predchádzajúceho písomného súhlasu príslušného úradu, podľa zákonov SR o ochrane životného prostredia a ostatnej súvisiacej platnej legislatívy, inštalovať žiadne pece, </w:t>
      </w:r>
      <w:proofErr w:type="spellStart"/>
      <w:r w:rsidR="00753CA0" w:rsidRPr="00040C06">
        <w:t>boilery</w:t>
      </w:r>
      <w:proofErr w:type="spellEnd"/>
      <w:r w:rsidR="00753CA0" w:rsidRPr="00040C06">
        <w:t xml:space="preserve"> alebo iné podobné agregáty resp. zariadenia pracujúce na báze akéhokoľvek paliva, ktoré môže produkovať škodliviny znečisťujúce ovzdušie. </w:t>
      </w:r>
      <w:r w:rsidR="00EC0ED5" w:rsidRPr="00040C06">
        <w:t>Zhotoviteľ</w:t>
      </w:r>
      <w:r w:rsidR="00753CA0" w:rsidRPr="00040C06">
        <w:t xml:space="preserve"> nebude na Stavenisku páliť žiadn</w:t>
      </w:r>
      <w:r w:rsidR="008D0027" w:rsidRPr="00040C06">
        <w:t>y</w:t>
      </w:r>
      <w:r w:rsidR="00753CA0" w:rsidRPr="00040C06">
        <w:t xml:space="preserve"> stavebný odpad, alebo iné materiály. </w:t>
      </w:r>
    </w:p>
    <w:p w14:paraId="3E1B81B0" w14:textId="61E5E08E" w:rsidR="00753CA0" w:rsidRPr="00040C06" w:rsidRDefault="005A4009" w:rsidP="00E32988">
      <w:r w:rsidRPr="00040C06">
        <w:tab/>
      </w:r>
      <w:r w:rsidR="00EC0ED5" w:rsidRPr="00040C06">
        <w:t>Zhotoviteľ</w:t>
      </w:r>
      <w:r w:rsidR="00753CA0" w:rsidRPr="00040C06">
        <w:t xml:space="preserve"> vypracuje a zavedie do praxe opatrenia na zamedzenie tvorby prachu, ktoré budú zahrňovať minimálne nižšie uvedené opatrenia:</w:t>
      </w:r>
    </w:p>
    <w:p w14:paraId="404B0671" w14:textId="40E434DB" w:rsidR="00753CA0" w:rsidRPr="00040C06" w:rsidRDefault="00550675" w:rsidP="00C34D88">
      <w:pPr>
        <w:pStyle w:val="Odsekzoznamu"/>
        <w:spacing w:after="60"/>
        <w:ind w:left="709" w:hanging="357"/>
      </w:pPr>
      <w:r w:rsidRPr="00040C06">
        <w:t>-</w:t>
      </w:r>
      <w:r w:rsidRPr="00040C06">
        <w:tab/>
      </w:r>
      <w:r w:rsidR="00753CA0" w:rsidRPr="00040C06">
        <w:t>zásoby piesku a kameniva väčšie ako 20 m</w:t>
      </w:r>
      <w:r w:rsidR="00753CA0" w:rsidRPr="00040C06">
        <w:rPr>
          <w:vertAlign w:val="superscript"/>
        </w:rPr>
        <w:t>3</w:t>
      </w:r>
      <w:r w:rsidR="00753CA0" w:rsidRPr="00040C06">
        <w:t>, pre použitie pri výrobe betónu, budú z troch strán</w:t>
      </w:r>
      <w:r w:rsidR="003266FA" w:rsidRPr="00040C06">
        <w:t xml:space="preserve"> </w:t>
      </w:r>
      <w:r w:rsidR="00753CA0" w:rsidRPr="00040C06">
        <w:t>uzavreté, pričom steny budú tieto hromady prevyšovať a spredu ich budú presahovať o dva metre</w:t>
      </w:r>
      <w:r w:rsidR="005A4009" w:rsidRPr="00040C06">
        <w:t>;</w:t>
      </w:r>
    </w:p>
    <w:p w14:paraId="1942FE29" w14:textId="0DCC8942" w:rsidR="00753CA0" w:rsidRPr="00040C06" w:rsidRDefault="00550675" w:rsidP="00C34D88">
      <w:pPr>
        <w:pStyle w:val="Odsekzoznamu"/>
        <w:spacing w:after="60"/>
        <w:ind w:left="709" w:hanging="357"/>
      </w:pPr>
      <w:r w:rsidRPr="00040C06">
        <w:t>-</w:t>
      </w:r>
      <w:r w:rsidRPr="00040C06">
        <w:tab/>
      </w:r>
      <w:r w:rsidR="00753CA0" w:rsidRPr="00040C06">
        <w:t>účinné vodné postrekovače sa použijú pri dodávke a počas manipulácie so všetkým nespracovaným pieskom, kamenivom a inými podobnými materiálmi, kedy je predpoklad tvorby prachu, ako aj za účelom zvlhčenia všetkých skladovaných materiálov počas suchého a veterného počasia</w:t>
      </w:r>
      <w:r w:rsidR="005A4009" w:rsidRPr="00040C06">
        <w:t>;</w:t>
      </w:r>
    </w:p>
    <w:p w14:paraId="3A1D2DF5" w14:textId="7ABA5854" w:rsidR="00753CA0" w:rsidRPr="00040C06" w:rsidRDefault="00550675" w:rsidP="00C34D88">
      <w:pPr>
        <w:pStyle w:val="Odsekzoznamu"/>
        <w:spacing w:after="60"/>
        <w:ind w:left="709" w:hanging="357"/>
      </w:pPr>
      <w:r w:rsidRPr="00040C06">
        <w:t>-</w:t>
      </w:r>
      <w:r w:rsidRPr="00040C06">
        <w:tab/>
      </w:r>
      <w:r w:rsidR="00753CA0" w:rsidRPr="00040C06">
        <w:t>priestory na území Staveniska, kde je pravidelný pohyb vozidiel, budú mať vhodný pevný povrch a budú udržiavané čisté, bez výskytu uvoľneného povrchového materiálu</w:t>
      </w:r>
      <w:r w:rsidR="005A4009" w:rsidRPr="00040C06">
        <w:t>;</w:t>
      </w:r>
    </w:p>
    <w:p w14:paraId="0C78D94A" w14:textId="59DB86ED" w:rsidR="00753CA0" w:rsidRPr="00040C06" w:rsidRDefault="00550675" w:rsidP="00C34D88">
      <w:pPr>
        <w:pStyle w:val="Odsekzoznamu"/>
        <w:spacing w:after="60"/>
        <w:ind w:left="709" w:hanging="357"/>
      </w:pPr>
      <w:r w:rsidRPr="00040C06">
        <w:t>-</w:t>
      </w:r>
      <w:r w:rsidRPr="00040C06">
        <w:tab/>
      </w:r>
      <w:r w:rsidR="00753CA0" w:rsidRPr="00040C06">
        <w:t>aby sa minimalizovali emisie prachu, prepravné pásy budú vybavené bočnicami proti vetru a miesta prechodov a miesta vyprázdňovania násypníkov budú uzavreté. Všetky dopravníky prepravujúce materiál, u ktorých je predpoklad tvorby prachu budú úplne uzavreté a vybavené zariadením na</w:t>
      </w:r>
      <w:r w:rsidR="003266FA" w:rsidRPr="00040C06">
        <w:t xml:space="preserve"> </w:t>
      </w:r>
      <w:r w:rsidR="00753CA0" w:rsidRPr="00040C06">
        <w:t>čistenie pásov</w:t>
      </w:r>
      <w:r w:rsidR="005A4009" w:rsidRPr="00040C06">
        <w:t>;</w:t>
      </w:r>
    </w:p>
    <w:p w14:paraId="133491BA" w14:textId="55D4080A" w:rsidR="00753CA0" w:rsidRPr="00040C06" w:rsidRDefault="00550675" w:rsidP="00C34D88">
      <w:pPr>
        <w:pStyle w:val="Odsekzoznamu"/>
        <w:spacing w:after="60"/>
        <w:ind w:left="709" w:hanging="357"/>
      </w:pPr>
      <w:r w:rsidRPr="00040C06">
        <w:t>-</w:t>
      </w:r>
      <w:r w:rsidRPr="00040C06">
        <w:tab/>
      </w:r>
      <w:r w:rsidR="00753CA0" w:rsidRPr="00040C06">
        <w:t>cement a iné podobné jemnozrnné materiály dodávané voľne ložené budú skladované v uzavretých</w:t>
      </w:r>
      <w:r w:rsidR="003266FA" w:rsidRPr="00040C06">
        <w:t xml:space="preserve"> </w:t>
      </w:r>
      <w:r w:rsidR="00753CA0" w:rsidRPr="00040C06">
        <w:t>silách vybavených výstražným indikátorom vysokej hladiny materiálu. Výstražné indikátory vysokej</w:t>
      </w:r>
      <w:r w:rsidR="003266FA" w:rsidRPr="00040C06">
        <w:t xml:space="preserve"> </w:t>
      </w:r>
      <w:r w:rsidR="00753CA0" w:rsidRPr="00040C06">
        <w:t>hladiny materiálu budú navzájom spojené s plniacim zariadením, takže v prípade, že hladina</w:t>
      </w:r>
      <w:r w:rsidR="003266FA" w:rsidRPr="00040C06">
        <w:t xml:space="preserve"> </w:t>
      </w:r>
      <w:r w:rsidR="00753CA0" w:rsidRPr="00040C06">
        <w:t>materiálu v plniacom hrdle sa priblíži k stavu preplnenia, spustí sa zvuková výstraha a pneumatická</w:t>
      </w:r>
      <w:r w:rsidR="003266FA" w:rsidRPr="00040C06">
        <w:t xml:space="preserve"> </w:t>
      </w:r>
      <w:r w:rsidR="00753CA0" w:rsidRPr="00040C06">
        <w:t>linka vedúca do plniacej cisterny sa uzavrie</w:t>
      </w:r>
      <w:r w:rsidR="005A4009" w:rsidRPr="00040C06">
        <w:t>;</w:t>
      </w:r>
    </w:p>
    <w:p w14:paraId="62C735A1" w14:textId="42454E96" w:rsidR="00753CA0" w:rsidRPr="00040C06" w:rsidRDefault="00550675" w:rsidP="00C34D88">
      <w:pPr>
        <w:pStyle w:val="Odsekzoznamu"/>
        <w:spacing w:after="60"/>
        <w:ind w:left="709" w:hanging="357"/>
      </w:pPr>
      <w:r w:rsidRPr="00040C06">
        <w:t>-</w:t>
      </w:r>
      <w:r w:rsidRPr="00040C06">
        <w:tab/>
      </w:r>
      <w:r w:rsidR="00753CA0" w:rsidRPr="00040C06">
        <w:t xml:space="preserve">všetky odvzdušňovacie otvory na cementových silách budú vybavené vhodným textilným filtrom s buď otrasovým alebo </w:t>
      </w:r>
      <w:proofErr w:type="spellStart"/>
      <w:r w:rsidR="00753CA0" w:rsidRPr="00040C06">
        <w:t>pulzačným</w:t>
      </w:r>
      <w:proofErr w:type="spellEnd"/>
      <w:r w:rsidR="00753CA0" w:rsidRPr="00040C06">
        <w:t xml:space="preserve"> vzduchovým čistiacim zariadením. Plocha textilných filtrov bude stanovená použitím koeficientu vzduch-textília (rýchlosť filtrovania) 0,01 – 0,03 m/s</w:t>
      </w:r>
      <w:r w:rsidR="005A4009" w:rsidRPr="00040C06">
        <w:t>;</w:t>
      </w:r>
    </w:p>
    <w:p w14:paraId="0F615003" w14:textId="77E499FE" w:rsidR="00753CA0" w:rsidRPr="00040C06" w:rsidRDefault="00550675" w:rsidP="00C34D88">
      <w:pPr>
        <w:pStyle w:val="Odsekzoznamu"/>
        <w:spacing w:after="60"/>
        <w:ind w:left="709" w:hanging="357"/>
      </w:pPr>
      <w:r w:rsidRPr="00040C06">
        <w:t>-</w:t>
      </w:r>
      <w:r w:rsidRPr="00040C06">
        <w:tab/>
      </w:r>
      <w:r w:rsidR="00753CA0" w:rsidRPr="00040C06">
        <w:t>vážiace plniace hrdlá budú odvetrané do vhodného filtra</w:t>
      </w:r>
      <w:r w:rsidR="005A4009" w:rsidRPr="00040C06">
        <w:t>;</w:t>
      </w:r>
    </w:p>
    <w:p w14:paraId="2347337F" w14:textId="17F4ACBF" w:rsidR="00753CA0" w:rsidRPr="00040C06" w:rsidRDefault="00550675" w:rsidP="00C34D88">
      <w:pPr>
        <w:pStyle w:val="Odsekzoznamu"/>
        <w:spacing w:after="60"/>
        <w:ind w:left="709" w:hanging="357"/>
      </w:pPr>
      <w:r w:rsidRPr="00040C06">
        <w:t>-</w:t>
      </w:r>
      <w:r w:rsidRPr="00040C06">
        <w:tab/>
      </w:r>
      <w:r w:rsidR="00753CA0" w:rsidRPr="00040C06">
        <w:t>aby sa zabezpečilo adekvátne zachytávanie prachu pri ďalšom plnení, po vypustení cementu do</w:t>
      </w:r>
      <w:r w:rsidR="003266FA" w:rsidRPr="00040C06">
        <w:t xml:space="preserve"> </w:t>
      </w:r>
      <w:r w:rsidR="00753CA0" w:rsidRPr="00040C06">
        <w:t>sila sa vaky filtra v zachytávači prachu v cementovom sile musia dôkladne otriasť</w:t>
      </w:r>
      <w:r w:rsidR="005A4009" w:rsidRPr="00040C06">
        <w:t>;</w:t>
      </w:r>
    </w:p>
    <w:p w14:paraId="7D8F4FA6" w14:textId="2093DE73" w:rsidR="00753CA0" w:rsidRPr="00040C06" w:rsidRDefault="00550675" w:rsidP="00C34D88">
      <w:pPr>
        <w:pStyle w:val="Odsekzoznamu"/>
        <w:spacing w:after="60"/>
        <w:ind w:left="709" w:hanging="357"/>
      </w:pPr>
      <w:r w:rsidRPr="00040C06">
        <w:t>-</w:t>
      </w:r>
      <w:r w:rsidRPr="00040C06">
        <w:tab/>
      </w:r>
      <w:r w:rsidR="00753CA0" w:rsidRPr="00040C06">
        <w:t>zabezpečenie vhodného zariadenia na zabránenie tvorby prachu vrátane postrekovačov</w:t>
      </w:r>
      <w:r w:rsidR="005A4009" w:rsidRPr="00040C06">
        <w:t>;</w:t>
      </w:r>
    </w:p>
    <w:p w14:paraId="7DEF7C33" w14:textId="63C9AB0E" w:rsidR="00753CA0" w:rsidRPr="00040C06" w:rsidRDefault="00550675" w:rsidP="00C34D88">
      <w:pPr>
        <w:pStyle w:val="Odsekzoznamu"/>
        <w:spacing w:after="60"/>
        <w:ind w:left="709" w:hanging="357"/>
      </w:pPr>
      <w:r w:rsidRPr="00040C06">
        <w:t>-</w:t>
      </w:r>
      <w:r w:rsidRPr="00040C06">
        <w:tab/>
      </w:r>
      <w:r w:rsidR="00753CA0" w:rsidRPr="00040C06">
        <w:t>za účelom obmedzenia tvorby prachu víreného vetrom sa plochy na rekultiváciu, vrátane konečného</w:t>
      </w:r>
      <w:r w:rsidR="003266FA" w:rsidRPr="00040C06">
        <w:t xml:space="preserve"> </w:t>
      </w:r>
      <w:r w:rsidR="00753CA0" w:rsidRPr="00040C06">
        <w:t>zhutnenia, dokončia čo najskôr, v súlade s normami pre vykonávanie prác</w:t>
      </w:r>
      <w:r w:rsidR="005A4009" w:rsidRPr="00040C06">
        <w:t>;</w:t>
      </w:r>
    </w:p>
    <w:p w14:paraId="677CBC1E" w14:textId="7CD5181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kropiť všetky komunikácie na území Staveniska</w:t>
      </w:r>
      <w:r w:rsidR="00AD11FE" w:rsidRPr="00040C06">
        <w:t xml:space="preserve"> a zariadení Staveniska</w:t>
      </w:r>
      <w:r w:rsidR="00753CA0" w:rsidRPr="00040C06">
        <w:t>, na úsekoch kde prebiehajú stavebné</w:t>
      </w:r>
      <w:r w:rsidR="003266FA" w:rsidRPr="00040C06">
        <w:t xml:space="preserve"> </w:t>
      </w:r>
      <w:r w:rsidR="00753CA0" w:rsidRPr="00040C06">
        <w:t>práce, minimálne dvakrát denne a častejšie, ak to bude vyžadovať obmedzenie prašnosti ku</w:t>
      </w:r>
      <w:r w:rsidR="003266FA" w:rsidRPr="00040C06">
        <w:t xml:space="preserve"> </w:t>
      </w:r>
      <w:r w:rsidR="00753CA0" w:rsidRPr="00040C06">
        <w:t xml:space="preserve">spokojnosti </w:t>
      </w:r>
      <w:r w:rsidR="00AD11FE" w:rsidRPr="00040C06">
        <w:t>Objednávateľa/</w:t>
      </w:r>
      <w:r w:rsidR="00753CA0" w:rsidRPr="00040C06">
        <w:t xml:space="preserve">Stavebného </w:t>
      </w:r>
      <w:r w:rsidR="00A22089" w:rsidRPr="00040C06">
        <w:t>dozor</w:t>
      </w:r>
      <w:r w:rsidR="008D18C3" w:rsidRPr="00040C06">
        <w:t>u</w:t>
      </w:r>
      <w:r w:rsidR="005A4009" w:rsidRPr="00040C06">
        <w:t>;</w:t>
      </w:r>
    </w:p>
    <w:p w14:paraId="3749B406" w14:textId="77777777" w:rsidR="00753CA0" w:rsidRPr="00040C06" w:rsidRDefault="00550675" w:rsidP="00C34D88">
      <w:pPr>
        <w:pStyle w:val="Odsekzoznamu"/>
        <w:spacing w:after="60"/>
        <w:ind w:left="709" w:hanging="357"/>
      </w:pPr>
      <w:r w:rsidRPr="00040C06">
        <w:t>-</w:t>
      </w:r>
      <w:r w:rsidRPr="00040C06">
        <w:tab/>
      </w:r>
      <w:r w:rsidR="00753CA0" w:rsidRPr="00040C06">
        <w:t>za účelom zabezpečenia súladu s ochrannými požiadavkami týkajúcimi sa znečistenia ovzdušia,</w:t>
      </w:r>
      <w:r w:rsidR="003266FA" w:rsidRPr="00040C06">
        <w:t xml:space="preserve"> </w:t>
      </w:r>
      <w:r w:rsidR="00EC0ED5" w:rsidRPr="00040C06">
        <w:t>Zhotoviteľ</w:t>
      </w:r>
      <w:r w:rsidR="00753CA0" w:rsidRPr="00040C06">
        <w:t xml:space="preserve"> skontroluje všetko zariadenie a mechanizmy na Stavenisku min. raz za týždeň a vykoná</w:t>
      </w:r>
      <w:r w:rsidR="003266FA" w:rsidRPr="00040C06">
        <w:t xml:space="preserve"> </w:t>
      </w:r>
      <w:r w:rsidR="00753CA0" w:rsidRPr="00040C06">
        <w:t>všetky potrebné nápravy resp. opravy;</w:t>
      </w:r>
    </w:p>
    <w:p w14:paraId="218C1DF4" w14:textId="7777777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zabezpečí, aby všetky vozidlá boli riadne očistené (karosérie a pneumatiky očistené od piesku a blata) pred opustením priestorov Staveniska. </w:t>
      </w:r>
      <w:r w:rsidR="00EC0ED5" w:rsidRPr="00040C06">
        <w:t>Zhotoviteľ</w:t>
      </w:r>
      <w:r w:rsidR="00753CA0" w:rsidRPr="00040C06">
        <w:t xml:space="preserve"> zabezpečí, aby žiadna voda alebo odpad pochádzajúce z takýchto čistení, neboli umiestňované mimo Staveniska;</w:t>
      </w:r>
    </w:p>
    <w:p w14:paraId="77E26EA8" w14:textId="0805CBD4" w:rsidR="005178D2" w:rsidRPr="00040C06" w:rsidRDefault="00550675" w:rsidP="00C34D88">
      <w:pPr>
        <w:pStyle w:val="Odsekzoznamu"/>
        <w:ind w:left="709"/>
      </w:pPr>
      <w:r w:rsidRPr="00040C06">
        <w:t>-</w:t>
      </w:r>
      <w:r w:rsidRPr="00040C06">
        <w:tab/>
      </w:r>
      <w:r w:rsidR="00753CA0" w:rsidRPr="00040C06">
        <w:t xml:space="preserve">aby sa zabránilo padaniu resp. odfúknutiu odpadu resp. materiálu z vozidla/vozidiel, </w:t>
      </w:r>
      <w:r w:rsidR="00EC0ED5" w:rsidRPr="00040C06">
        <w:t>Zhotoviteľ</w:t>
      </w:r>
      <w:r w:rsidR="00753CA0" w:rsidRPr="00040C06">
        <w:t xml:space="preserve"> zabezpečí, aby všetky nákladné vozidlá využívané na prepravu materiálu z a na </w:t>
      </w:r>
      <w:r w:rsidR="00EC0ED5" w:rsidRPr="00040C06">
        <w:t>Stavenisko</w:t>
      </w:r>
      <w:r w:rsidR="00753CA0" w:rsidRPr="00040C06">
        <w:t xml:space="preserve"> boli prikryté nepremokavou plachtovinou alebo iným prijateľným druhom prikrývky (ktorá bude riadne upevnená);</w:t>
      </w:r>
    </w:p>
    <w:p w14:paraId="37E804A8" w14:textId="6169426E" w:rsidR="00753CA0" w:rsidRPr="00040C06" w:rsidRDefault="005178D2" w:rsidP="00C34D88">
      <w:pPr>
        <w:pStyle w:val="Odsekzoznamu"/>
        <w:spacing w:after="60"/>
        <w:ind w:left="709" w:hanging="357"/>
      </w:pPr>
      <w:r w:rsidRPr="00040C06">
        <w:t>-</w:t>
      </w:r>
      <w:r w:rsidRPr="00040C06">
        <w:tab/>
      </w:r>
      <w:r w:rsidR="00EC0ED5" w:rsidRPr="00040C06">
        <w:t>Zhotoviteľ</w:t>
      </w:r>
      <w:r w:rsidR="00753CA0" w:rsidRPr="00040C06">
        <w:t xml:space="preserve"> zabezpečí vybudovanie stien všade tam, kde by silné vetry mohli spôsobiť odfúknutie prachu resp. </w:t>
      </w:r>
      <w:proofErr w:type="spellStart"/>
      <w:r w:rsidR="00753CA0" w:rsidRPr="00040C06">
        <w:t>sut</w:t>
      </w:r>
      <w:r w:rsidR="00C44312" w:rsidRPr="00040C06">
        <w:t>í</w:t>
      </w:r>
      <w:proofErr w:type="spellEnd"/>
      <w:r w:rsidR="00753CA0" w:rsidRPr="00040C06">
        <w:t>. Povinné je dodržanie nasledujúcich doplňujúcich požiadaviek je pri každom spracovaní betónu, drvení a prevádzke obaľovacej súpravy na Stavenisku</w:t>
      </w:r>
      <w:r w:rsidR="00595161" w:rsidRPr="00040C06">
        <w:t>;</w:t>
      </w:r>
    </w:p>
    <w:p w14:paraId="5B077746" w14:textId="1E265B91"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sústavne podnikať opatrenia na zamedzenie nepríjemností spôsobených prachom, ktorý je výsledkom jeho činnosti. Nainštaluje sa kontrolný systém zamorenia ovzdušia, ktorý bude</w:t>
      </w:r>
      <w:r w:rsidR="003266FA" w:rsidRPr="00040C06">
        <w:t xml:space="preserve"> </w:t>
      </w:r>
      <w:r w:rsidR="00753CA0" w:rsidRPr="00040C06">
        <w:t>v prevádzke zakaždým, keď je súprava v prevádzke</w:t>
      </w:r>
      <w:r w:rsidR="00595161" w:rsidRPr="00040C06">
        <w:t>;</w:t>
      </w:r>
    </w:p>
    <w:p w14:paraId="487794E4" w14:textId="409388D7" w:rsidR="00753CA0" w:rsidRPr="00040C06" w:rsidRDefault="00550675" w:rsidP="00C34D88">
      <w:pPr>
        <w:pStyle w:val="Odsekzoznamu"/>
        <w:spacing w:after="60"/>
        <w:ind w:left="709" w:hanging="357"/>
      </w:pPr>
      <w:r w:rsidRPr="00040C06">
        <w:lastRenderedPageBreak/>
        <w:t>-</w:t>
      </w:r>
      <w:r w:rsidRPr="00040C06">
        <w:tab/>
      </w:r>
      <w:r w:rsidR="00753CA0" w:rsidRPr="00040C06">
        <w:t>krytý trojstranný ochranný kryt s pružným závesom na prístupovej strane sa zriadi tam, kde sa prašné materiály vypúšťajú do nákladných vozidiel zo systému dopravných pásov na stálom prekladacom</w:t>
      </w:r>
      <w:r w:rsidR="003266FA" w:rsidRPr="00040C06">
        <w:t xml:space="preserve"> </w:t>
      </w:r>
      <w:r w:rsidR="00753CA0" w:rsidRPr="00040C06">
        <w:t>mieste. Tento kryt bude vybavený odsávacími ventilátormi a bude odvetraný do vhodného</w:t>
      </w:r>
      <w:r w:rsidR="003266FA" w:rsidRPr="00040C06">
        <w:t xml:space="preserve"> </w:t>
      </w:r>
      <w:r w:rsidR="00753CA0" w:rsidRPr="00040C06">
        <w:t xml:space="preserve">textilného </w:t>
      </w:r>
      <w:proofErr w:type="spellStart"/>
      <w:r w:rsidR="00753CA0" w:rsidRPr="00040C06">
        <w:t>filtrovacieho</w:t>
      </w:r>
      <w:proofErr w:type="spellEnd"/>
      <w:r w:rsidR="00753CA0" w:rsidRPr="00040C06">
        <w:t xml:space="preserve"> systému</w:t>
      </w:r>
      <w:r w:rsidR="00595161" w:rsidRPr="00040C06">
        <w:t>;</w:t>
      </w:r>
    </w:p>
    <w:p w14:paraId="2E97CE37" w14:textId="43092270" w:rsidR="00753CA0" w:rsidRPr="00040C06" w:rsidRDefault="00550675" w:rsidP="00C34D88">
      <w:pPr>
        <w:pStyle w:val="Odsekzoznamu"/>
        <w:spacing w:after="60"/>
        <w:ind w:left="709" w:hanging="357"/>
      </w:pPr>
      <w:r w:rsidRPr="00040C06">
        <w:t>-</w:t>
      </w:r>
      <w:r w:rsidRPr="00040C06">
        <w:tab/>
      </w:r>
      <w:r w:rsidR="00753CA0" w:rsidRPr="00040C06">
        <w:t>všetky vozidlá s otvorenou ložnou plochou, využívané na prepravu materiálov potenciálne produkujúcich</w:t>
      </w:r>
      <w:r w:rsidR="003266FA" w:rsidRPr="00040C06">
        <w:t xml:space="preserve"> </w:t>
      </w:r>
      <w:r w:rsidR="00753CA0" w:rsidRPr="00040C06">
        <w:t xml:space="preserve">prach, budú mať riadne priliehajúce bočnice a zadné dosky. Materiály, ktoré môžu spôsobiť tvorbu prachu sa nebudú nakladať do väčšej výšky ako siahajú bočnice a zadné dosky a prikryjú sa čistou nepremokavou plachtou v dobrom stave. Plachta bude riadne upevnená a hrany bočníc a zadných dosák bude presahovať min. o 300 </w:t>
      </w:r>
      <w:r w:rsidR="00575B02" w:rsidRPr="00040C06">
        <w:t>mm</w:t>
      </w:r>
      <w:r w:rsidR="00595161" w:rsidRPr="00040C06">
        <w:t>;</w:t>
      </w:r>
    </w:p>
    <w:p w14:paraId="10CED03A" w14:textId="507B0511" w:rsidR="00753CA0" w:rsidRPr="00040C06" w:rsidRDefault="00550675" w:rsidP="00C34D88">
      <w:pPr>
        <w:pStyle w:val="Odsekzoznamu"/>
        <w:ind w:left="709"/>
      </w:pPr>
      <w:r w:rsidRPr="00040C06">
        <w:t>-</w:t>
      </w:r>
      <w:r w:rsidRPr="00040C06">
        <w:tab/>
      </w:r>
      <w:r w:rsidR="00753CA0" w:rsidRPr="00040C06">
        <w:t xml:space="preserve">aby sa minimalizovali akékoľvek emisie prachu, </w:t>
      </w:r>
      <w:r w:rsidR="00EC0ED5" w:rsidRPr="00040C06">
        <w:t>Zhotoviteľ</w:t>
      </w:r>
      <w:r w:rsidR="00753CA0" w:rsidRPr="00040C06">
        <w:t xml:space="preserve"> bude často čistiť a kropiť plochy</w:t>
      </w:r>
      <w:r w:rsidR="00575B02" w:rsidRPr="00040C06">
        <w:t>,</w:t>
      </w:r>
      <w:r w:rsidR="00753CA0" w:rsidRPr="00040C06">
        <w:t xml:space="preserve"> kde sa nachádza výrobňa cementovej zmesi a drvička a priestory nachádzajúce sa v ich susedstve. Výroba suchých zmesí sa bude realizovať v úplne uzavretom priestore s odsávaním do vhodných textilných filtrov</w:t>
      </w:r>
      <w:r w:rsidR="00575B02" w:rsidRPr="00040C06">
        <w:t>.</w:t>
      </w:r>
    </w:p>
    <w:p w14:paraId="6916F60B" w14:textId="1A7E49F9" w:rsidR="00753CA0" w:rsidRPr="00040C06" w:rsidRDefault="00753CA0" w:rsidP="00C950D3">
      <w:pPr>
        <w:pStyle w:val="Nadpis3"/>
      </w:pPr>
      <w:bookmarkStart w:id="2186" w:name="_Toc292803147"/>
      <w:bookmarkStart w:id="2187" w:name="_Toc332367392"/>
      <w:bookmarkStart w:id="2188" w:name="_Toc345289350"/>
      <w:bookmarkStart w:id="2189" w:name="_Toc187411881"/>
      <w:r w:rsidRPr="00040C06">
        <w:t>Zmiernenie vplyvu stavebnej činnosti na pozemné komunikácie</w:t>
      </w:r>
      <w:bookmarkEnd w:id="2186"/>
      <w:bookmarkEnd w:id="2187"/>
      <w:bookmarkEnd w:id="2188"/>
      <w:bookmarkEnd w:id="2189"/>
    </w:p>
    <w:p w14:paraId="30E9EDF2" w14:textId="2EA33FD2" w:rsidR="00753CA0" w:rsidRPr="00040C06" w:rsidRDefault="00595161" w:rsidP="00BC5D46">
      <w:r w:rsidRPr="00040C06">
        <w:tab/>
      </w:r>
      <w:r w:rsidR="00EC0ED5" w:rsidRPr="00040C06">
        <w:t>Zhotoviteľ</w:t>
      </w:r>
      <w:r w:rsidR="00753CA0" w:rsidRPr="00040C06">
        <w:t xml:space="preserve"> bude vykonávať svoju stavebnú činnosť tak, aby minimalizoval ich vplyv na pozemné komunikácie v rámci a okolo Staven</w:t>
      </w:r>
      <w:r w:rsidR="003E587E" w:rsidRPr="00040C06">
        <w:t>i</w:t>
      </w:r>
      <w:r w:rsidR="00753CA0" w:rsidRPr="00040C06">
        <w:t>sk</w:t>
      </w:r>
      <w:r w:rsidR="003E587E" w:rsidRPr="00040C06">
        <w:t>a</w:t>
      </w:r>
      <w:r w:rsidR="00753CA0" w:rsidRPr="00040C06">
        <w:t xml:space="preserve">. </w:t>
      </w:r>
    </w:p>
    <w:p w14:paraId="195A309D" w14:textId="7B3EFB13" w:rsidR="00753CA0" w:rsidRPr="00040C06" w:rsidRDefault="00595161" w:rsidP="00BC5D46">
      <w:r w:rsidRPr="00040C06">
        <w:tab/>
      </w:r>
      <w:r w:rsidR="00753CA0" w:rsidRPr="00040C06">
        <w:t>Zaťaženie všetkých nákladných vozidiel využívaných pre prepravu materiálov a zariadení neprekročí zákonné obmedzenia stanovené Ministerstvom dopravy</w:t>
      </w:r>
      <w:r w:rsidR="006135CA" w:rsidRPr="00040C06">
        <w:t xml:space="preserve"> a</w:t>
      </w:r>
      <w:r w:rsidR="00753CA0" w:rsidRPr="00040C06">
        <w:t xml:space="preserve"> výstavby SR.</w:t>
      </w:r>
    </w:p>
    <w:p w14:paraId="3407A664" w14:textId="207E5BE2" w:rsidR="00753CA0" w:rsidRPr="00040C06" w:rsidRDefault="00595161" w:rsidP="00BC5D46">
      <w:r w:rsidRPr="00040C06">
        <w:tab/>
      </w:r>
      <w:r w:rsidR="00753CA0" w:rsidRPr="00040C06">
        <w:t>Preprava materiálu a zariadenia bude vykonávaná v súlade s platnou legislatívou.</w:t>
      </w:r>
    </w:p>
    <w:p w14:paraId="24871C60" w14:textId="66F3A6B0" w:rsidR="00753CA0" w:rsidRPr="00040C06" w:rsidRDefault="00753CA0" w:rsidP="00C950D3">
      <w:pPr>
        <w:pStyle w:val="Nadpis3"/>
      </w:pPr>
      <w:bookmarkStart w:id="2190" w:name="_Toc292803148"/>
      <w:bookmarkStart w:id="2191" w:name="_Toc332367393"/>
      <w:bookmarkStart w:id="2192" w:name="_Toc345289351"/>
      <w:bookmarkStart w:id="2193" w:name="_Toc187411882"/>
      <w:r w:rsidRPr="00040C06">
        <w:t>Náklady na zabezpečenie ochrany životného prostredia</w:t>
      </w:r>
      <w:bookmarkEnd w:id="2190"/>
      <w:bookmarkEnd w:id="2191"/>
      <w:bookmarkEnd w:id="2192"/>
      <w:bookmarkEnd w:id="2193"/>
    </w:p>
    <w:p w14:paraId="6E5864BE" w14:textId="193CEE86" w:rsidR="00753CA0" w:rsidRPr="00040C06" w:rsidRDefault="00595161" w:rsidP="00BC5D46">
      <w:r w:rsidRPr="00040C06">
        <w:tab/>
      </w:r>
      <w:r w:rsidR="00753CA0" w:rsidRPr="00040C06">
        <w:t xml:space="preserve">Má sa za to, že všetky náklady spojené s uvedenými opatreniami na ochranu životného prostredia sú zahrnuté v Navrhovanej zmluvnej cene </w:t>
      </w:r>
      <w:r w:rsidR="00EC0ED5" w:rsidRPr="00040C06">
        <w:t>Zhotoviteľ</w:t>
      </w:r>
      <w:r w:rsidR="00753CA0" w:rsidRPr="00040C06">
        <w:t xml:space="preserve">a. Všetky prístroje a zariadenia na kontrolu životného prostredia obstarané </w:t>
      </w:r>
      <w:r w:rsidR="00EC0ED5" w:rsidRPr="00040C06">
        <w:t>Zhotoviteľ</w:t>
      </w:r>
      <w:r w:rsidR="00753CA0" w:rsidRPr="00040C06">
        <w:t xml:space="preserve">om zostanú jeho majetkom a budú odstránené po ukončení Zmluvy. </w:t>
      </w:r>
    </w:p>
    <w:p w14:paraId="501DAD02" w14:textId="6016E3E7" w:rsidR="00476DE0" w:rsidRPr="00040C06" w:rsidRDefault="00194B3E" w:rsidP="00C950D3">
      <w:pPr>
        <w:pStyle w:val="Nadpis3"/>
      </w:pPr>
      <w:bookmarkStart w:id="2194" w:name="_Toc213423554"/>
      <w:bookmarkStart w:id="2195" w:name="_Toc213992811"/>
      <w:bookmarkStart w:id="2196" w:name="_Toc292803149"/>
      <w:bookmarkStart w:id="2197" w:name="_Toc332367394"/>
      <w:bookmarkStart w:id="2198" w:name="_Toc345289352"/>
      <w:bookmarkStart w:id="2199" w:name="_Ref170733077"/>
      <w:bookmarkStart w:id="2200" w:name="_Ref170744866"/>
      <w:bookmarkStart w:id="2201" w:name="_Ref170763307"/>
      <w:bookmarkStart w:id="2202" w:name="_Toc187411883"/>
      <w:bookmarkStart w:id="2203" w:name="_Toc292803150"/>
      <w:bookmarkStart w:id="2204" w:name="_Toc256450138"/>
      <w:bookmarkStart w:id="2205" w:name="_Toc286861559"/>
      <w:bookmarkStart w:id="2206" w:name="_Toc289265969"/>
      <w:bookmarkStart w:id="2207" w:name="_Toc289329950"/>
      <w:r w:rsidRPr="00040C06">
        <w:t>Monitoring vplyvov na životné prostredie</w:t>
      </w:r>
      <w:bookmarkEnd w:id="2194"/>
      <w:bookmarkEnd w:id="2195"/>
      <w:bookmarkEnd w:id="2196"/>
      <w:bookmarkEnd w:id="2197"/>
      <w:bookmarkEnd w:id="2198"/>
      <w:bookmarkEnd w:id="2199"/>
      <w:bookmarkEnd w:id="2200"/>
      <w:bookmarkEnd w:id="2201"/>
      <w:bookmarkEnd w:id="2202"/>
    </w:p>
    <w:p w14:paraId="6C291CD3" w14:textId="0639DFAB" w:rsidR="00D448F9" w:rsidRPr="00040C06" w:rsidRDefault="00D448F9" w:rsidP="00C34D88">
      <w:pPr>
        <w:pStyle w:val="Nadpis4"/>
      </w:pPr>
      <w:r w:rsidRPr="00040C06">
        <w:t>Všeobecne</w:t>
      </w:r>
    </w:p>
    <w:p w14:paraId="179C87A6" w14:textId="410B45A2" w:rsidR="00F17B4E" w:rsidRPr="00040C06" w:rsidRDefault="00595161" w:rsidP="00C34D88">
      <w:r w:rsidRPr="00040C06">
        <w:tab/>
      </w:r>
      <w:r w:rsidR="00DF2862" w:rsidRPr="001C47B7">
        <w:rPr>
          <w:b/>
          <w:bCs/>
        </w:rPr>
        <w:t>Objednávateľ</w:t>
      </w:r>
      <w:r w:rsidR="00DF2862" w:rsidRPr="00040C06">
        <w:t xml:space="preserve"> zabezpečuje</w:t>
      </w:r>
      <w:r w:rsidR="001C47B7">
        <w:rPr>
          <w:b/>
          <w:bCs/>
        </w:rPr>
        <w:t xml:space="preserve"> </w:t>
      </w:r>
      <w:r w:rsidR="00DF2862" w:rsidRPr="00040C06">
        <w:rPr>
          <w:b/>
          <w:bCs/>
        </w:rPr>
        <w:t xml:space="preserve">základný </w:t>
      </w:r>
      <w:r w:rsidR="00DF2862" w:rsidRPr="00C34D88">
        <w:t>monitoring</w:t>
      </w:r>
      <w:r w:rsidR="001E6E67" w:rsidRPr="00040C06">
        <w:t>:</w:t>
      </w:r>
      <w:r w:rsidR="00DF2862" w:rsidRPr="00040C06">
        <w:t xml:space="preserve"> </w:t>
      </w:r>
      <w:r w:rsidR="009853BB" w:rsidRPr="00040C06">
        <w:t xml:space="preserve">hluku, </w:t>
      </w:r>
      <w:r w:rsidR="00164ED6" w:rsidRPr="00040C06">
        <w:t xml:space="preserve">ovzdušia, </w:t>
      </w:r>
      <w:r w:rsidR="009853BB" w:rsidRPr="00040C06">
        <w:t>vibrácií</w:t>
      </w:r>
      <w:r w:rsidR="00CF3747" w:rsidRPr="00040C06">
        <w:t xml:space="preserve"> a </w:t>
      </w:r>
      <w:proofErr w:type="spellStart"/>
      <w:r w:rsidR="00CF3747" w:rsidRPr="00040C06">
        <w:t>seizmicity</w:t>
      </w:r>
      <w:proofErr w:type="spellEnd"/>
      <w:r w:rsidR="00B01665" w:rsidRPr="00040C06">
        <w:t>, pôdy</w:t>
      </w:r>
      <w:r w:rsidR="009853BB" w:rsidRPr="00040C06">
        <w:t xml:space="preserve">, </w:t>
      </w:r>
      <w:r w:rsidR="00B01665" w:rsidRPr="00040C06">
        <w:t xml:space="preserve">fauna a flóra, </w:t>
      </w:r>
      <w:r w:rsidR="009853BB" w:rsidRPr="00040C06">
        <w:t>povrchových vôd, podzemných vôd,</w:t>
      </w:r>
      <w:r w:rsidR="00164ED6" w:rsidRPr="00040C06">
        <w:t xml:space="preserve"> </w:t>
      </w:r>
      <w:r w:rsidR="00D448F9" w:rsidRPr="00040C06">
        <w:t xml:space="preserve">okrem monitoringu geologických faktorov (monitoring stability substrátov, reliéfu a monitoring </w:t>
      </w:r>
      <w:proofErr w:type="spellStart"/>
      <w:r w:rsidR="00D448F9" w:rsidRPr="00040C06">
        <w:t>geodynamických</w:t>
      </w:r>
      <w:proofErr w:type="spellEnd"/>
      <w:r w:rsidR="00D448F9" w:rsidRPr="00040C06">
        <w:t xml:space="preserve"> javov).</w:t>
      </w:r>
      <w:r w:rsidR="00942E47" w:rsidRPr="00040C06">
        <w:t xml:space="preserve"> </w:t>
      </w:r>
      <w:r w:rsidR="0081638F" w:rsidRPr="00040C06">
        <w:t>Rozsah základného monitoringu vybraných zložiek životného prostredia je stanovený Záverečným stanoviskom, ktoré vydáva MŽP SR k predmetnej stavbe a tento monitoring zabezpečuje Objednávateľ.</w:t>
      </w:r>
    </w:p>
    <w:p w14:paraId="3ABA162A" w14:textId="08745933" w:rsidR="00E4778B" w:rsidRPr="00040C06" w:rsidRDefault="00112A96" w:rsidP="00C34D88">
      <w:r>
        <w:rPr>
          <w:b/>
          <w:bCs/>
        </w:rPr>
        <w:tab/>
      </w:r>
      <w:r w:rsidR="009F6BFA" w:rsidRPr="00C34D88">
        <w:rPr>
          <w:b/>
          <w:bCs/>
        </w:rPr>
        <w:t xml:space="preserve">Zhotoviteľ </w:t>
      </w:r>
      <w:r w:rsidR="009F6BFA" w:rsidRPr="00384ADA">
        <w:t>zabezpečuje</w:t>
      </w:r>
      <w:r w:rsidR="00384ADA">
        <w:rPr>
          <w:b/>
          <w:bCs/>
        </w:rPr>
        <w:t xml:space="preserve"> </w:t>
      </w:r>
      <w:r w:rsidR="009F6BFA" w:rsidRPr="00040C06">
        <w:rPr>
          <w:b/>
          <w:bCs/>
        </w:rPr>
        <w:t xml:space="preserve">operatívny </w:t>
      </w:r>
      <w:r w:rsidR="009F6BFA" w:rsidRPr="00C34D88">
        <w:t>monitoring</w:t>
      </w:r>
      <w:r w:rsidR="001E6E67" w:rsidRPr="00040C06">
        <w:rPr>
          <w:b/>
          <w:bCs/>
        </w:rPr>
        <w:t>,</w:t>
      </w:r>
      <w:r w:rsidR="009F6BFA" w:rsidRPr="00040C06">
        <w:rPr>
          <w:b/>
          <w:bCs/>
        </w:rPr>
        <w:t xml:space="preserve"> </w:t>
      </w:r>
      <w:r w:rsidR="009F6BFA" w:rsidRPr="00040C06">
        <w:t>vykonávaný podľa potrieb a okolností, ktoré sa môžu vyskytnúť v priebehu činnosti (vplyvy dodatočne zistené, prekročenie limitov</w:t>
      </w:r>
      <w:r w:rsidR="00B36F49" w:rsidRPr="00040C06">
        <w:t>,</w:t>
      </w:r>
      <w:r w:rsidR="009F6BFA" w:rsidRPr="00040C06">
        <w:t xml:space="preserve"> sťažnosti zainteresovaných strán, mimoriadne udalosti, havárie a pod.).</w:t>
      </w:r>
      <w:r w:rsidR="0081374D" w:rsidRPr="00040C06">
        <w:t xml:space="preserve"> </w:t>
      </w:r>
      <w:r w:rsidRPr="00384ADA">
        <w:t xml:space="preserve">Zhotoviteľ vykoná meranie hluku a vibrácií pred začatím stavebných prác. </w:t>
      </w:r>
      <w:r w:rsidR="0081374D" w:rsidRPr="00BF7B4F">
        <w:t xml:space="preserve">Meranie hluku a vibrácií bude vykonané min. jeden </w:t>
      </w:r>
      <w:r w:rsidR="0025769A" w:rsidRPr="00BF7B4F">
        <w:t>1 x</w:t>
      </w:r>
      <w:r w:rsidR="0081374D" w:rsidRPr="00BF7B4F">
        <w:t xml:space="preserve"> ročn</w:t>
      </w:r>
      <w:r w:rsidR="008A1EAB" w:rsidRPr="00BF7B4F">
        <w:t>e.</w:t>
      </w:r>
      <w:r w:rsidRPr="00BF7B4F">
        <w:t xml:space="preserve"> </w:t>
      </w:r>
      <w:r w:rsidR="00F17B4E" w:rsidRPr="00BF7B4F">
        <w:t>Zhotoviteľ počas výstavby Diela zabezpečí operatívny monitoring vplyvov na životné prostredie v rozsahu v zmysle</w:t>
      </w:r>
      <w:r w:rsidR="00F17B4E" w:rsidRPr="00040C06">
        <w:rPr>
          <w:bCs/>
        </w:rPr>
        <w:t xml:space="preserve"> TP 050.</w:t>
      </w:r>
      <w:r w:rsidR="00E4778B" w:rsidRPr="00040C06">
        <w:t>Operatívny monitoring si Zhotoviteľ zabezpečí u zmluvných dodávateľov, ktorý majú oprávnenia na uvedenú činnosť. Zhotoviteľ bude spolupracovať a koordinovať svoju činnosť s činnosťou zmluvných dodávateľov.</w:t>
      </w:r>
    </w:p>
    <w:p w14:paraId="0FF11A1C" w14:textId="728EB372" w:rsidR="00E4778B" w:rsidRPr="00040C06" w:rsidRDefault="00E4778B" w:rsidP="00C34D88">
      <w:pPr>
        <w:pStyle w:val="Nadpis4"/>
      </w:pPr>
      <w:r w:rsidRPr="00040C06">
        <w:t>Monitoring hluku a vibrácií</w:t>
      </w:r>
    </w:p>
    <w:p w14:paraId="2F835746" w14:textId="678705E9" w:rsidR="009853BB" w:rsidRPr="00040C06" w:rsidRDefault="00CD42D0" w:rsidP="009853BB">
      <w:r w:rsidRPr="00040C06">
        <w:tab/>
      </w:r>
      <w:r w:rsidR="009853BB" w:rsidRPr="00040C06">
        <w:t>Operatívny (cielený) monitoring hluku, otrasov a vibrácií s veľkou dynamikou prenášaných podložím do základových konštrukcii budov (ďalej len "vibrácie") má preukázať oprávnenosť sťažností obyvateľov počas výstavby Diela. V prípade oprávnenosti týchto sťažností musí Zhotoviteľ podľa zákona č. 355/2007 Z.</w:t>
      </w:r>
      <w:r w:rsidR="00B9656D" w:rsidRPr="00040C06">
        <w:t xml:space="preserve"> </w:t>
      </w:r>
      <w:r w:rsidR="009853BB" w:rsidRPr="00040C06">
        <w:t xml:space="preserve">z. v znení neskorších predpisov zabezpečiť opatrenia na zníženie hluku alebo prenosu vibrácií. Rozsah operatívneho monitoringu hluku alebo vibrácií súvisí s počtom sťažností obyvateľov na hluk a vibrácie prenášané podložím do budov. </w:t>
      </w:r>
    </w:p>
    <w:p w14:paraId="5CB7ED9F" w14:textId="63774B0E" w:rsidR="009853BB" w:rsidRPr="00040C06" w:rsidRDefault="00647670" w:rsidP="009853BB">
      <w:r w:rsidRPr="00040C06">
        <w:tab/>
      </w:r>
      <w:r w:rsidR="009853BB" w:rsidRPr="00040C06">
        <w:t>Meranie imisií hluku v chránenom vonkajšom priestore počas výstavby Diela sa vykoná podľa STN ISO 1996-2:20</w:t>
      </w:r>
      <w:r w:rsidR="006135CA" w:rsidRPr="00040C06">
        <w:t>19</w:t>
      </w:r>
      <w:r w:rsidR="009853BB" w:rsidRPr="00040C06">
        <w:t xml:space="preserve"> alebo akreditovaných postupov a posúdenie súladu výsledkov merania podľa ustanovení vyhlášky MZ SR č. 549/2007 Z.</w:t>
      </w:r>
      <w:r w:rsidR="00B9656D" w:rsidRPr="00040C06">
        <w:t xml:space="preserve"> </w:t>
      </w:r>
      <w:r w:rsidR="009853BB" w:rsidRPr="00040C06">
        <w:t>z. podrobnosti o prípustných hodnotách hluku, infrazvuku a vibrácií v znení neskorších predpisov v znení vyhlášky č. 237/2009 Z.</w:t>
      </w:r>
      <w:r w:rsidR="00B9656D" w:rsidRPr="00040C06">
        <w:t xml:space="preserve"> </w:t>
      </w:r>
      <w:r w:rsidR="009853BB" w:rsidRPr="00040C06">
        <w:t xml:space="preserve">z.. </w:t>
      </w:r>
    </w:p>
    <w:p w14:paraId="1723DAC2" w14:textId="27F7055C" w:rsidR="009853BB" w:rsidRPr="00040C06" w:rsidRDefault="00647670" w:rsidP="009853BB">
      <w:r w:rsidRPr="00040C06">
        <w:lastRenderedPageBreak/>
        <w:tab/>
      </w:r>
      <w:r w:rsidR="009853BB" w:rsidRPr="00040C06">
        <w:t>Meranie vibrácií prenášaných podložím do základových konštrukcii budov počas výstavby Diela sa vykoná podľa STN ISO 2631-2:2004 alebo akreditovaných postupov a posúdenie súladu výsledkov merania podľa ustanovení vyhlášky MZ SR č. 549/2007 Z.</w:t>
      </w:r>
      <w:r w:rsidR="00B9656D" w:rsidRPr="00040C06">
        <w:t xml:space="preserve"> </w:t>
      </w:r>
      <w:r w:rsidR="009853BB" w:rsidRPr="00040C06">
        <w:t>z. v znení vyhlášky č. 237/2009 Z.</w:t>
      </w:r>
      <w:r w:rsidR="00B9656D" w:rsidRPr="00040C06">
        <w:t xml:space="preserve"> </w:t>
      </w:r>
      <w:r w:rsidR="009853BB" w:rsidRPr="00040C06">
        <w:t xml:space="preserve">z. zmena podrobnosti i prípustných hodnotách hluku v znení neskorších prepisov. </w:t>
      </w:r>
    </w:p>
    <w:p w14:paraId="55C8C40C" w14:textId="00F7E4A2" w:rsidR="00BD696C" w:rsidRDefault="00647670" w:rsidP="009853BB">
      <w:r w:rsidRPr="00040C06">
        <w:tab/>
      </w:r>
      <w:r w:rsidR="00BD696C">
        <w:t>Úlohou moni</w:t>
      </w:r>
      <w:r w:rsidR="00667A81">
        <w:t>t</w:t>
      </w:r>
      <w:r w:rsidR="00BD696C">
        <w:t>oringu je sledovať vplyv navrhovanej činnosti v konkrétnom prostredí počas výst</w:t>
      </w:r>
      <w:r w:rsidR="000C7D26">
        <w:t>avb</w:t>
      </w:r>
      <w:r w:rsidR="00667A81">
        <w:t>y</w:t>
      </w:r>
      <w:r w:rsidR="000C7D26">
        <w:t>, ale najmä prevádzky, sledovať účinok protihlukových opatrení (konštrukcia železničného zvršku a pod) a získavať tak podklady pre návrh a</w:t>
      </w:r>
      <w:r w:rsidR="000D468F">
        <w:t> korekciu protihlukových opatrení nielen na samotnom zámere.</w:t>
      </w:r>
    </w:p>
    <w:p w14:paraId="558C10D4" w14:textId="01134D41" w:rsidR="009853BB" w:rsidRDefault="00BD696C" w:rsidP="009853BB">
      <w:r>
        <w:tab/>
        <w:t>Z</w:t>
      </w:r>
      <w:r w:rsidR="009853BB" w:rsidRPr="00040C06">
        <w:t xml:space="preserve">hotoviteľ (vykonávateľ) meraní imisií hluku alebo vibrácií musí byť držiteľom osvedčenia o akreditácii na meranie imisií hluku alebo veľkosti vibrácií v životnom prostredí. Ďalej </w:t>
      </w:r>
      <w:r w:rsidR="00AC0463" w:rsidRPr="00040C06">
        <w:t>zhotoviteľ</w:t>
      </w:r>
      <w:r w:rsidR="009853BB" w:rsidRPr="00040C06">
        <w:t xml:space="preserve"> musí mať živnostenské oprávnenie na viazanú živnosť "</w:t>
      </w:r>
      <w:r w:rsidR="009853BB" w:rsidRPr="00C34D88">
        <w:rPr>
          <w:i/>
          <w:iCs/>
        </w:rPr>
        <w:t>Kvalitatívne a kvantitatívne zisťovanie faktorov životného prostredia na účely posudzovania ich možného vplyvu na zdravie</w:t>
      </w:r>
      <w:r w:rsidR="009853BB" w:rsidRPr="00040C06">
        <w:t xml:space="preserve">" a zamestnanci </w:t>
      </w:r>
      <w:r w:rsidR="00AC0463" w:rsidRPr="00040C06">
        <w:t xml:space="preserve">zhotoviteľa </w:t>
      </w:r>
      <w:r w:rsidR="009853BB" w:rsidRPr="00040C06">
        <w:t>vykonávajúci merania musia byť držiteľmi osvedčenia o odbornej spôsobilosti vydanom ÚVZ SR na meranie hluku alebo vibrácií.</w:t>
      </w:r>
    </w:p>
    <w:p w14:paraId="2600536A" w14:textId="013E02F0" w:rsidR="004D0793" w:rsidRDefault="004D0793" w:rsidP="004D0793">
      <w:r>
        <w:tab/>
      </w:r>
      <w:r w:rsidRPr="00A444EF">
        <w:t xml:space="preserve">V prípade sťažnosti (podnetov) obyvateľov na hluk alebo vibrácie prenášané podložím do obytných budov, Zhotoviteľ na vlastné náklady zabezpečí operatívny monitoring hluku alebo vibrácií (meranie imisií hluku alebo veľkosti vibrácií) vrátane posúdenia súladu výsledkov merania s prípustnými hodnotami určujúcich veličín hluku alebo vibrácií v životnom prostredí. </w:t>
      </w:r>
    </w:p>
    <w:p w14:paraId="2CD39192" w14:textId="0639D953" w:rsidR="00270C9C" w:rsidRDefault="00270C9C" w:rsidP="004D0793">
      <w:r>
        <w:tab/>
        <w:t>Objednávateľ p</w:t>
      </w:r>
      <w:r w:rsidRPr="00040C06">
        <w:t>ožaduje</w:t>
      </w:r>
      <w:r>
        <w:t>,</w:t>
      </w:r>
      <w:r w:rsidRPr="00040C06">
        <w:t xml:space="preserve"> </w:t>
      </w:r>
      <w:r w:rsidRPr="00E94D1C">
        <w:rPr>
          <w:bCs/>
        </w:rPr>
        <w:t xml:space="preserve">aby Zhotoviteľ </w:t>
      </w:r>
      <w:r w:rsidRPr="00040C06">
        <w:t>zmera</w:t>
      </w:r>
      <w:r>
        <w:t>l</w:t>
      </w:r>
      <w:r w:rsidRPr="00040C06">
        <w:t xml:space="preserve"> hlučnosť meniarne Legionárska v prevádzke pred začatím prác a po ukončení prác.</w:t>
      </w:r>
    </w:p>
    <w:p w14:paraId="796E7260" w14:textId="2C64A068" w:rsidR="009853BB" w:rsidRPr="00040C06" w:rsidRDefault="00CC0437" w:rsidP="009853BB">
      <w:pPr>
        <w:rPr>
          <w:b/>
        </w:rPr>
      </w:pPr>
      <w:r w:rsidRPr="00040C06">
        <w:rPr>
          <w:bCs/>
        </w:rPr>
        <w:tab/>
      </w:r>
      <w:r w:rsidR="009853BB" w:rsidRPr="00C34D88">
        <w:rPr>
          <w:bCs/>
        </w:rPr>
        <w:t>Náklad spojený s vykonaním činností operatívneho monitoringu zahrnie Zhotoviteľ do ceny jednotlivých stavebných objektov</w:t>
      </w:r>
      <w:r w:rsidR="009853BB" w:rsidRPr="00040C06">
        <w:rPr>
          <w:b/>
        </w:rPr>
        <w:t xml:space="preserve">. </w:t>
      </w:r>
    </w:p>
    <w:p w14:paraId="610D9205" w14:textId="3539D020" w:rsidR="00753AC8" w:rsidRDefault="00CC0437" w:rsidP="009853BB">
      <w:r w:rsidRPr="00040C06">
        <w:tab/>
      </w:r>
      <w:r w:rsidR="009853BB" w:rsidRPr="00040C06">
        <w:t>Záverečná správa a Protokoly o meraní budú slúžiť ako podklad k preberaciemu konaniu stavby a ku kolaudačnému konaniu / predčasnému</w:t>
      </w:r>
      <w:r w:rsidR="00AA59DF" w:rsidRPr="00040C06">
        <w:t>/ dočasnému</w:t>
      </w:r>
      <w:r w:rsidR="009853BB" w:rsidRPr="00040C06">
        <w:t xml:space="preserve"> užívaniu Diela. </w:t>
      </w:r>
    </w:p>
    <w:p w14:paraId="350C91C6" w14:textId="77777777" w:rsidR="005D5B09" w:rsidRPr="00B47B36" w:rsidRDefault="00A1319C" w:rsidP="005D5B09">
      <w:pPr>
        <w:autoSpaceDE/>
        <w:autoSpaceDN/>
        <w:adjustRightInd/>
        <w:spacing w:after="160"/>
        <w:rPr>
          <w:rFonts w:cs="Times New Roman"/>
          <w:szCs w:val="24"/>
          <w:lang w:eastAsia="sk-SK"/>
        </w:rPr>
      </w:pPr>
      <w:r w:rsidRPr="006463DD">
        <w:tab/>
      </w:r>
      <w:r w:rsidR="005D5B09" w:rsidRPr="006463DD">
        <w:rPr>
          <w:rFonts w:cs="Times New Roman"/>
          <w:szCs w:val="24"/>
          <w:lang w:eastAsia="sk-SK"/>
        </w:rPr>
        <w:t>Verejný obstarávateľ požaduje, aby boli namerané hodnoty vrátane neistoty merania rovnaké alebo menšie ako prípustné hodnoty uvedené a označené vo výreze tab. 1 z Vyhlášky MZSR č. 549/2007 Z. z. v znení neskorších zmien a doplnkov.</w:t>
      </w:r>
    </w:p>
    <w:p w14:paraId="667B2367" w14:textId="24A96289" w:rsidR="001A26F7" w:rsidRDefault="00A1319C" w:rsidP="001A26F7">
      <w:r>
        <w:tab/>
      </w:r>
      <w:r w:rsidR="009853BB" w:rsidRPr="00040C06">
        <w:t>Záverečná správa a Protokoly o meraní budú dodané Objednávateľovi v</w:t>
      </w:r>
      <w:r w:rsidR="00AA59DF" w:rsidRPr="00040C06">
        <w:t> počte 6 ks v tlačenej a 2 ks v elektronickej forme DVD/CD/USB</w:t>
      </w:r>
      <w:r w:rsidR="009853BB" w:rsidRPr="00040C06">
        <w:t xml:space="preserve">. </w:t>
      </w:r>
    </w:p>
    <w:p w14:paraId="40A118A1" w14:textId="4CAB3DBF" w:rsidR="009473BA" w:rsidRPr="00040C06" w:rsidRDefault="009473BA" w:rsidP="001A26F7"/>
    <w:p w14:paraId="70B3B6C2" w14:textId="27C42C41" w:rsidR="009F6BFA" w:rsidRPr="00040C06" w:rsidRDefault="009F6BFA" w:rsidP="00C34D88">
      <w:pPr>
        <w:pStyle w:val="Nadpis4"/>
      </w:pPr>
      <w:r w:rsidRPr="00040C06">
        <w:t>Monitoring odpadových vôd</w:t>
      </w:r>
    </w:p>
    <w:p w14:paraId="39771747" w14:textId="30DD0E3B" w:rsidR="009853BB" w:rsidRPr="00040C06" w:rsidRDefault="009853BB" w:rsidP="003839EC">
      <w:pPr>
        <w:numPr>
          <w:ilvl w:val="0"/>
          <w:numId w:val="17"/>
        </w:numPr>
        <w:tabs>
          <w:tab w:val="clear" w:pos="-5812"/>
          <w:tab w:val="clear" w:pos="0"/>
        </w:tabs>
        <w:overflowPunct w:val="0"/>
        <w:adjustRightInd/>
        <w:spacing w:after="0"/>
        <w:ind w:left="426" w:right="0" w:hanging="357"/>
        <w:textAlignment w:val="baseline"/>
      </w:pPr>
      <w:r w:rsidRPr="00040C06">
        <w:t>odpadové vody produkované počas výstavby zo stavebných dvorov a zariadení staveniska</w:t>
      </w:r>
      <w:r w:rsidR="009F6B3F" w:rsidRPr="00040C06">
        <w:t>,</w:t>
      </w:r>
    </w:p>
    <w:p w14:paraId="28C4E0BA" w14:textId="29B92EEF" w:rsidR="007B52E8" w:rsidRPr="00040C06" w:rsidRDefault="009853BB" w:rsidP="00203410">
      <w:pPr>
        <w:numPr>
          <w:ilvl w:val="0"/>
          <w:numId w:val="17"/>
        </w:numPr>
        <w:tabs>
          <w:tab w:val="clear" w:pos="-5812"/>
          <w:tab w:val="clear" w:pos="0"/>
        </w:tabs>
        <w:overflowPunct w:val="0"/>
        <w:adjustRightInd/>
        <w:spacing w:after="0"/>
        <w:ind w:left="426" w:right="0" w:hanging="357"/>
        <w:textAlignment w:val="baseline"/>
      </w:pPr>
      <w:r w:rsidRPr="00040C06">
        <w:t xml:space="preserve">Po ukončení monitoringu </w:t>
      </w:r>
      <w:bookmarkStart w:id="2208" w:name="OLE_LINK1"/>
      <w:bookmarkStart w:id="2209" w:name="OLE_LINK2"/>
      <w:bookmarkEnd w:id="2208"/>
      <w:r w:rsidRPr="00040C06">
        <w:t xml:space="preserve">odpadových vôd </w:t>
      </w:r>
      <w:bookmarkEnd w:id="2209"/>
      <w:r w:rsidRPr="00040C06">
        <w:t xml:space="preserve">odovzdá Zhotoviteľ Objednávateľovi Záverečnú správu v počte 6 ks v tlačenej podobe a 2 </w:t>
      </w:r>
      <w:r w:rsidR="00AA59DF" w:rsidRPr="00040C06">
        <w:t>ks v elektronickej forme DVD/CD/USB</w:t>
      </w:r>
      <w:r w:rsidRPr="00040C06">
        <w:t>.</w:t>
      </w:r>
      <w:bookmarkStart w:id="2210" w:name="_Toc332367395"/>
      <w:bookmarkStart w:id="2211" w:name="_Toc345289353"/>
      <w:bookmarkStart w:id="2212" w:name="_Toc292432471"/>
      <w:bookmarkStart w:id="2213" w:name="_Toc292803151"/>
      <w:bookmarkStart w:id="2214" w:name="_Toc332367407"/>
      <w:bookmarkStart w:id="2215" w:name="_Toc345289356"/>
      <w:bookmarkEnd w:id="2203"/>
    </w:p>
    <w:p w14:paraId="5F4AAA01" w14:textId="190C2A34" w:rsidR="001F6C93" w:rsidRPr="00040C06" w:rsidRDefault="00753CA0" w:rsidP="00C34D88">
      <w:pPr>
        <w:pStyle w:val="Nadpis2"/>
      </w:pPr>
      <w:bookmarkStart w:id="2216" w:name="_Toc181706947"/>
      <w:bookmarkStart w:id="2217" w:name="_Toc181782376"/>
      <w:bookmarkStart w:id="2218" w:name="_Toc181784130"/>
      <w:bookmarkStart w:id="2219" w:name="_Toc181784400"/>
      <w:bookmarkStart w:id="2220" w:name="_Toc182263216"/>
      <w:bookmarkStart w:id="2221" w:name="_Toc182264121"/>
      <w:bookmarkStart w:id="2222" w:name="_Toc184105613"/>
      <w:bookmarkStart w:id="2223" w:name="_Toc187221376"/>
      <w:bookmarkStart w:id="2224" w:name="_Toc187233569"/>
      <w:bookmarkStart w:id="2225" w:name="_Toc187233900"/>
      <w:bookmarkStart w:id="2226" w:name="_Toc187234188"/>
      <w:bookmarkStart w:id="2227" w:name="_Toc187234476"/>
      <w:bookmarkStart w:id="2228" w:name="_Toc187241921"/>
      <w:bookmarkStart w:id="2229" w:name="_Toc187246086"/>
      <w:bookmarkStart w:id="2230" w:name="_Toc187246679"/>
      <w:bookmarkStart w:id="2231" w:name="_Toc187247208"/>
      <w:bookmarkStart w:id="2232" w:name="_Toc181706948"/>
      <w:bookmarkStart w:id="2233" w:name="_Toc181782377"/>
      <w:bookmarkStart w:id="2234" w:name="_Toc181784131"/>
      <w:bookmarkStart w:id="2235" w:name="_Toc181784401"/>
      <w:bookmarkStart w:id="2236" w:name="_Toc182263217"/>
      <w:bookmarkStart w:id="2237" w:name="_Toc182264122"/>
      <w:bookmarkStart w:id="2238" w:name="_Toc184105614"/>
      <w:bookmarkStart w:id="2239" w:name="_Toc187221377"/>
      <w:bookmarkStart w:id="2240" w:name="_Toc187233570"/>
      <w:bookmarkStart w:id="2241" w:name="_Toc187233901"/>
      <w:bookmarkStart w:id="2242" w:name="_Toc187234189"/>
      <w:bookmarkStart w:id="2243" w:name="_Toc187234477"/>
      <w:bookmarkStart w:id="2244" w:name="_Toc187241922"/>
      <w:bookmarkStart w:id="2245" w:name="_Toc187246087"/>
      <w:bookmarkStart w:id="2246" w:name="_Toc187246680"/>
      <w:bookmarkStart w:id="2247" w:name="_Toc187247209"/>
      <w:bookmarkStart w:id="2248" w:name="_Toc187411884"/>
      <w:bookmarkStart w:id="2249" w:name="_Toc292038731"/>
      <w:bookmarkStart w:id="2250" w:name="_Toc292042021"/>
      <w:bookmarkStart w:id="2251" w:name="_Toc292803152"/>
      <w:bookmarkStart w:id="2252" w:name="_Toc332367408"/>
      <w:bookmarkStart w:id="2253" w:name="_Toc345289357"/>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r w:rsidRPr="00040C06">
        <w:t>Ochrana prírody a</w:t>
      </w:r>
      <w:r w:rsidR="001F6C93" w:rsidRPr="00040C06">
        <w:t> </w:t>
      </w:r>
      <w:r w:rsidRPr="00040C06">
        <w:t>krajiny</w:t>
      </w:r>
      <w:bookmarkEnd w:id="2248"/>
    </w:p>
    <w:p w14:paraId="77B94C0A" w14:textId="02BBBF65" w:rsidR="001F6C93" w:rsidRPr="00C34D88" w:rsidRDefault="00DF0213" w:rsidP="00C34D88">
      <w:pPr>
        <w:rPr>
          <w:highlight w:val="red"/>
        </w:rPr>
      </w:pPr>
      <w:r w:rsidRPr="00040C06">
        <w:tab/>
      </w:r>
      <w:r w:rsidR="00C10F3D" w:rsidRPr="00040C06">
        <w:t xml:space="preserve">Požiadavky na ochranu prírody a krajiny sú predovšetkým definované v zákone č. 543/2002 </w:t>
      </w:r>
      <w:proofErr w:type="spellStart"/>
      <w:r w:rsidR="00C10F3D" w:rsidRPr="00040C06">
        <w:t>Z.z</w:t>
      </w:r>
      <w:proofErr w:type="spellEnd"/>
      <w:r w:rsidR="00C10F3D" w:rsidRPr="00040C06">
        <w:t xml:space="preserve">. o ochrane prírody a krajiny v znení neskorších predpisov. Pokiaľ sa výstavba bude vykonávať v území, kde platí zvýšená ochrana prírody, požaduje sa, aby sa výkopové práce vykonávali ručne z dôvodu, aby ťažké mechanizmy nemohli zdevastovať životné prostredie a aby pri terénnych prácach nedošlo ku znečisteniu povrchových a podzemných vôd látkami škodiacimi vodám z používaných mechanizmov. </w:t>
      </w:r>
      <w:r w:rsidR="00EC0ED5" w:rsidRPr="00040C06">
        <w:t>Zhotoviteľ</w:t>
      </w:r>
      <w:r w:rsidR="00C10F3D" w:rsidRPr="00040C06">
        <w:t xml:space="preserve"> v územiach so zvýšenou ochranou životného prostredia zabezpečí dôsledné dodržiavanie obvodu Staveniska.</w:t>
      </w:r>
    </w:p>
    <w:p w14:paraId="35F72B46" w14:textId="0D0DEDDF" w:rsidR="007F5A70" w:rsidRPr="00C34D88" w:rsidRDefault="00DF0213" w:rsidP="00C34D88">
      <w:pPr>
        <w:rPr>
          <w:highlight w:val="red"/>
        </w:rPr>
      </w:pPr>
      <w:r w:rsidRPr="00040C06">
        <w:tab/>
      </w:r>
      <w:r w:rsidR="00C10F3D" w:rsidRPr="00C34D88">
        <w:rPr>
          <w:bCs/>
        </w:rPr>
        <w:t xml:space="preserve">Pri prácach nemôže dôjsť k poškodeniu chránených stromov a chránených biotopov v blízkosti stavby. </w:t>
      </w:r>
      <w:r w:rsidR="00C10F3D" w:rsidRPr="00040C06">
        <w:rPr>
          <w:bCs/>
        </w:rPr>
        <w:t>V prípade výrubu drevín postupovať podľa platných právnych predpisov.</w:t>
      </w:r>
      <w:r w:rsidR="00E378C0" w:rsidRPr="00040C06">
        <w:rPr>
          <w:bCs/>
        </w:rPr>
        <w:t xml:space="preserve"> </w:t>
      </w:r>
      <w:r w:rsidR="00E378C0" w:rsidRPr="00040C06">
        <w:t xml:space="preserve">Zhotoviteľ zabezpečí uplatnenie požiadaviek podľa platných STN </w:t>
      </w:r>
      <w:r w:rsidR="00B04336" w:rsidRPr="00040C06">
        <w:t>(STN 83 7010 Ochrana prírody</w:t>
      </w:r>
      <w:r w:rsidR="00203410" w:rsidRPr="00040C06">
        <w:t xml:space="preserve"> „</w:t>
      </w:r>
      <w:r w:rsidR="00B04336" w:rsidRPr="00C34D88">
        <w:rPr>
          <w:i/>
          <w:iCs/>
        </w:rPr>
        <w:t>Ošetrovanie, udržiavanie a ochrana stromovej vegetácie</w:t>
      </w:r>
      <w:r w:rsidR="00203410" w:rsidRPr="00040C06">
        <w:t>“</w:t>
      </w:r>
      <w:r w:rsidR="00B04336" w:rsidRPr="00040C06">
        <w:t xml:space="preserve"> a iné)</w:t>
      </w:r>
      <w:r w:rsidR="00E378C0" w:rsidRPr="00040C06">
        <w:t xml:space="preserve"> a podľa dokumentu </w:t>
      </w:r>
      <w:proofErr w:type="spellStart"/>
      <w:r w:rsidR="00E378C0" w:rsidRPr="00040C06">
        <w:t>Arboristický</w:t>
      </w:r>
      <w:proofErr w:type="spellEnd"/>
      <w:r w:rsidR="00E378C0" w:rsidRPr="00040C06">
        <w:t xml:space="preserve"> štandard </w:t>
      </w:r>
      <w:r w:rsidR="009A0C58" w:rsidRPr="00040C06">
        <w:t xml:space="preserve">2. </w:t>
      </w:r>
      <w:r w:rsidR="00E378C0" w:rsidRPr="00040C06">
        <w:t>„</w:t>
      </w:r>
      <w:r w:rsidR="00E378C0" w:rsidRPr="00C34D88">
        <w:rPr>
          <w:i/>
          <w:iCs/>
        </w:rPr>
        <w:t>Ochrana drevín pri stavebnej činnosti</w:t>
      </w:r>
      <w:r w:rsidR="00E378C0" w:rsidRPr="00040C06">
        <w:t>“ schválený Slovenskou poľnohospodárskou univerzitou v Nitre dňa 15. 10. 2018</w:t>
      </w:r>
      <w:r w:rsidR="00203410" w:rsidRPr="00040C06">
        <w:t>.</w:t>
      </w:r>
    </w:p>
    <w:p w14:paraId="6B5F6B41" w14:textId="316CE35B" w:rsidR="006D45A7" w:rsidRPr="00C34D88" w:rsidRDefault="00DF0213" w:rsidP="00C34D88">
      <w:pPr>
        <w:rPr>
          <w:highlight w:val="red"/>
        </w:rPr>
      </w:pPr>
      <w:r w:rsidRPr="00040C06">
        <w:tab/>
      </w:r>
      <w:r w:rsidR="007B1E4F" w:rsidRPr="00040C06">
        <w:t xml:space="preserve">Zhotoviteľ </w:t>
      </w:r>
      <w:r w:rsidR="009F4580" w:rsidRPr="00040C06">
        <w:t xml:space="preserve">vypracuje </w:t>
      </w:r>
      <w:r w:rsidR="00675A60" w:rsidRPr="00040C06">
        <w:t xml:space="preserve">Projekt ochrany drevín pri stavebnej činnosti v zmysle </w:t>
      </w:r>
      <w:proofErr w:type="spellStart"/>
      <w:r w:rsidR="00675A60" w:rsidRPr="00040C06">
        <w:t>Arboristického</w:t>
      </w:r>
      <w:proofErr w:type="spellEnd"/>
      <w:r w:rsidR="00675A60" w:rsidRPr="00040C06">
        <w:t xml:space="preserve"> štandardu2.</w:t>
      </w:r>
    </w:p>
    <w:p w14:paraId="6E29378B" w14:textId="285A0F31" w:rsidR="006D45A7" w:rsidRPr="00040C06" w:rsidRDefault="00753CA0" w:rsidP="00C34D88">
      <w:pPr>
        <w:pStyle w:val="Nadpis2"/>
      </w:pPr>
      <w:bookmarkStart w:id="2254" w:name="_Toc187411885"/>
      <w:r w:rsidRPr="00040C06">
        <w:lastRenderedPageBreak/>
        <w:t>Ochrana poľnohospodárskej pôdy</w:t>
      </w:r>
      <w:bookmarkEnd w:id="2254"/>
    </w:p>
    <w:p w14:paraId="582FBD52" w14:textId="4A1A60D3" w:rsidR="006D45A7" w:rsidRPr="00C34D88" w:rsidRDefault="00CD48B7" w:rsidP="00C34D88">
      <w:pPr>
        <w:rPr>
          <w:highlight w:val="red"/>
        </w:rPr>
      </w:pPr>
      <w:r w:rsidRPr="00040C06">
        <w:tab/>
      </w:r>
      <w:r w:rsidR="00753CA0" w:rsidRPr="00040C06">
        <w:t xml:space="preserve">Všeobecné ustanovenia o ochrane poľnohospodárskej pôdy sú zakotvené v zákone č 220/2004 </w:t>
      </w:r>
      <w:proofErr w:type="spellStart"/>
      <w:r w:rsidR="00753CA0" w:rsidRPr="00040C06">
        <w:t>Z.z</w:t>
      </w:r>
      <w:proofErr w:type="spellEnd"/>
      <w:r w:rsidR="00753CA0" w:rsidRPr="00040C06">
        <w:t xml:space="preserve">. o ochrane a využívaní poľnohospodárskej pôdy v znení neskorších predpisov a o zmene zákona č. 245/2003 </w:t>
      </w:r>
      <w:proofErr w:type="spellStart"/>
      <w:r w:rsidR="00753CA0" w:rsidRPr="00040C06">
        <w:t>Z.z</w:t>
      </w:r>
      <w:proofErr w:type="spellEnd"/>
      <w:r w:rsidR="00753CA0" w:rsidRPr="00040C06">
        <w:t>. o integrovanej prevencii a kontrole znečisťovania životného prostredia a o zmene a doplnení niektorých zákonov v znení neskorších predpisov.</w:t>
      </w:r>
    </w:p>
    <w:p w14:paraId="25D86E9E" w14:textId="5ADDB4C1" w:rsidR="006D45A7" w:rsidRPr="00C34D88" w:rsidRDefault="00FC095C" w:rsidP="00C34D88">
      <w:pPr>
        <w:rPr>
          <w:highlight w:val="red"/>
        </w:rPr>
      </w:pPr>
      <w:r w:rsidRPr="00040C06">
        <w:tab/>
      </w:r>
      <w:r w:rsidR="00753CA0" w:rsidRPr="00040C06">
        <w:t xml:space="preserve">Odnímanie PP treba zosúladiť tak, aby sa jej odňatie uskutočnilo len v nevyhnutných prípadoch a v odôvodnenom rozsahu a po zbere úrody. Prípadne poškodenú priľahlú PP treba uviesť do pôvodného stavu na náklady </w:t>
      </w:r>
      <w:r w:rsidR="00EC0ED5" w:rsidRPr="00040C06">
        <w:t>Zhotoviteľ</w:t>
      </w:r>
      <w:r w:rsidR="00753CA0" w:rsidRPr="00040C06">
        <w:t>a. Vykonať skrývku humusového horizontu PP odnímaných natrvalo a zabezpečiť ich hospodárne a účelné využitie na základe bilancie skrývky humusového horizontu</w:t>
      </w:r>
      <w:r w:rsidR="00C10F3D" w:rsidRPr="00040C06">
        <w:t xml:space="preserve"> a právoplatných rozhodnutí o vyňatí </w:t>
      </w:r>
      <w:r w:rsidR="003A69C8" w:rsidRPr="00040C06">
        <w:t>PP</w:t>
      </w:r>
      <w:r w:rsidR="00C10F3D" w:rsidRPr="00040C06">
        <w:t>.</w:t>
      </w:r>
      <w:r w:rsidR="00753CA0" w:rsidRPr="00040C06">
        <w:t xml:space="preserve"> </w:t>
      </w:r>
    </w:p>
    <w:p w14:paraId="19991FFC" w14:textId="461138CC" w:rsidR="006D45A7" w:rsidRPr="00040C06" w:rsidRDefault="00753CA0" w:rsidP="00C34D88">
      <w:pPr>
        <w:pStyle w:val="Nadpis2"/>
      </w:pPr>
      <w:bookmarkStart w:id="2255" w:name="_Toc187411886"/>
      <w:r w:rsidRPr="00040C06">
        <w:t>Ochrana vôd</w:t>
      </w:r>
      <w:bookmarkEnd w:id="2255"/>
      <w:r w:rsidRPr="00040C06">
        <w:t xml:space="preserve"> </w:t>
      </w:r>
    </w:p>
    <w:p w14:paraId="7F7C0E4E" w14:textId="1DBCC72A" w:rsidR="006D45A7" w:rsidRPr="00C34D88" w:rsidRDefault="009E1CB5" w:rsidP="00C34D88">
      <w:pPr>
        <w:rPr>
          <w:highlight w:val="red"/>
        </w:rPr>
      </w:pPr>
      <w:r w:rsidRPr="00040C06">
        <w:tab/>
      </w:r>
      <w:r w:rsidR="00EC0ED5" w:rsidRPr="00040C06">
        <w:t>Zhotoviteľ</w:t>
      </w:r>
      <w:r w:rsidR="00753CA0" w:rsidRPr="00040C06">
        <w:t xml:space="preserve"> bude konať v súlade </w:t>
      </w:r>
      <w:r w:rsidR="007F50D4" w:rsidRPr="00040C06">
        <w:rPr>
          <w:bCs/>
          <w:iCs/>
        </w:rPr>
        <w:t>s účinnými všeobecne záväznými právnymi predpismi</w:t>
      </w:r>
      <w:r w:rsidR="00753CA0" w:rsidRPr="00040C06">
        <w:t>, pokiaľ súvisia s ochranou vôd.</w:t>
      </w:r>
    </w:p>
    <w:p w14:paraId="318CD43A" w14:textId="350695F2" w:rsidR="006D45A7" w:rsidRPr="00C34D88" w:rsidRDefault="009E1CB5" w:rsidP="00C34D88">
      <w:pPr>
        <w:rPr>
          <w:highlight w:val="red"/>
        </w:rPr>
      </w:pPr>
      <w:r w:rsidRPr="00040C06">
        <w:tab/>
      </w:r>
      <w:r w:rsidR="002F69AF" w:rsidRPr="00040C06">
        <w:t>V</w:t>
      </w:r>
      <w:r w:rsidR="007962ED" w:rsidRPr="00040C06">
        <w:t xml:space="preserve"> zmysle </w:t>
      </w:r>
      <w:r w:rsidR="004A69CF">
        <w:t>Vodného zákona</w:t>
      </w:r>
      <w:r w:rsidR="007962ED" w:rsidRPr="00040C06">
        <w:t xml:space="preserve"> a vyhlášky MŽP SR 458/2005, ktorou sa ustanovujú podrobnosti o výkone odborného technicko-bezpečnostného dohľadu nad vodnými stavbami a o výkone technicko-bezpečnostného dozoru </w:t>
      </w:r>
      <w:r w:rsidR="00830D4E" w:rsidRPr="00040C06">
        <w:t xml:space="preserve">zabezpečí Zhotoviteľ výkon odborného </w:t>
      </w:r>
      <w:proofErr w:type="spellStart"/>
      <w:r w:rsidR="00830D4E" w:rsidRPr="00040C06">
        <w:t>technicko</w:t>
      </w:r>
      <w:proofErr w:type="spellEnd"/>
      <w:r w:rsidR="00830D4E" w:rsidRPr="00040C06">
        <w:t xml:space="preserve"> – bezpečnostného dohľadu.</w:t>
      </w:r>
    </w:p>
    <w:p w14:paraId="3712BA09" w14:textId="420AACF0" w:rsidR="006D45A7" w:rsidRPr="00040C06" w:rsidRDefault="00753CA0" w:rsidP="00C34D88">
      <w:pPr>
        <w:pStyle w:val="Nadpis2"/>
      </w:pPr>
      <w:bookmarkStart w:id="2256" w:name="_Toc187411887"/>
      <w:r w:rsidRPr="00040C06">
        <w:t>Ochrana ovzdušia</w:t>
      </w:r>
      <w:bookmarkEnd w:id="2256"/>
    </w:p>
    <w:p w14:paraId="0E23E7CE" w14:textId="7BD2337C" w:rsidR="006D45A7" w:rsidRPr="00C34D88" w:rsidRDefault="00374ECC" w:rsidP="00C34D88">
      <w:pPr>
        <w:rPr>
          <w:highlight w:val="red"/>
        </w:rPr>
      </w:pPr>
      <w:r w:rsidRPr="00040C06">
        <w:tab/>
      </w:r>
      <w:r w:rsidR="00753CA0" w:rsidRPr="00040C06">
        <w:t xml:space="preserve">Ochranu ovzdušia zabezpečuje zákon č. </w:t>
      </w:r>
      <w:r w:rsidR="008732FD" w:rsidRPr="00040C06">
        <w:t>146/2023</w:t>
      </w:r>
      <w:r w:rsidR="00753CA0" w:rsidRPr="00040C06">
        <w:t xml:space="preserve"> </w:t>
      </w:r>
      <w:proofErr w:type="spellStart"/>
      <w:r w:rsidR="00753CA0" w:rsidRPr="00040C06">
        <w:t>Z.z</w:t>
      </w:r>
      <w:proofErr w:type="spellEnd"/>
      <w:r w:rsidR="00753CA0" w:rsidRPr="00040C06">
        <w:t>. o ochrane ovzdušia v znení neskorších predpisov.</w:t>
      </w:r>
    </w:p>
    <w:p w14:paraId="13A5B63C" w14:textId="4A0E0B77" w:rsidR="006D45A7" w:rsidRPr="00C34D88" w:rsidRDefault="00391105" w:rsidP="00C34D88">
      <w:pPr>
        <w:rPr>
          <w:highlight w:val="red"/>
        </w:rPr>
      </w:pPr>
      <w:r w:rsidRPr="00040C06">
        <w:tab/>
      </w:r>
      <w:r w:rsidR="00753CA0" w:rsidRPr="00040C06">
        <w:t xml:space="preserve">Projektová dokumentácia musí byť odsúhlasená príslušným úradom. </w:t>
      </w:r>
      <w:r w:rsidR="00EC0ED5" w:rsidRPr="00040C06">
        <w:t>Zhotoviteľ</w:t>
      </w:r>
      <w:r w:rsidR="00753CA0" w:rsidRPr="00040C06">
        <w:t xml:space="preserve"> je povinný dodržať všetky podmienky stanovené v uvedenom vyjadrení. V prípade zmien v PD, najmä zmien v zdrojoch znečistenia, zmenená PD musí byť znovu odsúhlasená príslušným úradom.</w:t>
      </w:r>
    </w:p>
    <w:p w14:paraId="0FDB1009" w14:textId="69D16894" w:rsidR="006D45A7" w:rsidRPr="00040C06" w:rsidRDefault="00753CA0" w:rsidP="00C34D88">
      <w:pPr>
        <w:pStyle w:val="Nadpis2"/>
      </w:pPr>
      <w:bookmarkStart w:id="2257" w:name="_Toc187411888"/>
      <w:r w:rsidRPr="00040C06">
        <w:t>Nakladanie s</w:t>
      </w:r>
      <w:r w:rsidR="006D45A7" w:rsidRPr="00040C06">
        <w:t> </w:t>
      </w:r>
      <w:r w:rsidRPr="00040C06">
        <w:t>odpadmi</w:t>
      </w:r>
      <w:bookmarkEnd w:id="2257"/>
    </w:p>
    <w:p w14:paraId="59166D0A" w14:textId="21A5EACE" w:rsidR="00626153" w:rsidRPr="00C34D88" w:rsidRDefault="00391105" w:rsidP="00C34D88">
      <w:pPr>
        <w:rPr>
          <w:highlight w:val="red"/>
        </w:rPr>
      </w:pPr>
      <w:r w:rsidRPr="00040C06">
        <w:tab/>
      </w:r>
      <w:r w:rsidR="00D774FD" w:rsidRPr="00040C06">
        <w:t xml:space="preserve">Z hľadiska nakladania s odpadmi je potrebné riadiť sa ustanovením zákona NR SR č. 733/2004 Z. z., ktorým sa mení a dopĺňa zákon NR SR č. 79/2015 Z. z. o odpadoch a o zmene niektorých zákonov v znení neskorších predpisov, ďalej Vyhláškou MŽP SR č. 129/2004 Z. z., ktorou sa mení vyhláška MŽP SR č. 284/2001 Z. z., ktorou sa ustanovuje katalóg odpadov v znení vyhlášky č. MŽP SR 409/2002 Z. z. Je treba vziať do úvahy aj Všeobecné záväzné nariadenie o nakladaní s komunálnym odpadom a ostatným odpadom. Toto nariadenie je vydávané v jednotlivých regiónoch. </w:t>
      </w:r>
    </w:p>
    <w:p w14:paraId="36DAC0B5" w14:textId="5AA74D26" w:rsidR="00626153" w:rsidRPr="00C34D88" w:rsidRDefault="00DB7F12" w:rsidP="00C34D88">
      <w:pPr>
        <w:rPr>
          <w:highlight w:val="red"/>
        </w:rPr>
      </w:pPr>
      <w:r w:rsidRPr="00040C06">
        <w:tab/>
      </w:r>
      <w:r w:rsidR="00D774FD" w:rsidRPr="00040C06">
        <w:t xml:space="preserve">Evidencia odpadov bude vedená podľa vyhlášky MŽP SR č. </w:t>
      </w:r>
      <w:r w:rsidR="001C41F2" w:rsidRPr="00040C06">
        <w:t>371/2015</w:t>
      </w:r>
      <w:r w:rsidR="00D774FD" w:rsidRPr="00040C06">
        <w:t xml:space="preserve"> Z. z.</w:t>
      </w:r>
      <w:r w:rsidR="002A6E97" w:rsidRPr="00040C06">
        <w:t>, ktorou sa</w:t>
      </w:r>
      <w:r w:rsidR="00D774FD" w:rsidRPr="00040C06">
        <w:t xml:space="preserve"> vykon</w:t>
      </w:r>
      <w:r w:rsidR="002A6E97" w:rsidRPr="00040C06">
        <w:t>ávajú</w:t>
      </w:r>
      <w:r w:rsidR="00D774FD" w:rsidRPr="00040C06">
        <w:t xml:space="preserve"> niektor</w:t>
      </w:r>
      <w:r w:rsidR="002A6E97" w:rsidRPr="00040C06">
        <w:t>é</w:t>
      </w:r>
      <w:r w:rsidR="00D774FD" w:rsidRPr="00040C06">
        <w:t xml:space="preserve"> ustanoven</w:t>
      </w:r>
      <w:r w:rsidR="002A6E97" w:rsidRPr="00040C06">
        <w:t>ia</w:t>
      </w:r>
      <w:r w:rsidR="00D774FD" w:rsidRPr="00040C06">
        <w:t xml:space="preserve"> zákona o odpadoch. Za zatriedenie, evidenciu a odvoz odpadu</w:t>
      </w:r>
      <w:r w:rsidR="00E61D75" w:rsidRPr="00040C06">
        <w:t>, ktorý je výsledkom činnosti Zhotoviteľa pri vyhotovovaní Diela,</w:t>
      </w:r>
      <w:r w:rsidR="00D774FD" w:rsidRPr="00040C06">
        <w:t xml:space="preserve"> bude zodpovedný Zhotoviteľ. Jednotlivé odpady budú zhromažďované oddelene podľa druhov na príslušných miestach alebo v príslušných zhromaždovacích prostriedkoch a budú odvážané a zneškodňované oprávnenými osobami.</w:t>
      </w:r>
    </w:p>
    <w:p w14:paraId="07637536" w14:textId="5F47A0AB" w:rsidR="00F02D77" w:rsidRPr="00C34D88" w:rsidRDefault="00DB7F12" w:rsidP="00C34D88">
      <w:pPr>
        <w:rPr>
          <w:highlight w:val="red"/>
        </w:rPr>
      </w:pPr>
      <w:r w:rsidRPr="00040C06">
        <w:tab/>
      </w:r>
      <w:r w:rsidR="00D774FD" w:rsidRPr="00040C06">
        <w:t xml:space="preserve">Zhotoviteľ je povinný recyklovať všetok použiteľný odpad (napr. drvený asfalt a betón z vozoviek a z iných konštrukcií), len ostatný prebytočný materiál (odpad) bude uložený mimo Staveniska na autorizovaných skládkach, a to v súlade s platnou slovenskou legislatívou o nakladaní s odpadmi, najmä so zákonom NR SR č. 733/2004 Z. z. zmena zákona o odpadoch a o zmene niektorých zákonov v znení neskorších predpisov a vyhláškou MŽP SR č. 129/2004 Z. z. zmena vyhlášky ustanovujúcej Katalóg odpadov. </w:t>
      </w:r>
    </w:p>
    <w:p w14:paraId="78734CA6" w14:textId="59EBA63F" w:rsidR="00D517B4" w:rsidRPr="00C34D88" w:rsidRDefault="00DB7F12" w:rsidP="00C34D88">
      <w:pPr>
        <w:rPr>
          <w:highlight w:val="red"/>
        </w:rPr>
      </w:pPr>
      <w:r w:rsidRPr="00040C06">
        <w:tab/>
      </w:r>
      <w:r w:rsidR="00D774FD" w:rsidRPr="00040C06">
        <w:t>Zhotoviteľ si určí skládku podľa vlastného uváženia. Ponuková cena za odvoz a uskladnenie zeminy/</w:t>
      </w:r>
      <w:proofErr w:type="spellStart"/>
      <w:r w:rsidR="00D774FD" w:rsidRPr="00040C06">
        <w:t>sute</w:t>
      </w:r>
      <w:proofErr w:type="spellEnd"/>
      <w:r w:rsidR="00D774FD" w:rsidRPr="00040C06">
        <w:t xml:space="preserve"> v rámci jednotlivých stavebných objektov bude pevná a nebude ju možné meniť v závislosti na vzdialenosti skládky od Staveniska. </w:t>
      </w:r>
    </w:p>
    <w:p w14:paraId="29A7DDF3" w14:textId="4055AED4" w:rsidR="00D517B4" w:rsidRPr="00C34D88" w:rsidRDefault="00DB7F12" w:rsidP="00C34D88">
      <w:pPr>
        <w:rPr>
          <w:highlight w:val="red"/>
        </w:rPr>
      </w:pPr>
      <w:r w:rsidRPr="00040C06">
        <w:tab/>
      </w:r>
      <w:r w:rsidR="00D774FD" w:rsidRPr="00040C06">
        <w:t>K preberaciemu konaniu každej časti Diela Zhotoviteľ predloží orgánu štátnej správy odpadového hospodárstva doklady s uvedením množstiev vzniknutého odpadu a zákonný spôsob jeho zhodnotenia, resp. zneškodnenia.</w:t>
      </w:r>
    </w:p>
    <w:p w14:paraId="12EF9E54" w14:textId="32B4CEA9" w:rsidR="00C3202B" w:rsidRPr="00C34D88" w:rsidRDefault="00DB7F12" w:rsidP="00C34D88">
      <w:pPr>
        <w:rPr>
          <w:highlight w:val="red"/>
        </w:rPr>
      </w:pPr>
      <w:r w:rsidRPr="00040C06">
        <w:lastRenderedPageBreak/>
        <w:tab/>
      </w:r>
      <w:r w:rsidR="00D774FD" w:rsidRPr="00040C06">
        <w:t>Poplatky za uloženie odpadov sa riadia zákonom NR SR č. 329/2018 Z. z. o poplatkoch za uloženie odpadov</w:t>
      </w:r>
      <w:r w:rsidR="00BB699B">
        <w:t>.</w:t>
      </w:r>
      <w:r w:rsidR="00D774FD" w:rsidRPr="00040C06">
        <w:t xml:space="preserve"> Z hľadiska nakladania s odpadmi je potrebné riadiť sa ustanovením zákona NR SR č. 733/2004 Z. z., ktorým sa mení a dopĺňa zákon NR SR č. </w:t>
      </w:r>
      <w:r w:rsidR="00187BFD" w:rsidRPr="00040C06">
        <w:t>79/2015</w:t>
      </w:r>
      <w:r w:rsidR="00D774FD" w:rsidRPr="00040C06">
        <w:t xml:space="preserve"> Z. z. o odpadoch a o zmene niektorých zákonov v znení neskorších predpisov, ďalej Vyhláškou MŽP SR č. 129/2004 Z. z., ktorou sa mení vyhláška MŽP SR č. 284/2001 Z. z., ktorou sa ustanovuje katalóg odpadov v znení vyhlášky č. MŽP SR 409/2002 </w:t>
      </w:r>
      <w:proofErr w:type="spellStart"/>
      <w:r w:rsidR="00D774FD" w:rsidRPr="00040C06">
        <w:t>Z.z</w:t>
      </w:r>
      <w:proofErr w:type="spellEnd"/>
      <w:r w:rsidR="00D774FD" w:rsidRPr="00040C06">
        <w:t xml:space="preserve">. Je treba vziať do úvahy aj Všeobecné záväzné nariadenie o nakladaní s komunálnym odpadom a ostatným odpadom. Toto nariadenie je vydávané v jednotlivých </w:t>
      </w:r>
      <w:r w:rsidR="00BA427B">
        <w:t>mestských častiach</w:t>
      </w:r>
      <w:r w:rsidR="00D774FD" w:rsidRPr="00040C06">
        <w:t>.</w:t>
      </w:r>
    </w:p>
    <w:p w14:paraId="06CFF84D" w14:textId="1D4A88D5" w:rsidR="00C3202B" w:rsidRPr="00C34D88" w:rsidRDefault="00DB7F12" w:rsidP="00C34D88">
      <w:pPr>
        <w:rPr>
          <w:highlight w:val="red"/>
        </w:rPr>
      </w:pPr>
      <w:r w:rsidRPr="00040C06">
        <w:tab/>
      </w:r>
      <w:r w:rsidR="00D774FD" w:rsidRPr="00040C06">
        <w:t xml:space="preserve"> </w:t>
      </w:r>
      <w:r w:rsidR="00D774FD" w:rsidRPr="00A166E2">
        <w:t>Navrhovaná</w:t>
      </w:r>
      <w:r w:rsidR="00F71AD7" w:rsidRPr="00A166E2">
        <w:t xml:space="preserve"> následne akceptovaná</w:t>
      </w:r>
      <w:r w:rsidR="00D774FD" w:rsidRPr="00A166E2">
        <w:t xml:space="preserve"> zmluvná cena bude zahŕňať všetky poplatky za naloženie, odvoz a uloženie odpadov na skládkach odpadov alebo náklady</w:t>
      </w:r>
      <w:r w:rsidR="00D774FD" w:rsidRPr="00040C06">
        <w:t xml:space="preserve"> na iné nakladanie s odpadmi v zmysle platnej legislatívy.</w:t>
      </w:r>
    </w:p>
    <w:p w14:paraId="67DEA951" w14:textId="4F700249" w:rsidR="00754CCD" w:rsidRPr="00C34D88" w:rsidRDefault="00DB7F12" w:rsidP="00C34D88">
      <w:pPr>
        <w:rPr>
          <w:highlight w:val="red"/>
        </w:rPr>
      </w:pPr>
      <w:r w:rsidRPr="00040C06">
        <w:tab/>
      </w:r>
      <w:r w:rsidR="00D774FD" w:rsidRPr="00040C06">
        <w:t>Zemina určená na spätný zásyp bude dopravovaná a skladovaná na medzi skládkach podľa POV jednotlivých stavebných objektov</w:t>
      </w:r>
      <w:r w:rsidR="00711A01" w:rsidRPr="00040C06">
        <w:t xml:space="preserve"> vypracovaného Zhotoviteľom</w:t>
      </w:r>
      <w:r w:rsidR="00D774FD" w:rsidRPr="00040C06">
        <w:t xml:space="preserve">. </w:t>
      </w:r>
    </w:p>
    <w:p w14:paraId="6BB42947" w14:textId="1714791F" w:rsidR="00CD1046" w:rsidRPr="00C34D88" w:rsidRDefault="00DB7F12" w:rsidP="00C34D88">
      <w:pPr>
        <w:rPr>
          <w:highlight w:val="red"/>
        </w:rPr>
      </w:pPr>
      <w:r w:rsidRPr="00040C06">
        <w:tab/>
      </w:r>
      <w:r w:rsidR="00D774FD" w:rsidRPr="00040C06">
        <w:t xml:space="preserve">Riadené skládky pre uloženie prebytočnej zeminy, </w:t>
      </w:r>
      <w:proofErr w:type="spellStart"/>
      <w:r w:rsidR="00D774FD" w:rsidRPr="00040C06">
        <w:t>sute</w:t>
      </w:r>
      <w:proofErr w:type="spellEnd"/>
      <w:r w:rsidR="00D774FD" w:rsidRPr="00040C06">
        <w:t xml:space="preserve"> a ostatného odpadu si Zhotoviteľ zaistí sám.</w:t>
      </w:r>
    </w:p>
    <w:p w14:paraId="0B87C3C3" w14:textId="0A0A5983" w:rsidR="00CD1046" w:rsidRPr="00C34D88" w:rsidRDefault="00DB7F12" w:rsidP="00C34D88">
      <w:pPr>
        <w:rPr>
          <w:highlight w:val="red"/>
        </w:rPr>
      </w:pPr>
      <w:r w:rsidRPr="00040C06">
        <w:tab/>
      </w:r>
      <w:r w:rsidR="00D774FD" w:rsidRPr="00040C06">
        <w:t xml:space="preserve">V prípade, že Zhotoviteľ bude narábať s čistiarenským kalom alebo dnovými sedimentmi, bude sa riadiť </w:t>
      </w:r>
      <w:r w:rsidR="007F2729" w:rsidRPr="00040C06">
        <w:t>Zákonom</w:t>
      </w:r>
      <w:r w:rsidR="00D774FD" w:rsidRPr="00040C06">
        <w:t xml:space="preserve"> č. 188/2003 Z. z. o aplikácií čistiarenského kalu a dnových sedimentov do pôdy v znení neskorších predpisov, ktorou sa ustanovujú podrobnosti o obsahu projektu a podrobnosti postupu vyhotovenia potvrdenia o dávke a aplikácii čistiarenského kalu a dnových sedimentov do poľnohospodárskej pôdy alebo lesnej pôdy.</w:t>
      </w:r>
    </w:p>
    <w:p w14:paraId="6038344E" w14:textId="4A18B2FB" w:rsidR="00CD1046" w:rsidRPr="00C34D88" w:rsidRDefault="00DB7F12" w:rsidP="00C34D88">
      <w:pPr>
        <w:rPr>
          <w:highlight w:val="red"/>
        </w:rPr>
      </w:pPr>
      <w:r w:rsidRPr="00040C06">
        <w:tab/>
      </w:r>
      <w:r w:rsidR="00D774FD" w:rsidRPr="00040C06">
        <w:t>Z dôvodu ochrany prostredia Zhotoviteľ je povinný pri demolačných prácach zamedziť vzniku nadmernej prašnosti napr. nasýtením prašných miest v priestore určenom k demolácii vodou, eventuálne vytvorením vodnej clony, a pod.</w:t>
      </w:r>
    </w:p>
    <w:p w14:paraId="1975F53B" w14:textId="0E021E11" w:rsidR="00CD1046" w:rsidRPr="00040C06" w:rsidRDefault="00DB7F12" w:rsidP="00C34D88">
      <w:r w:rsidRPr="00040C06">
        <w:tab/>
      </w:r>
      <w:r w:rsidR="005F76F2" w:rsidRPr="00040C06">
        <w:t>Objednávateľ požaduje, zohľadniť</w:t>
      </w:r>
      <w:r w:rsidR="003A2BCA" w:rsidRPr="00040C06">
        <w:t xml:space="preserve"> aj</w:t>
      </w:r>
      <w:r w:rsidR="005F76F2" w:rsidRPr="00040C06">
        <w:t xml:space="preserve"> požiadavky uvedené </w:t>
      </w:r>
      <w:r w:rsidR="003A2BCA" w:rsidRPr="00040C06">
        <w:t>v</w:t>
      </w:r>
      <w:r w:rsidR="00D243B5" w:rsidRPr="00040C06">
        <w:t> ostatných časticiach</w:t>
      </w:r>
      <w:r w:rsidR="003F1D1B" w:rsidRPr="00C34D88">
        <w:t xml:space="preserve"> </w:t>
      </w:r>
      <w:r w:rsidR="005F76F2" w:rsidRPr="00C34D88">
        <w:t>Z</w:t>
      </w:r>
      <w:r w:rsidR="003F1D1B" w:rsidRPr="00C34D88">
        <w:t>väzku</w:t>
      </w:r>
      <w:r w:rsidR="005F76F2" w:rsidRPr="00C34D88">
        <w:t xml:space="preserve"> 3</w:t>
      </w:r>
      <w:r w:rsidR="00D243B5" w:rsidRPr="00C34D88">
        <w:t xml:space="preserve"> Súťažných podkladov</w:t>
      </w:r>
      <w:r w:rsidR="00A155C5" w:rsidRPr="00C34D88">
        <w:t xml:space="preserve"> </w:t>
      </w:r>
      <w:r w:rsidR="005F76F2" w:rsidRPr="00040C06">
        <w:t>.</w:t>
      </w:r>
    </w:p>
    <w:p w14:paraId="2876D2D6" w14:textId="5C965B5A" w:rsidR="00CD1046" w:rsidRPr="00040C06" w:rsidRDefault="00753CA0" w:rsidP="00C34D88">
      <w:pPr>
        <w:pStyle w:val="Nadpis2"/>
      </w:pPr>
      <w:bookmarkStart w:id="2258" w:name="_Toc187411889"/>
      <w:r w:rsidRPr="00040C06">
        <w:t>Ochrana pred hlukom a</w:t>
      </w:r>
      <w:r w:rsidR="00CD1046" w:rsidRPr="00040C06">
        <w:t> </w:t>
      </w:r>
      <w:r w:rsidRPr="00040C06">
        <w:t>vibráciami</w:t>
      </w:r>
      <w:bookmarkEnd w:id="2258"/>
    </w:p>
    <w:p w14:paraId="3BB266D5" w14:textId="0F3B7FFD" w:rsidR="00CD1046" w:rsidRPr="00C34D88" w:rsidRDefault="00DB7F12" w:rsidP="00C34D88">
      <w:pPr>
        <w:rPr>
          <w:highlight w:val="red"/>
        </w:rPr>
      </w:pPr>
      <w:r w:rsidRPr="00040C06">
        <w:tab/>
      </w:r>
      <w:r w:rsidR="00753CA0" w:rsidRPr="00040C06">
        <w:t xml:space="preserve">Podľa zákona č. </w:t>
      </w:r>
      <w:r w:rsidR="0080346E" w:rsidRPr="00040C06">
        <w:t>120/2024 Z.</w:t>
      </w:r>
      <w:r w:rsidR="00DD0362" w:rsidRPr="00040C06">
        <w:t xml:space="preserve"> </w:t>
      </w:r>
      <w:r w:rsidR="0080346E" w:rsidRPr="00040C06">
        <w:t>z., kt</w:t>
      </w:r>
      <w:r w:rsidR="00DD0362" w:rsidRPr="00040C06">
        <w:t>orým sa mení a dopĺňa zákon č. </w:t>
      </w:r>
      <w:r w:rsidR="00753CA0" w:rsidRPr="00040C06">
        <w:t xml:space="preserve">355/2007 </w:t>
      </w:r>
      <w:proofErr w:type="spellStart"/>
      <w:r w:rsidR="00753CA0" w:rsidRPr="00040C06">
        <w:t>Z.z</w:t>
      </w:r>
      <w:proofErr w:type="spellEnd"/>
      <w:r w:rsidR="00753CA0" w:rsidRPr="00040C06">
        <w:t xml:space="preserve">. o ochrane, podpore a rozvoji verejného zdravia a o zmene zákonov v znení neskorších predpisov </w:t>
      </w:r>
      <w:r w:rsidR="00375481" w:rsidRPr="00040C06">
        <w:t xml:space="preserve">a ktorým sa menia a dopĺňajú niektoré zákony, </w:t>
      </w:r>
      <w:r w:rsidR="00753CA0" w:rsidRPr="00040C06">
        <w:t xml:space="preserve">je </w:t>
      </w:r>
      <w:r w:rsidR="00EC0ED5" w:rsidRPr="00040C06">
        <w:t>Zhotoviteľ</w:t>
      </w:r>
      <w:r w:rsidR="00753CA0" w:rsidRPr="00040C06">
        <w:t xml:space="preserve"> povinný zabezpečiť, aby počas výstavby Diela expozícia obyvateľov a ich prostredia hlukom alebo vibráciami bola čo najnižšia a neprekročila prípustné hodnoty pre deň, večer a noc ustanovené vykonávacím predpisom - vyhláškou MZ SR č. 549/2007 </w:t>
      </w:r>
      <w:proofErr w:type="spellStart"/>
      <w:r w:rsidR="00753CA0" w:rsidRPr="00040C06">
        <w:t>Z.z</w:t>
      </w:r>
      <w:proofErr w:type="spellEnd"/>
      <w:r w:rsidR="00753CA0" w:rsidRPr="00040C06">
        <w:t xml:space="preserve">. podrobnosti o prípustných hodnotách hluku, infrazvuku a vibrácií v znení neskorších predpisov v znení vyhlášky MZ SR č. 237/2009 </w:t>
      </w:r>
      <w:proofErr w:type="spellStart"/>
      <w:r w:rsidR="00753CA0" w:rsidRPr="00040C06">
        <w:t>Z.z</w:t>
      </w:r>
      <w:proofErr w:type="spellEnd"/>
      <w:r w:rsidR="00753CA0" w:rsidRPr="00040C06">
        <w:t>. zmena podrobnosti i prípustných hodnotách hluku v znení neskorších prepisov.</w:t>
      </w:r>
      <w:r w:rsidR="003266FA" w:rsidRPr="00040C06">
        <w:t xml:space="preserve"> </w:t>
      </w:r>
    </w:p>
    <w:p w14:paraId="32AE9CA9" w14:textId="2E7D3515" w:rsidR="00EC5772" w:rsidRPr="004A1F2F" w:rsidRDefault="00EC5772" w:rsidP="00EC5772">
      <w:pPr>
        <w:rPr>
          <w:bCs/>
          <w:color w:val="EE0000"/>
        </w:rPr>
      </w:pPr>
      <w:r w:rsidRPr="004A1F2F">
        <w:rPr>
          <w:bCs/>
          <w:color w:val="EE0000"/>
        </w:rPr>
        <w:tab/>
      </w:r>
      <w:r w:rsidRPr="005A2F21">
        <w:rPr>
          <w:bCs/>
          <w:color w:val="000000" w:themeColor="text1"/>
          <w:highlight w:val="yellow"/>
        </w:rPr>
        <w:t xml:space="preserve">Pred začatím </w:t>
      </w:r>
      <w:r w:rsidR="00F64795" w:rsidRPr="005A2F21">
        <w:rPr>
          <w:bCs/>
          <w:color w:val="000000" w:themeColor="text1"/>
          <w:highlight w:val="yellow"/>
        </w:rPr>
        <w:t>vykoná</w:t>
      </w:r>
      <w:r w:rsidR="00E241FD" w:rsidRPr="005A2F21">
        <w:rPr>
          <w:bCs/>
          <w:color w:val="000000" w:themeColor="text1"/>
          <w:highlight w:val="yellow"/>
        </w:rPr>
        <w:t xml:space="preserve">vania </w:t>
      </w:r>
      <w:r w:rsidRPr="005A2F21">
        <w:rPr>
          <w:bCs/>
          <w:color w:val="000000" w:themeColor="text1"/>
          <w:highlight w:val="yellow"/>
        </w:rPr>
        <w:t>stav</w:t>
      </w:r>
      <w:r w:rsidR="00E241FD" w:rsidRPr="005A2F21">
        <w:rPr>
          <w:bCs/>
          <w:color w:val="000000" w:themeColor="text1"/>
          <w:highlight w:val="yellow"/>
        </w:rPr>
        <w:t>e</w:t>
      </w:r>
      <w:r w:rsidRPr="005A2F21">
        <w:rPr>
          <w:bCs/>
          <w:color w:val="000000" w:themeColor="text1"/>
          <w:highlight w:val="yellow"/>
        </w:rPr>
        <w:t>b</w:t>
      </w:r>
      <w:r w:rsidR="00E241FD" w:rsidRPr="005A2F21">
        <w:rPr>
          <w:bCs/>
          <w:color w:val="000000" w:themeColor="text1"/>
          <w:highlight w:val="yellow"/>
        </w:rPr>
        <w:t>ných prác</w:t>
      </w:r>
      <w:r w:rsidRPr="005A2F21">
        <w:rPr>
          <w:bCs/>
          <w:color w:val="000000" w:themeColor="text1"/>
          <w:highlight w:val="yellow"/>
        </w:rPr>
        <w:t xml:space="preserve"> Zhotoviteľ vykoná objektivizáciu merania hluku za účelom </w:t>
      </w:r>
      <w:r w:rsidR="004A1F2F" w:rsidRPr="005A2F21">
        <w:rPr>
          <w:bCs/>
          <w:color w:val="000000" w:themeColor="text1"/>
          <w:highlight w:val="yellow"/>
        </w:rPr>
        <w:t xml:space="preserve">budúceho </w:t>
      </w:r>
      <w:r w:rsidRPr="005A2F21">
        <w:rPr>
          <w:bCs/>
          <w:color w:val="000000" w:themeColor="text1"/>
          <w:highlight w:val="yellow"/>
        </w:rPr>
        <w:t>overenia účinnosti protihlukových oparení v životnom prostredí v súlade s príslušnými Technickými podmienkami (TP 051, TP 052, TP066) a najmä v súlade so zákonom č. 355/2007 Z. z. a vyhláškou č. 549/2007 Z. z.. Meranie musí byť vykonané odborne spôsobilou osobou. Náklady spojené s meraním budú zahrnuté do Navrhovanej zmluvnej ceny predloženej Zhotoviteľom.</w:t>
      </w:r>
      <w:r w:rsidR="0041392C" w:rsidRPr="005A2F21">
        <w:rPr>
          <w:bCs/>
          <w:color w:val="000000" w:themeColor="text1"/>
          <w:highlight w:val="yellow"/>
        </w:rPr>
        <w:t xml:space="preserve"> </w:t>
      </w:r>
      <w:r w:rsidR="00D333AD" w:rsidRPr="005A2F21">
        <w:rPr>
          <w:bCs/>
          <w:color w:val="000000" w:themeColor="text1"/>
          <w:highlight w:val="yellow"/>
        </w:rPr>
        <w:t xml:space="preserve">Zhotoviteľ informuje </w:t>
      </w:r>
      <w:r w:rsidR="00B95227" w:rsidRPr="005A2F21">
        <w:rPr>
          <w:bCs/>
          <w:color w:val="000000" w:themeColor="text1"/>
          <w:highlight w:val="yellow"/>
        </w:rPr>
        <w:t xml:space="preserve">Objednávateľa </w:t>
      </w:r>
      <w:r w:rsidR="00D333AD" w:rsidRPr="005A2F21">
        <w:rPr>
          <w:bCs/>
          <w:color w:val="000000" w:themeColor="text1"/>
          <w:highlight w:val="yellow"/>
        </w:rPr>
        <w:t xml:space="preserve">o termíne </w:t>
      </w:r>
      <w:r w:rsidR="006E2925" w:rsidRPr="005A2F21">
        <w:rPr>
          <w:bCs/>
          <w:color w:val="000000" w:themeColor="text1"/>
          <w:highlight w:val="yellow"/>
        </w:rPr>
        <w:t>vykona</w:t>
      </w:r>
      <w:r w:rsidR="00B95227" w:rsidRPr="005A2F21">
        <w:rPr>
          <w:bCs/>
          <w:color w:val="000000" w:themeColor="text1"/>
          <w:highlight w:val="yellow"/>
        </w:rPr>
        <w:t>n</w:t>
      </w:r>
      <w:r w:rsidR="006E2925" w:rsidRPr="005A2F21">
        <w:rPr>
          <w:bCs/>
          <w:color w:val="000000" w:themeColor="text1"/>
          <w:highlight w:val="yellow"/>
        </w:rPr>
        <w:t>ia merania najmen</w:t>
      </w:r>
      <w:r w:rsidR="00B95227" w:rsidRPr="005A2F21">
        <w:rPr>
          <w:bCs/>
          <w:color w:val="000000" w:themeColor="text1"/>
          <w:highlight w:val="yellow"/>
        </w:rPr>
        <w:t>e</w:t>
      </w:r>
      <w:r w:rsidR="006E2925" w:rsidRPr="005A2F21">
        <w:rPr>
          <w:bCs/>
          <w:color w:val="000000" w:themeColor="text1"/>
          <w:highlight w:val="yellow"/>
        </w:rPr>
        <w:t xml:space="preserve">j </w:t>
      </w:r>
      <w:r w:rsidR="005A2F21" w:rsidRPr="005A2F21">
        <w:rPr>
          <w:bCs/>
          <w:color w:val="000000" w:themeColor="text1"/>
          <w:highlight w:val="yellow"/>
        </w:rPr>
        <w:t>5</w:t>
      </w:r>
      <w:r w:rsidR="006E2925" w:rsidRPr="005A2F21">
        <w:rPr>
          <w:bCs/>
          <w:color w:val="000000" w:themeColor="text1"/>
          <w:highlight w:val="yellow"/>
        </w:rPr>
        <w:t xml:space="preserve"> dn</w:t>
      </w:r>
      <w:r w:rsidR="00B95227" w:rsidRPr="005A2F21">
        <w:rPr>
          <w:bCs/>
          <w:color w:val="000000" w:themeColor="text1"/>
          <w:highlight w:val="yellow"/>
        </w:rPr>
        <w:t>i</w:t>
      </w:r>
      <w:r w:rsidR="006E2925" w:rsidRPr="005A2F21">
        <w:rPr>
          <w:bCs/>
          <w:color w:val="000000" w:themeColor="text1"/>
          <w:highlight w:val="yellow"/>
        </w:rPr>
        <w:t xml:space="preserve"> pred samotným</w:t>
      </w:r>
      <w:r w:rsidR="00B95227" w:rsidRPr="005A2F21">
        <w:rPr>
          <w:bCs/>
          <w:color w:val="000000" w:themeColor="text1"/>
          <w:highlight w:val="yellow"/>
        </w:rPr>
        <w:t xml:space="preserve"> meraním.</w:t>
      </w:r>
      <w:r w:rsidR="006E2925" w:rsidRPr="005A2F21">
        <w:rPr>
          <w:bCs/>
          <w:color w:val="000000" w:themeColor="text1"/>
        </w:rPr>
        <w:t xml:space="preserve"> </w:t>
      </w:r>
    </w:p>
    <w:p w14:paraId="668AD545" w14:textId="7C397A4A" w:rsidR="000F20F1" w:rsidRDefault="00DB7F12" w:rsidP="00873259">
      <w:r w:rsidRPr="00040C06">
        <w:tab/>
      </w:r>
      <w:r w:rsidR="000F20F1" w:rsidRPr="00040C06">
        <w:t>Modernizácia električkovej trate musí byť zrealizovaná tak, aby pri prevádzke neboli prekračované limitné hodnoty hluku, vibrácií a otrasov vo vonkajšom a vnútornom prostredí budov</w:t>
      </w:r>
      <w:r w:rsidR="00D659C1">
        <w:t>.</w:t>
      </w:r>
    </w:p>
    <w:p w14:paraId="01E2C5F4" w14:textId="671B0B8A" w:rsidR="00873259" w:rsidRPr="00040C06" w:rsidRDefault="00D659C1" w:rsidP="00873259">
      <w:r>
        <w:tab/>
      </w:r>
      <w:r w:rsidR="00873259" w:rsidRPr="00040C06">
        <w:t>Na zabezpečenie ochrany verejného zdravia pred hlukom a vibráciami od prevádzky električkovej trate</w:t>
      </w:r>
      <w:r w:rsidR="00873259">
        <w:t xml:space="preserve">, </w:t>
      </w:r>
      <w:r w:rsidR="00873259" w:rsidRPr="00040C06">
        <w:t>Objednávateľ požaduje</w:t>
      </w:r>
      <w:r w:rsidR="00873259">
        <w:t>,</w:t>
      </w:r>
      <w:r w:rsidR="00873259" w:rsidRPr="00040C06">
        <w:t xml:space="preserve"> vykonať pred realizáciou stavby</w:t>
      </w:r>
      <w:r w:rsidR="00873259">
        <w:t>,</w:t>
      </w:r>
      <w:r w:rsidR="00873259" w:rsidRPr="00040C06">
        <w:t xml:space="preserve"> </w:t>
      </w:r>
      <w:proofErr w:type="spellStart"/>
      <w:r w:rsidR="00873259" w:rsidRPr="00040C06">
        <w:t>vibro</w:t>
      </w:r>
      <w:proofErr w:type="spellEnd"/>
      <w:r w:rsidR="00873259" w:rsidRPr="00040C06">
        <w:t>-akustické posúdenie návrhu P</w:t>
      </w:r>
      <w:r w:rsidR="00EC2163">
        <w:t>J</w:t>
      </w:r>
      <w:r w:rsidR="00873259" w:rsidRPr="00040C06">
        <w:t xml:space="preserve">D odborne spôsobilou osobou na meranie hluku a vibrácií </w:t>
      </w:r>
      <w:r w:rsidR="00873259">
        <w:t>a</w:t>
      </w:r>
      <w:r w:rsidR="00873259" w:rsidRPr="00040C06">
        <w:t xml:space="preserve"> vyhodnotiť požadovan</w:t>
      </w:r>
      <w:r w:rsidR="00873259">
        <w:t>é</w:t>
      </w:r>
      <w:r w:rsidR="00873259" w:rsidRPr="00040C06">
        <w:t xml:space="preserve"> skúšky prostredníctvom akreditovan</w:t>
      </w:r>
      <w:r w:rsidR="00873259">
        <w:t>ého</w:t>
      </w:r>
      <w:r w:rsidR="00873259" w:rsidRPr="00040C06">
        <w:t xml:space="preserve"> laboratórn</w:t>
      </w:r>
      <w:r w:rsidR="00873259">
        <w:t>eho</w:t>
      </w:r>
      <w:r w:rsidR="00873259" w:rsidRPr="00040C06">
        <w:t xml:space="preserve"> pracov</w:t>
      </w:r>
      <w:r w:rsidR="00873259">
        <w:t>i</w:t>
      </w:r>
      <w:r w:rsidR="00873259" w:rsidRPr="00040C06">
        <w:t>sk</w:t>
      </w:r>
      <w:r w:rsidR="00873259">
        <w:t>a</w:t>
      </w:r>
      <w:r w:rsidR="00873259" w:rsidRPr="00040C06">
        <w:t xml:space="preserve">. Za návrh opatrení vyplývajúcich z výsledkov skúšky zodpovedá autorizovaný stavebný inžinier s rozsahom oprávnenia A1, A2, I1, I2. </w:t>
      </w:r>
    </w:p>
    <w:p w14:paraId="73D0D7E3" w14:textId="1A6F363D" w:rsidR="00873259" w:rsidRPr="00040C06" w:rsidRDefault="00873259" w:rsidP="00873259">
      <w:r>
        <w:tab/>
      </w:r>
      <w:r w:rsidRPr="00C25478">
        <w:rPr>
          <w:color w:val="000000" w:themeColor="text1"/>
        </w:rPr>
        <w:t xml:space="preserve">Počas </w:t>
      </w:r>
      <w:r w:rsidRPr="00040C06">
        <w:t>výstavby električkovej trate je nutné operatívnym meraním dynamických parametrov trate „in situ“ priebežne identifikovať prípadné defekty funkčnosti systému LMSS (</w:t>
      </w:r>
      <w:proofErr w:type="spellStart"/>
      <w:r w:rsidRPr="00040C06">
        <w:t>light</w:t>
      </w:r>
      <w:proofErr w:type="spellEnd"/>
      <w:r w:rsidRPr="00040C06">
        <w:t xml:space="preserve"> </w:t>
      </w:r>
      <w:proofErr w:type="spellStart"/>
      <w:r w:rsidRPr="00040C06">
        <w:t>mass</w:t>
      </w:r>
      <w:proofErr w:type="spellEnd"/>
      <w:r w:rsidRPr="00040C06">
        <w:t xml:space="preserve"> </w:t>
      </w:r>
      <w:proofErr w:type="spellStart"/>
      <w:r w:rsidRPr="00040C06">
        <w:t>spring</w:t>
      </w:r>
      <w:proofErr w:type="spellEnd"/>
      <w:r w:rsidRPr="00040C06">
        <w:t xml:space="preserve"> </w:t>
      </w:r>
      <w:proofErr w:type="spellStart"/>
      <w:r w:rsidRPr="00040C06">
        <w:t>system</w:t>
      </w:r>
      <w:proofErr w:type="spellEnd"/>
      <w:r w:rsidRPr="00040C06">
        <w:t>)</w:t>
      </w:r>
      <w:r>
        <w:t>,</w:t>
      </w:r>
      <w:r w:rsidRPr="00040C06">
        <w:t xml:space="preserve"> aby sa predišlo prípadným defektom pri výstavbe električkovej trate, čo je v</w:t>
      </w:r>
      <w:r>
        <w:t> </w:t>
      </w:r>
      <w:r w:rsidRPr="00040C06">
        <w:t>súčasnosti</w:t>
      </w:r>
      <w:r>
        <w:t xml:space="preserve"> zo strany Objednávateľa</w:t>
      </w:r>
      <w:r w:rsidRPr="00040C06">
        <w:t xml:space="preserve"> vnímané</w:t>
      </w:r>
      <w:r>
        <w:t>,</w:t>
      </w:r>
      <w:r w:rsidRPr="00040C06">
        <w:t xml:space="preserve"> ako hlavné riziko pri realizácii projek</w:t>
      </w:r>
      <w:r>
        <w:t>tovaného</w:t>
      </w:r>
      <w:r w:rsidRPr="00040C06">
        <w:t xml:space="preserve"> návrhu. V prípade nefunkčnosti/neúčinnosti systému uchádzač nedostatky na vlastné náklady odstráni.</w:t>
      </w:r>
      <w:r w:rsidR="00B07F21">
        <w:t xml:space="preserve"> </w:t>
      </w:r>
    </w:p>
    <w:p w14:paraId="2DF70CCA" w14:textId="77777777" w:rsidR="00873259" w:rsidRDefault="00873259" w:rsidP="00873259">
      <w:r>
        <w:tab/>
      </w:r>
      <w:r w:rsidRPr="00040C06">
        <w:t xml:space="preserve">Objednávateľ zaväzuje uchádzača prijať závery </w:t>
      </w:r>
      <w:proofErr w:type="spellStart"/>
      <w:r w:rsidRPr="00040C06">
        <w:t>vibro</w:t>
      </w:r>
      <w:proofErr w:type="spellEnd"/>
      <w:r w:rsidRPr="00040C06">
        <w:t>-akustického posúdenia a náležite upraviť projekt.</w:t>
      </w:r>
    </w:p>
    <w:p w14:paraId="6261C209" w14:textId="105F3786" w:rsidR="00E94D1C" w:rsidRDefault="00873259" w:rsidP="00C34D88">
      <w:pPr>
        <w:rPr>
          <w:lang w:eastAsia="sk-SK"/>
        </w:rPr>
      </w:pPr>
      <w:r>
        <w:lastRenderedPageBreak/>
        <w:tab/>
      </w:r>
      <w:r w:rsidR="00E94D1C" w:rsidRPr="00040C06">
        <w:rPr>
          <w:lang w:eastAsia="sk-SK"/>
        </w:rPr>
        <w:t xml:space="preserve">Zhotoviteľ si do svojej cenovej ponuky zhrnie náklady na aktualizáciu hlukovej štúdie a protihlukových opatrení </w:t>
      </w:r>
      <w:r w:rsidR="00F56919">
        <w:rPr>
          <w:lang w:eastAsia="sk-SK"/>
        </w:rPr>
        <w:t>(</w:t>
      </w:r>
      <w:r w:rsidR="00E94D1C" w:rsidRPr="00040C06">
        <w:rPr>
          <w:lang w:eastAsia="sk-SK"/>
        </w:rPr>
        <w:t>primárnych a</w:t>
      </w:r>
      <w:r w:rsidR="00F56919">
        <w:rPr>
          <w:lang w:eastAsia="sk-SK"/>
        </w:rPr>
        <w:t> </w:t>
      </w:r>
      <w:r w:rsidR="00E94D1C" w:rsidRPr="00040C06">
        <w:rPr>
          <w:lang w:eastAsia="sk-SK"/>
        </w:rPr>
        <w:t>sekundárnych</w:t>
      </w:r>
      <w:r w:rsidR="00F56919">
        <w:rPr>
          <w:lang w:eastAsia="sk-SK"/>
        </w:rPr>
        <w:t>)</w:t>
      </w:r>
      <w:r w:rsidR="00E94D1C" w:rsidRPr="00040C06">
        <w:rPr>
          <w:lang w:eastAsia="sk-SK"/>
        </w:rPr>
        <w:t xml:space="preserve">. </w:t>
      </w:r>
    </w:p>
    <w:p w14:paraId="64724094" w14:textId="06650809" w:rsidR="00615A08" w:rsidRPr="0089389D" w:rsidRDefault="00E94D1C" w:rsidP="00C34D88">
      <w:pPr>
        <w:rPr>
          <w:bCs/>
        </w:rPr>
      </w:pPr>
      <w:r>
        <w:tab/>
      </w:r>
      <w:r w:rsidRPr="002F5500">
        <w:rPr>
          <w:bCs/>
          <w:color w:val="EE0000"/>
        </w:rPr>
        <w:t>P</w:t>
      </w:r>
      <w:r w:rsidR="00A50A92" w:rsidRPr="002F5500">
        <w:rPr>
          <w:bCs/>
          <w:color w:val="EE0000"/>
        </w:rPr>
        <w:t>red</w:t>
      </w:r>
      <w:r w:rsidRPr="00E94D1C">
        <w:rPr>
          <w:bCs/>
        </w:rPr>
        <w:t xml:space="preserve"> uvedení</w:t>
      </w:r>
      <w:r w:rsidR="00A50A92">
        <w:rPr>
          <w:bCs/>
        </w:rPr>
        <w:t>m</w:t>
      </w:r>
      <w:r w:rsidRPr="00E94D1C">
        <w:rPr>
          <w:bCs/>
        </w:rPr>
        <w:t xml:space="preserve"> stavby do užívania Zhotoviteľ vykoná objektivizáciu merania hluku za účelom overenia účinnosti protihlukových oparení v životnom prostredí v súlade s príslušnými Technickými podmienkami (TP 051, TP 052, </w:t>
      </w:r>
      <w:r w:rsidRPr="0089389D">
        <w:rPr>
          <w:bCs/>
        </w:rPr>
        <w:t>TP066) a najmä v súlade so zákonom č. 355/2007 Z. z. a vyhláškou č. 549/2007 Z. z.. Meranie musí byť vykonané odborne spôsobilou osobou. Náklady spojené s meraním budú zahrnuté do Navrhovanej zmluvnej ceny predloženej Zhotoviteľom.</w:t>
      </w:r>
    </w:p>
    <w:p w14:paraId="5DE28BB6" w14:textId="4289923B" w:rsidR="00601DA1" w:rsidRPr="0089389D" w:rsidRDefault="00601DA1" w:rsidP="00601DA1">
      <w:pPr>
        <w:rPr>
          <w:bCs/>
        </w:rPr>
      </w:pPr>
      <w:r w:rsidRPr="0089389D">
        <w:rPr>
          <w:bCs/>
        </w:rPr>
        <w:tab/>
        <w:t xml:space="preserve">Pre potrebu </w:t>
      </w:r>
      <w:r w:rsidR="007B26F8" w:rsidRPr="0089389D">
        <w:rPr>
          <w:bCs/>
        </w:rPr>
        <w:t>n</w:t>
      </w:r>
      <w:r w:rsidR="00F85302" w:rsidRPr="0089389D">
        <w:rPr>
          <w:bCs/>
        </w:rPr>
        <w:t>á</w:t>
      </w:r>
      <w:r w:rsidR="007B26F8" w:rsidRPr="0089389D">
        <w:rPr>
          <w:bCs/>
        </w:rPr>
        <w:t xml:space="preserve">rokovania a </w:t>
      </w:r>
      <w:r w:rsidRPr="0089389D">
        <w:rPr>
          <w:bCs/>
        </w:rPr>
        <w:t>uplat</w:t>
      </w:r>
      <w:r w:rsidR="000443C8" w:rsidRPr="0089389D">
        <w:rPr>
          <w:bCs/>
        </w:rPr>
        <w:t>ňova</w:t>
      </w:r>
      <w:r w:rsidRPr="0089389D">
        <w:rPr>
          <w:bCs/>
        </w:rPr>
        <w:t>nia Bonusu za zhotovené a dodané časti diela v podobe lepších protihlukových opatrení sa bude meranie overovať v uvedených miestach:</w:t>
      </w:r>
    </w:p>
    <w:p w14:paraId="5716BDAD" w14:textId="77777777" w:rsidR="00601DA1" w:rsidRPr="0089389D" w:rsidRDefault="00601DA1" w:rsidP="00601DA1">
      <w:pPr>
        <w:spacing w:after="160" w:line="254" w:lineRule="auto"/>
      </w:pPr>
      <w:r w:rsidRPr="0089389D">
        <w:t>- Ružinovská ul., MČ Ružinov (súradnice bodu 48.156968431851794, 17.15052862728801)</w:t>
      </w:r>
    </w:p>
    <w:p w14:paraId="1E7779A8" w14:textId="77777777" w:rsidR="00601DA1" w:rsidRPr="0089389D" w:rsidRDefault="00601DA1" w:rsidP="00601DA1">
      <w:pPr>
        <w:spacing w:after="160" w:line="254" w:lineRule="auto"/>
      </w:pPr>
      <w:r w:rsidRPr="0089389D">
        <w:t xml:space="preserve">- ul. Krížna, MČ Staré Mesto (súradnice bodu 48.1526624902881, 17.121152557338153). </w:t>
      </w:r>
    </w:p>
    <w:p w14:paraId="6882D368" w14:textId="37EF5272" w:rsidR="00601DA1" w:rsidRPr="0089389D" w:rsidRDefault="00601DA1" w:rsidP="00601DA1">
      <w:pPr>
        <w:rPr>
          <w:bCs/>
        </w:rPr>
      </w:pPr>
      <w:r w:rsidRPr="0089389D">
        <w:rPr>
          <w:bCs/>
        </w:rPr>
        <w:t xml:space="preserve"> </w:t>
      </w:r>
      <w:r w:rsidRPr="0089389D">
        <w:tab/>
      </w:r>
      <w:r w:rsidRPr="0089389D">
        <w:rPr>
          <w:bCs/>
        </w:rPr>
        <w:t xml:space="preserve">Rýchlosť prejazdu električky </w:t>
      </w:r>
      <w:r w:rsidR="009A767D" w:rsidRPr="0089389D">
        <w:rPr>
          <w:bCs/>
        </w:rPr>
        <w:t>je stanovená na 50 km/hod</w:t>
      </w:r>
      <w:r w:rsidR="00A36302" w:rsidRPr="0089389D">
        <w:rPr>
          <w:bCs/>
        </w:rPr>
        <w:t xml:space="preserve">, </w:t>
      </w:r>
      <w:r w:rsidRPr="0089389D">
        <w:rPr>
          <w:bCs/>
        </w:rPr>
        <w:t>bude rovnaká , ako pri aktuálnom stave, aby bolo možné vyhodnotiť rozdiel (pokles resp. nárast hlukových emisií)</w:t>
      </w:r>
      <w:r w:rsidR="00886609" w:rsidRPr="0089389D">
        <w:rPr>
          <w:bCs/>
        </w:rPr>
        <w:t xml:space="preserve">, </w:t>
      </w:r>
      <w:r w:rsidRPr="0089389D">
        <w:rPr>
          <w:bCs/>
        </w:rPr>
        <w:t>v oboch úsekoch  MČ Ružinov a MČ Staré Mesto rovnaká rýchlosť.</w:t>
      </w:r>
    </w:p>
    <w:p w14:paraId="7DF53184" w14:textId="77777777" w:rsidR="00601DA1" w:rsidRPr="0089389D" w:rsidRDefault="00601DA1" w:rsidP="00601DA1">
      <w:pPr>
        <w:rPr>
          <w:bCs/>
        </w:rPr>
      </w:pPr>
      <w:r w:rsidRPr="0089389D">
        <w:rPr>
          <w:bCs/>
        </w:rPr>
        <w:tab/>
        <w:t>Dopravný podnik identifikoval nasledujúce električky, ktorými bude vykonávať technické skúšky a overovať zrealizované protihlukové opatrenia:</w:t>
      </w:r>
    </w:p>
    <w:p w14:paraId="42799501" w14:textId="77777777" w:rsidR="00601DA1" w:rsidRPr="0089389D" w:rsidRDefault="00601DA1" w:rsidP="00601DA1">
      <w:pPr>
        <w:pStyle w:val="Odsekzoznamu"/>
        <w:numPr>
          <w:ilvl w:val="1"/>
          <w:numId w:val="17"/>
        </w:numPr>
        <w:rPr>
          <w:bCs/>
        </w:rPr>
      </w:pPr>
      <w:r w:rsidRPr="0089389D">
        <w:rPr>
          <w:bCs/>
        </w:rPr>
        <w:t xml:space="preserve">Typ Škoda 30T3 </w:t>
      </w:r>
      <w:proofErr w:type="spellStart"/>
      <w:r w:rsidRPr="0089389D">
        <w:rPr>
          <w:bCs/>
        </w:rPr>
        <w:t>ForCiy</w:t>
      </w:r>
      <w:proofErr w:type="spellEnd"/>
      <w:r w:rsidRPr="0089389D">
        <w:rPr>
          <w:bCs/>
        </w:rPr>
        <w:t xml:space="preserve"> Plus (čísla 7531 – 7540) </w:t>
      </w:r>
    </w:p>
    <w:p w14:paraId="4D563189" w14:textId="77777777" w:rsidR="00601DA1" w:rsidRPr="0089389D" w:rsidRDefault="00601DA1" w:rsidP="00601DA1">
      <w:r w:rsidRPr="0089389D">
        <w:tab/>
        <w:t xml:space="preserve">Záverečná správa a Protokoly o meraní budú slúžiť ako podklad k preberaciemu konaniu stavby a ku kolaudačnému konaniu / predčasnému/ dočasnému užívaniu Diela. </w:t>
      </w:r>
    </w:p>
    <w:p w14:paraId="7EB73D5E" w14:textId="77777777" w:rsidR="00601DA1" w:rsidRPr="0089389D" w:rsidRDefault="00601DA1" w:rsidP="00601DA1">
      <w:r w:rsidRPr="0089389D">
        <w:rPr>
          <w:noProof/>
        </w:rPr>
        <w:drawing>
          <wp:inline distT="0" distB="0" distL="0" distR="0" wp14:anchorId="0263099E" wp14:editId="68A84AE9">
            <wp:extent cx="4849896" cy="3168000"/>
            <wp:effectExtent l="0" t="0" r="8255" b="0"/>
            <wp:docPr id="270043923" name="Obrázok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pic:nvPicPr>
                  <pic:blipFill>
                    <a:blip r:embed="rId19">
                      <a:extLst>
                        <a:ext uri="{28A0092B-C50C-407E-A947-70E740481C1C}">
                          <a14:useLocalDpi xmlns:a14="http://schemas.microsoft.com/office/drawing/2010/main" val="0"/>
                        </a:ext>
                      </a:extLst>
                    </a:blip>
                    <a:srcRect t="10293"/>
                    <a:stretch>
                      <a:fillRect/>
                    </a:stretch>
                  </pic:blipFill>
                  <pic:spPr>
                    <a:xfrm>
                      <a:off x="0" y="0"/>
                      <a:ext cx="4849896" cy="3168000"/>
                    </a:xfrm>
                    <a:prstGeom prst="rect">
                      <a:avLst/>
                    </a:prstGeom>
                  </pic:spPr>
                </pic:pic>
              </a:graphicData>
            </a:graphic>
          </wp:inline>
        </w:drawing>
      </w:r>
    </w:p>
    <w:p w14:paraId="56BA2EDE" w14:textId="186C5986" w:rsidR="00601DA1" w:rsidRPr="0089389D" w:rsidRDefault="00E2554D" w:rsidP="00601DA1">
      <w:pPr>
        <w:jc w:val="center"/>
      </w:pPr>
      <w:r w:rsidRPr="0089389D">
        <w:rPr>
          <w:noProof/>
        </w:rPr>
        <w:lastRenderedPageBreak/>
        <w:drawing>
          <wp:anchor distT="0" distB="0" distL="114300" distR="114300" simplePos="0" relativeHeight="251658240" behindDoc="0" locked="0" layoutInCell="1" allowOverlap="1" wp14:anchorId="227710B4" wp14:editId="66A20EAA">
            <wp:simplePos x="0" y="0"/>
            <wp:positionH relativeFrom="column">
              <wp:posOffset>974090</wp:posOffset>
            </wp:positionH>
            <wp:positionV relativeFrom="paragraph">
              <wp:posOffset>8626</wp:posOffset>
            </wp:positionV>
            <wp:extent cx="4155440" cy="5759450"/>
            <wp:effectExtent l="0" t="0" r="0" b="0"/>
            <wp:wrapSquare wrapText="bothSides"/>
            <wp:docPr id="1893192917" name="Obrázok 2" descr="Obrázok, na ktorom je text, snímka obrazovky, číslo, rovnobežný&#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pic:nvPicPr>
                  <pic:blipFill>
                    <a:blip r:embed="rId20">
                      <a:extLst>
                        <a:ext uri="{28A0092B-C50C-407E-A947-70E740481C1C}">
                          <a14:useLocalDpi xmlns:a14="http://schemas.microsoft.com/office/drawing/2010/main" val="0"/>
                        </a:ext>
                      </a:extLst>
                    </a:blip>
                    <a:stretch>
                      <a:fillRect/>
                    </a:stretch>
                  </pic:blipFill>
                  <pic:spPr>
                    <a:xfrm>
                      <a:off x="0" y="0"/>
                      <a:ext cx="4155440" cy="5759450"/>
                    </a:xfrm>
                    <a:prstGeom prst="rect">
                      <a:avLst/>
                    </a:prstGeom>
                  </pic:spPr>
                </pic:pic>
              </a:graphicData>
            </a:graphic>
            <wp14:sizeRelH relativeFrom="page">
              <wp14:pctWidth>0</wp14:pctWidth>
            </wp14:sizeRelH>
            <wp14:sizeRelV relativeFrom="page">
              <wp14:pctHeight>0</wp14:pctHeight>
            </wp14:sizeRelV>
          </wp:anchor>
        </w:drawing>
      </w:r>
    </w:p>
    <w:p w14:paraId="6C868AC2" w14:textId="77777777" w:rsidR="00E2554D" w:rsidRPr="0089389D" w:rsidRDefault="00601DA1" w:rsidP="00601DA1">
      <w:pPr>
        <w:autoSpaceDE/>
        <w:autoSpaceDN/>
        <w:adjustRightInd/>
        <w:spacing w:after="160"/>
      </w:pPr>
      <w:r w:rsidRPr="0089389D">
        <w:tab/>
      </w:r>
    </w:p>
    <w:p w14:paraId="10B8549E" w14:textId="77777777" w:rsidR="00E2554D" w:rsidRPr="0089389D" w:rsidRDefault="00E2554D" w:rsidP="00601DA1">
      <w:pPr>
        <w:autoSpaceDE/>
        <w:autoSpaceDN/>
        <w:adjustRightInd/>
        <w:spacing w:after="160"/>
      </w:pPr>
    </w:p>
    <w:p w14:paraId="0084070A" w14:textId="77777777" w:rsidR="00E2554D" w:rsidRPr="0089389D" w:rsidRDefault="00E2554D" w:rsidP="00601DA1">
      <w:pPr>
        <w:autoSpaceDE/>
        <w:autoSpaceDN/>
        <w:adjustRightInd/>
        <w:spacing w:after="160"/>
      </w:pPr>
    </w:p>
    <w:p w14:paraId="23B45474" w14:textId="77777777" w:rsidR="00E2554D" w:rsidRPr="0089389D" w:rsidRDefault="00E2554D" w:rsidP="00601DA1">
      <w:pPr>
        <w:autoSpaceDE/>
        <w:autoSpaceDN/>
        <w:adjustRightInd/>
        <w:spacing w:after="160"/>
      </w:pPr>
    </w:p>
    <w:p w14:paraId="4356EDBC" w14:textId="77777777" w:rsidR="00E2554D" w:rsidRPr="0089389D" w:rsidRDefault="00E2554D" w:rsidP="00601DA1">
      <w:pPr>
        <w:autoSpaceDE/>
        <w:autoSpaceDN/>
        <w:adjustRightInd/>
        <w:spacing w:after="160"/>
      </w:pPr>
    </w:p>
    <w:p w14:paraId="6D81059F" w14:textId="77777777" w:rsidR="00E2554D" w:rsidRPr="0089389D" w:rsidRDefault="00E2554D" w:rsidP="00601DA1">
      <w:pPr>
        <w:autoSpaceDE/>
        <w:autoSpaceDN/>
        <w:adjustRightInd/>
        <w:spacing w:after="160"/>
      </w:pPr>
    </w:p>
    <w:p w14:paraId="5FEBE2A3" w14:textId="77777777" w:rsidR="00E2554D" w:rsidRPr="0089389D" w:rsidRDefault="00E2554D" w:rsidP="00601DA1">
      <w:pPr>
        <w:autoSpaceDE/>
        <w:autoSpaceDN/>
        <w:adjustRightInd/>
        <w:spacing w:after="160"/>
      </w:pPr>
    </w:p>
    <w:p w14:paraId="17EF5CB2" w14:textId="77777777" w:rsidR="00E2554D" w:rsidRPr="0089389D" w:rsidRDefault="00E2554D" w:rsidP="00601DA1">
      <w:pPr>
        <w:autoSpaceDE/>
        <w:autoSpaceDN/>
        <w:adjustRightInd/>
        <w:spacing w:after="160"/>
      </w:pPr>
    </w:p>
    <w:p w14:paraId="77BD4443" w14:textId="77777777" w:rsidR="00E2554D" w:rsidRPr="0089389D" w:rsidRDefault="00E2554D" w:rsidP="00601DA1">
      <w:pPr>
        <w:autoSpaceDE/>
        <w:autoSpaceDN/>
        <w:adjustRightInd/>
        <w:spacing w:after="160"/>
      </w:pPr>
    </w:p>
    <w:p w14:paraId="588B6F16" w14:textId="77777777" w:rsidR="00E2554D" w:rsidRPr="0089389D" w:rsidRDefault="00E2554D" w:rsidP="00601DA1">
      <w:pPr>
        <w:autoSpaceDE/>
        <w:autoSpaceDN/>
        <w:adjustRightInd/>
        <w:spacing w:after="160"/>
      </w:pPr>
    </w:p>
    <w:p w14:paraId="0B015EC3" w14:textId="190FAEDA"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2" behindDoc="0" locked="0" layoutInCell="1" allowOverlap="1" wp14:anchorId="31863F7C" wp14:editId="7E7A326C">
                <wp:simplePos x="0" y="0"/>
                <wp:positionH relativeFrom="column">
                  <wp:posOffset>2489835</wp:posOffset>
                </wp:positionH>
                <wp:positionV relativeFrom="paragraph">
                  <wp:posOffset>207454</wp:posOffset>
                </wp:positionV>
                <wp:extent cx="714375" cy="474980"/>
                <wp:effectExtent l="19050" t="19050" r="28575" b="20320"/>
                <wp:wrapNone/>
                <wp:docPr id="45767953" name="Obdĺžnik: zaoblené rohy 3"/>
                <wp:cNvGraphicFramePr/>
                <a:graphic xmlns:a="http://schemas.openxmlformats.org/drawingml/2006/main">
                  <a:graphicData uri="http://schemas.microsoft.com/office/word/2010/wordprocessingShape">
                    <wps:wsp>
                      <wps:cNvSpPr/>
                      <wps:spPr>
                        <a:xfrm>
                          <a:off x="0" y="0"/>
                          <a:ext cx="714375" cy="474980"/>
                        </a:xfrm>
                        <a:prstGeom prst="round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oundrect w14:anchorId="53AB4F60" id="Obdĺžnik: zaoblené rohy 3" o:spid="_x0000_s1026" style="position:absolute;margin-left:196.05pt;margin-top:16.35pt;width:56.25pt;height:37.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" filled="f" strokecolor="red" strokeweight="3pt"/>
            </w:pict>
          </mc:Fallback>
        </mc:AlternateContent>
      </w:r>
    </w:p>
    <w:p w14:paraId="09B82B8B" w14:textId="074D162B" w:rsidR="00E2554D" w:rsidRPr="0089389D" w:rsidRDefault="00E2554D" w:rsidP="00601DA1">
      <w:pPr>
        <w:autoSpaceDE/>
        <w:autoSpaceDN/>
        <w:adjustRightInd/>
        <w:spacing w:after="160"/>
      </w:pPr>
    </w:p>
    <w:p w14:paraId="1C504C53" w14:textId="001D3DA5" w:rsidR="00E2554D" w:rsidRPr="0089389D" w:rsidRDefault="00E2554D" w:rsidP="00601DA1">
      <w:pPr>
        <w:autoSpaceDE/>
        <w:autoSpaceDN/>
        <w:adjustRightInd/>
        <w:spacing w:after="160"/>
      </w:pPr>
    </w:p>
    <w:p w14:paraId="67F63A42" w14:textId="4FD14196" w:rsidR="00E2554D" w:rsidRPr="0089389D" w:rsidRDefault="00E2554D" w:rsidP="00601DA1">
      <w:pPr>
        <w:autoSpaceDE/>
        <w:autoSpaceDN/>
        <w:adjustRightInd/>
        <w:spacing w:after="160"/>
      </w:pPr>
    </w:p>
    <w:p w14:paraId="0556EBED" w14:textId="60B470B3" w:rsidR="00E2554D" w:rsidRPr="0089389D" w:rsidRDefault="00E2554D" w:rsidP="00601DA1">
      <w:pPr>
        <w:autoSpaceDE/>
        <w:autoSpaceDN/>
        <w:adjustRightInd/>
        <w:spacing w:after="160"/>
      </w:pPr>
    </w:p>
    <w:p w14:paraId="52E7F598" w14:textId="4C58EB5B" w:rsidR="00E2554D" w:rsidRPr="0089389D" w:rsidRDefault="00E2554D" w:rsidP="00601DA1">
      <w:pPr>
        <w:autoSpaceDE/>
        <w:autoSpaceDN/>
        <w:adjustRightInd/>
        <w:spacing w:after="160"/>
      </w:pPr>
    </w:p>
    <w:p w14:paraId="65E0D45C" w14:textId="117F32CF" w:rsidR="00E2554D" w:rsidRPr="0089389D" w:rsidRDefault="00E2554D" w:rsidP="00601DA1">
      <w:pPr>
        <w:autoSpaceDE/>
        <w:autoSpaceDN/>
        <w:adjustRightInd/>
        <w:spacing w:after="160"/>
      </w:pPr>
    </w:p>
    <w:p w14:paraId="0E794195" w14:textId="0BB11E9B"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1" behindDoc="0" locked="0" layoutInCell="1" allowOverlap="1" wp14:anchorId="6C2B2F9B" wp14:editId="6F89987D">
                <wp:simplePos x="0" y="0"/>
                <wp:positionH relativeFrom="column">
                  <wp:posOffset>879475</wp:posOffset>
                </wp:positionH>
                <wp:positionV relativeFrom="paragraph">
                  <wp:posOffset>31450</wp:posOffset>
                </wp:positionV>
                <wp:extent cx="3708400" cy="349250"/>
                <wp:effectExtent l="19050" t="19050" r="25400" b="12700"/>
                <wp:wrapNone/>
                <wp:docPr id="2105622941" name="Obdĺžnik: zaoblené rohy 4"/>
                <wp:cNvGraphicFramePr/>
                <a:graphic xmlns:a="http://schemas.openxmlformats.org/drawingml/2006/main">
                  <a:graphicData uri="http://schemas.microsoft.com/office/word/2010/wordprocessingShape">
                    <wps:wsp>
                      <wps:cNvSpPr/>
                      <wps:spPr>
                        <a:xfrm>
                          <a:off x="0" y="0"/>
                          <a:ext cx="3708400" cy="349250"/>
                        </a:xfrm>
                        <a:prstGeom prst="roundRect">
                          <a:avLst/>
                        </a:pr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oundrect w14:anchorId="5EADDE8B" id="Obdĺžnik: zaoblené rohy 4" o:spid="_x0000_s1026" style="position:absolute;margin-left:69.25pt;margin-top:2.5pt;width:292pt;height: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" filled="f" strokecolor="red" strokeweight="2.25pt"/>
            </w:pict>
          </mc:Fallback>
        </mc:AlternateContent>
      </w:r>
    </w:p>
    <w:p w14:paraId="0DD6006E" w14:textId="6B04B3A0" w:rsidR="00E2554D" w:rsidRPr="0089389D" w:rsidRDefault="00E2554D" w:rsidP="00601DA1">
      <w:pPr>
        <w:autoSpaceDE/>
        <w:autoSpaceDN/>
        <w:adjustRightInd/>
        <w:spacing w:after="160"/>
      </w:pPr>
    </w:p>
    <w:p w14:paraId="236FFC1B" w14:textId="16F9D231" w:rsidR="00E2554D" w:rsidRPr="0089389D" w:rsidRDefault="00E2554D" w:rsidP="00601DA1">
      <w:pPr>
        <w:autoSpaceDE/>
        <w:autoSpaceDN/>
        <w:adjustRightInd/>
        <w:spacing w:after="160"/>
      </w:pPr>
    </w:p>
    <w:p w14:paraId="097380D3" w14:textId="182F20BA" w:rsidR="00E2554D" w:rsidRPr="0089389D" w:rsidRDefault="00E2554D" w:rsidP="00601DA1">
      <w:pPr>
        <w:autoSpaceDE/>
        <w:autoSpaceDN/>
        <w:adjustRightInd/>
        <w:spacing w:after="160"/>
      </w:pPr>
    </w:p>
    <w:p w14:paraId="6081F9D5" w14:textId="7C30A8F4" w:rsidR="00E2554D" w:rsidRPr="0089389D" w:rsidRDefault="00E2554D" w:rsidP="00601DA1">
      <w:pPr>
        <w:autoSpaceDE/>
        <w:autoSpaceDN/>
        <w:adjustRightInd/>
        <w:spacing w:after="160"/>
      </w:pPr>
    </w:p>
    <w:p w14:paraId="210C991A" w14:textId="6D0AFEA5" w:rsidR="00E2554D" w:rsidRPr="0089389D" w:rsidRDefault="00E2554D" w:rsidP="00601DA1">
      <w:pPr>
        <w:autoSpaceDE/>
        <w:autoSpaceDN/>
        <w:adjustRightInd/>
        <w:spacing w:after="160"/>
      </w:pPr>
    </w:p>
    <w:p w14:paraId="3FA4CDE5" w14:textId="50712E5D" w:rsidR="00601DA1" w:rsidRPr="0089389D" w:rsidRDefault="00601DA1" w:rsidP="00601DA1">
      <w:pPr>
        <w:autoSpaceDE/>
        <w:autoSpaceDN/>
        <w:adjustRightInd/>
        <w:spacing w:after="160"/>
        <w:rPr>
          <w:rFonts w:cs="Times New Roman"/>
          <w:lang w:eastAsia="sk-SK"/>
        </w:rPr>
      </w:pPr>
      <w:r w:rsidRPr="0089389D">
        <w:rPr>
          <w:rFonts w:cs="Times New Roman"/>
          <w:lang w:eastAsia="sk-SK"/>
        </w:rPr>
        <w:t>Verejný obstarávateľ požaduje, aby boli namerané prípustné objektivizované hodnoty vrátane neistoty merania rovnaké alebo menšie ako prípustné hodnoty uvedené a označené vo výreze tab. 1 z Vyhlášky MZSR č. 549/2007 Z. z. v znení neskorších zmien a doplnkov.</w:t>
      </w:r>
      <w:r w:rsidR="00E2554D" w:rsidRPr="0089389D">
        <w:rPr>
          <w:noProof/>
        </w:rPr>
        <w:t xml:space="preserve"> </w:t>
      </w:r>
    </w:p>
    <w:p w14:paraId="2A4F8743" w14:textId="4F49B4B3" w:rsidR="00CD1046" w:rsidRPr="0089389D" w:rsidRDefault="002D6B90" w:rsidP="00C34D88">
      <w:pPr>
        <w:pStyle w:val="Nadpis2"/>
      </w:pPr>
      <w:bookmarkStart w:id="2259" w:name="_Toc187411890"/>
      <w:r w:rsidRPr="0089389D">
        <w:t>Výrub zelene a náhradná výsadba</w:t>
      </w:r>
      <w:bookmarkEnd w:id="2259"/>
    </w:p>
    <w:p w14:paraId="23FB87AD" w14:textId="1883B57C" w:rsidR="00CD1046" w:rsidRPr="00C34D88" w:rsidRDefault="005E5FEE" w:rsidP="00C34D88">
      <w:pPr>
        <w:rPr>
          <w:highlight w:val="red"/>
        </w:rPr>
      </w:pPr>
      <w:r w:rsidRPr="0089389D">
        <w:tab/>
      </w:r>
      <w:r w:rsidR="00C810A7" w:rsidRPr="0089389D">
        <w:t xml:space="preserve">V zmysle právoplatných rozhodnutí o výrube drevín </w:t>
      </w:r>
      <w:r w:rsidR="00B64B32" w:rsidRPr="0089389D">
        <w:t>(</w:t>
      </w:r>
      <w:r w:rsidR="00C810A7" w:rsidRPr="0089389D">
        <w:t>rastúcich mimo lesa</w:t>
      </w:r>
      <w:r w:rsidR="00B64B32" w:rsidRPr="0089389D">
        <w:t xml:space="preserve">, cestnej zelene, brehových porastov) </w:t>
      </w:r>
      <w:r w:rsidR="00B9656D" w:rsidRPr="0089389D">
        <w:t>j</w:t>
      </w:r>
      <w:r w:rsidR="006C1130" w:rsidRPr="0089389D">
        <w:t>e potrebné zrealizovať výrub v rámci celej stavby</w:t>
      </w:r>
      <w:r w:rsidR="006A312F" w:rsidRPr="0089389D">
        <w:t>,</w:t>
      </w:r>
      <w:r w:rsidR="006C1130" w:rsidRPr="0089389D">
        <w:t xml:space="preserve"> v zmysle podmienok vykonania výrubu uvedených v rozhodnutiach – súhlasoch na výrub. So získanou</w:t>
      </w:r>
      <w:r w:rsidR="006C1130" w:rsidRPr="00040C06">
        <w:t xml:space="preserve"> drevnou hmotou </w:t>
      </w:r>
      <w:r w:rsidR="00EC0ED5" w:rsidRPr="00040C06">
        <w:t>Zhotoviteľ</w:t>
      </w:r>
      <w:r w:rsidR="006C1130" w:rsidRPr="00040C06">
        <w:t xml:space="preserve"> naloží v zmysle </w:t>
      </w:r>
      <w:r w:rsidR="00D52CF8" w:rsidRPr="00C34D88">
        <w:t>platných predpisov</w:t>
      </w:r>
      <w:r w:rsidR="006C1130" w:rsidRPr="00C34D88">
        <w:t>.</w:t>
      </w:r>
      <w:r w:rsidR="00B64B32" w:rsidRPr="00C34D88">
        <w:t xml:space="preserve"> Pre výruby nad rámec DSP zabezpečí</w:t>
      </w:r>
      <w:r w:rsidR="00B64B32" w:rsidRPr="00040C06">
        <w:t xml:space="preserve"> potrebné povolenia </w:t>
      </w:r>
      <w:r w:rsidR="002D7C5C" w:rsidRPr="00040C06">
        <w:t xml:space="preserve">Zhotoviteľ </w:t>
      </w:r>
      <w:r w:rsidR="00B64B32" w:rsidRPr="00040C06">
        <w:t xml:space="preserve">v rámci inžinierskej činnosti.  </w:t>
      </w:r>
    </w:p>
    <w:p w14:paraId="77FAA51A" w14:textId="6244B873" w:rsidR="00CD1046" w:rsidRPr="00C34D88" w:rsidRDefault="005E5FEE" w:rsidP="00C34D88">
      <w:pPr>
        <w:rPr>
          <w:highlight w:val="red"/>
        </w:rPr>
      </w:pPr>
      <w:r w:rsidRPr="00040C06">
        <w:tab/>
      </w:r>
      <w:r w:rsidR="008D7423" w:rsidRPr="00040C06">
        <w:t xml:space="preserve">Za vyrúbanú nelesnú a krovitú zeleň </w:t>
      </w:r>
      <w:r w:rsidR="00025C27" w:rsidRPr="00040C06">
        <w:t xml:space="preserve">bude </w:t>
      </w:r>
      <w:r w:rsidR="008D7423" w:rsidRPr="00040C06">
        <w:t xml:space="preserve">poskytnutá náhrada </w:t>
      </w:r>
      <w:r w:rsidR="00025C27" w:rsidRPr="00040C06">
        <w:t xml:space="preserve">formou náhradnej výsadby, resp. vegetačných úprav </w:t>
      </w:r>
      <w:r w:rsidR="00FC5528" w:rsidRPr="00040C06">
        <w:t xml:space="preserve">a uhradená finančná náhrada </w:t>
      </w:r>
      <w:r w:rsidR="00025C27" w:rsidRPr="00040C06">
        <w:t>v zmysle DSP z 0</w:t>
      </w:r>
      <w:r w:rsidR="00DE622F" w:rsidRPr="00040C06">
        <w:t>5</w:t>
      </w:r>
      <w:r w:rsidR="00025C27" w:rsidRPr="00040C06">
        <w:t>/</w:t>
      </w:r>
      <w:r w:rsidR="00FF4426" w:rsidRPr="00040C06">
        <w:t xml:space="preserve">2023 </w:t>
      </w:r>
      <w:r w:rsidR="00025C27" w:rsidRPr="00040C06">
        <w:t>a príslušných rozhodnutí</w:t>
      </w:r>
      <w:r w:rsidR="00D24B46" w:rsidRPr="00040C06">
        <w:t>.</w:t>
      </w:r>
    </w:p>
    <w:p w14:paraId="12ADE1FA" w14:textId="1D381BCF" w:rsidR="00CD1046" w:rsidRPr="00040C06" w:rsidRDefault="00756AB0" w:rsidP="00C34D88">
      <w:pPr>
        <w:pStyle w:val="Nadpis2"/>
      </w:pPr>
      <w:bookmarkStart w:id="2260" w:name="_Toc187411891"/>
      <w:r w:rsidRPr="00040C06">
        <w:lastRenderedPageBreak/>
        <w:t>Ochrana pamiatkového fondu</w:t>
      </w:r>
      <w:r w:rsidR="008F3893" w:rsidRPr="00040C06">
        <w:t>, archeologický prieskum</w:t>
      </w:r>
      <w:bookmarkEnd w:id="2260"/>
    </w:p>
    <w:p w14:paraId="1359197A" w14:textId="0C8F84FB" w:rsidR="00CD1046" w:rsidRPr="00C34D88" w:rsidRDefault="005E5FEE" w:rsidP="00C34D88">
      <w:pPr>
        <w:rPr>
          <w:highlight w:val="red"/>
        </w:rPr>
      </w:pPr>
      <w:r w:rsidRPr="00040C06">
        <w:tab/>
      </w:r>
      <w:r w:rsidR="00756AB0" w:rsidRPr="00040C06">
        <w:t xml:space="preserve">Aktuálna právna ochrana </w:t>
      </w:r>
      <w:r w:rsidR="00C10F3D" w:rsidRPr="00040C06">
        <w:t>kultúrnych pamiatok a pamiatkových území</w:t>
      </w:r>
      <w:r w:rsidR="00756AB0" w:rsidRPr="00040C06">
        <w:t xml:space="preserve"> je zabezpečovaná podľa zákona č. 49/2002 </w:t>
      </w:r>
      <w:proofErr w:type="spellStart"/>
      <w:r w:rsidR="00756AB0" w:rsidRPr="00040C06">
        <w:t>Z.z</w:t>
      </w:r>
      <w:proofErr w:type="spellEnd"/>
      <w:r w:rsidR="00756AB0" w:rsidRPr="00040C06">
        <w:t>. o ochrane pamiatkového fondu v znení neskorších predpisov a Vyhlášky MK SR č. 253</w:t>
      </w:r>
      <w:r w:rsidR="00756AB0" w:rsidRPr="00040C06">
        <w:rPr>
          <w:smallCaps/>
          <w:noProof/>
        </w:rPr>
        <w:t>/2010</w:t>
      </w:r>
      <w:r w:rsidR="00756AB0" w:rsidRPr="00040C06">
        <w:t xml:space="preserve"> </w:t>
      </w:r>
      <w:proofErr w:type="spellStart"/>
      <w:r w:rsidR="00756AB0" w:rsidRPr="00040C06">
        <w:t>Z.z</w:t>
      </w:r>
      <w:proofErr w:type="spellEnd"/>
      <w:r w:rsidR="00756AB0" w:rsidRPr="00040C06">
        <w:t xml:space="preserve">, ktorou sa vykonáva zákon č. 49/2002 </w:t>
      </w:r>
      <w:proofErr w:type="spellStart"/>
      <w:r w:rsidR="00756AB0" w:rsidRPr="00040C06">
        <w:t>Z.z</w:t>
      </w:r>
      <w:proofErr w:type="spellEnd"/>
      <w:r w:rsidR="00756AB0" w:rsidRPr="00040C06">
        <w:t xml:space="preserve">. o ochrane pamiatkového fondu v znení neskorších predpisov. </w:t>
      </w:r>
    </w:p>
    <w:p w14:paraId="5A3036E3" w14:textId="78ED59AC" w:rsidR="00CD1046" w:rsidRPr="00C34D88" w:rsidRDefault="005E5FEE" w:rsidP="00C34D88">
      <w:pPr>
        <w:rPr>
          <w:highlight w:val="red"/>
        </w:rPr>
      </w:pPr>
      <w:r w:rsidRPr="00040C06">
        <w:tab/>
      </w:r>
      <w:r w:rsidR="008F3893" w:rsidRPr="00040C06">
        <w:t xml:space="preserve">Pri stavebnej činnosti treba rešpektovať záväzné stanovisko orgánu štátnej pamiatkovej starostlivosti. Tento orgán môže požadovať ohlásenie nájdených archeologických nálezov alebo vykonať záchranný archeologický výskum formou odborného sledovania, resp. zemného </w:t>
      </w:r>
      <w:proofErr w:type="spellStart"/>
      <w:r w:rsidR="008F3893" w:rsidRPr="00040C06">
        <w:t>odkryvu</w:t>
      </w:r>
      <w:proofErr w:type="spellEnd"/>
      <w:r w:rsidR="008F3893" w:rsidRPr="00040C06">
        <w:t xml:space="preserve"> v priebehu výkopových prác a následnej záchrany a dokumentácie archeologických situácií a nálezov na trase stavby v daných lokalitách.</w:t>
      </w:r>
    </w:p>
    <w:p w14:paraId="2EEE80FD" w14:textId="729A74F7" w:rsidR="00CD1046" w:rsidRPr="00040C06" w:rsidRDefault="00753CA0" w:rsidP="00C34D88">
      <w:pPr>
        <w:pStyle w:val="Nadpis2"/>
      </w:pPr>
      <w:bookmarkStart w:id="2261" w:name="_Toc187411892"/>
      <w:r w:rsidRPr="00040C06">
        <w:t>Požiarna bezpečnosť stavieb</w:t>
      </w:r>
      <w:bookmarkEnd w:id="2261"/>
    </w:p>
    <w:p w14:paraId="293310E1" w14:textId="2A862490" w:rsidR="00CD1046" w:rsidRPr="00C34D88" w:rsidRDefault="005E5FEE" w:rsidP="00C34D88">
      <w:pPr>
        <w:rPr>
          <w:highlight w:val="red"/>
        </w:rPr>
      </w:pPr>
      <w:r w:rsidRPr="00040C06">
        <w:tab/>
      </w:r>
      <w:r w:rsidR="00753CA0" w:rsidRPr="00040C06">
        <w:t xml:space="preserve">Ochrana pred požiarmi je definovaná zákonom č. 314/2001 </w:t>
      </w:r>
      <w:proofErr w:type="spellStart"/>
      <w:r w:rsidR="00753CA0" w:rsidRPr="00040C06">
        <w:t>Z.z</w:t>
      </w:r>
      <w:proofErr w:type="spellEnd"/>
      <w:r w:rsidR="00753CA0" w:rsidRPr="00040C06">
        <w:t xml:space="preserve">. o ochrane pred požiarmi v znení neskorších predpisov a vyhláškou MV SR č. 121/2002 </w:t>
      </w:r>
      <w:proofErr w:type="spellStart"/>
      <w:r w:rsidR="00753CA0" w:rsidRPr="00040C06">
        <w:t>Z.z</w:t>
      </w:r>
      <w:proofErr w:type="spellEnd"/>
      <w:r w:rsidR="00753CA0" w:rsidRPr="00040C06">
        <w:t xml:space="preserve">. o požiarnej prevencii. Najvýznamnejšou vyhláškou na úseku ochrany pred požiarmi vo väzbe na navrhovanie a uskutočňovanie stavieb je Vyhláška Ministerstva vnútra SR 94/2004 </w:t>
      </w:r>
      <w:proofErr w:type="spellStart"/>
      <w:r w:rsidR="00753CA0" w:rsidRPr="00040C06">
        <w:t>Z.z</w:t>
      </w:r>
      <w:proofErr w:type="spellEnd"/>
      <w:r w:rsidR="00753CA0" w:rsidRPr="00040C06">
        <w:t>, ktorou sa ustanovujú technické požiadavky na protipožiarnu bezpečnosť pri výstavbe a pri užívaní stavieb. Na túto vyhlášku nadväzuje STN 920201 časť 1 až 4, kde sú ustanovené základné požiadavky na riešenie protipožiarnej bezpečnosti stavieb.</w:t>
      </w:r>
    </w:p>
    <w:p w14:paraId="367C4FD8" w14:textId="77357376" w:rsidR="00CB3AF0" w:rsidRPr="00C34D88" w:rsidRDefault="004B1E9A" w:rsidP="00C34D88">
      <w:pPr>
        <w:rPr>
          <w:highlight w:val="red"/>
        </w:rPr>
      </w:pPr>
      <w:r w:rsidRPr="00040C06">
        <w:tab/>
      </w:r>
      <w:r w:rsidR="00753CA0" w:rsidRPr="00040C06">
        <w:t>Ďalšie normy týkajúce sa požiarnej bezpečnosti stavieb sú STN 92 0202</w:t>
      </w:r>
      <w:r w:rsidR="00301BB4" w:rsidRPr="00040C06">
        <w:t>-1</w:t>
      </w:r>
      <w:r w:rsidR="00756694" w:rsidRPr="00040C06">
        <w:t>.</w:t>
      </w:r>
    </w:p>
    <w:p w14:paraId="51217E43" w14:textId="589B7D30" w:rsidR="00CB3AF0" w:rsidRPr="00C34D88" w:rsidRDefault="004B1E9A" w:rsidP="00C34D88">
      <w:pPr>
        <w:rPr>
          <w:highlight w:val="red"/>
        </w:rPr>
      </w:pPr>
      <w:r w:rsidRPr="00040C06">
        <w:tab/>
      </w:r>
      <w:r w:rsidR="00753CA0" w:rsidRPr="00040C06">
        <w:t xml:space="preserve">Požiadavky na zabezpečenie </w:t>
      </w:r>
      <w:r w:rsidR="00701289" w:rsidRPr="00040C06">
        <w:t>Zásobovania vodou na hasenie požiarov stanovuje</w:t>
      </w:r>
      <w:r w:rsidR="00753CA0" w:rsidRPr="00040C06">
        <w:t xml:space="preserve"> STN 92 0400</w:t>
      </w:r>
      <w:r w:rsidR="008A034F" w:rsidRPr="00040C06">
        <w:rPr>
          <w:smallCaps/>
          <w:noProof/>
        </w:rPr>
        <w:t>.</w:t>
      </w:r>
    </w:p>
    <w:p w14:paraId="6C9A3988" w14:textId="7B497DDA" w:rsidR="00CB3AF0" w:rsidRPr="00040C06" w:rsidRDefault="00753CA0" w:rsidP="00C34D88">
      <w:pPr>
        <w:pStyle w:val="Nadpis2"/>
      </w:pPr>
      <w:bookmarkStart w:id="2262" w:name="_Toc187411893"/>
      <w:r w:rsidRPr="00040C06">
        <w:t>Ochrana zdravia a bezpečnosť pri práci</w:t>
      </w:r>
      <w:bookmarkEnd w:id="2262"/>
    </w:p>
    <w:p w14:paraId="7DF89ACC" w14:textId="0FCA0491" w:rsidR="00CB3AF0" w:rsidRPr="00C34D88" w:rsidRDefault="004B1E9A" w:rsidP="00C34D88">
      <w:pPr>
        <w:rPr>
          <w:highlight w:val="red"/>
        </w:rPr>
      </w:pPr>
      <w:r w:rsidRPr="00040C06">
        <w:tab/>
      </w:r>
      <w:r w:rsidR="00EE66D0" w:rsidRPr="00040C06">
        <w:t>Ochrana zdravia a bezpečnosti pri práci sa bude vykonávať v súlade s</w:t>
      </w:r>
      <w:r w:rsidR="001B1C39" w:rsidRPr="00040C06">
        <w:t xml:space="preserve"> FIDIC VZP </w:t>
      </w:r>
      <w:r w:rsidR="00EE66D0" w:rsidRPr="00040C06">
        <w:t>(</w:t>
      </w:r>
      <w:proofErr w:type="spellStart"/>
      <w:r w:rsidR="00EE66D0" w:rsidRPr="00040C06">
        <w:t>podčlánok</w:t>
      </w:r>
      <w:proofErr w:type="spellEnd"/>
      <w:r w:rsidR="00EE66D0" w:rsidRPr="00040C06">
        <w:t xml:space="preserve"> 4.8 </w:t>
      </w:r>
      <w:r w:rsidR="00EE66D0" w:rsidRPr="00C34D88">
        <w:rPr>
          <w:i/>
          <w:iCs/>
        </w:rPr>
        <w:t xml:space="preserve">Bezpečnostné postupy </w:t>
      </w:r>
      <w:r w:rsidR="00EE66D0" w:rsidRPr="00040C06">
        <w:t xml:space="preserve">a 6.7 </w:t>
      </w:r>
      <w:r w:rsidR="00EE66D0" w:rsidRPr="00C34D88">
        <w:rPr>
          <w:i/>
          <w:iCs/>
        </w:rPr>
        <w:t>Ochrana zdravia a bezpečnosť pri práci</w:t>
      </w:r>
      <w:r w:rsidR="00EE66D0" w:rsidRPr="00040C06">
        <w:t>) a v súlade s Právnymi predpismi.</w:t>
      </w:r>
    </w:p>
    <w:p w14:paraId="5249D840" w14:textId="18904620" w:rsidR="008040AB" w:rsidRPr="00C34D88" w:rsidRDefault="004B1E9A" w:rsidP="00C34D88">
      <w:pPr>
        <w:rPr>
          <w:highlight w:val="red"/>
        </w:rPr>
      </w:pPr>
      <w:r w:rsidRPr="00040C06">
        <w:tab/>
      </w:r>
      <w:r w:rsidR="00EE66D0" w:rsidRPr="00040C06">
        <w:t>Zhotoviteľ, v zmysle</w:t>
      </w:r>
      <w:r w:rsidR="001B1C39" w:rsidRPr="00040C06">
        <w:t xml:space="preserve"> FIDIC VZP </w:t>
      </w:r>
      <w:r w:rsidR="00EE66D0" w:rsidRPr="00040C06">
        <w:t>(podčlánku 6.7), zabezpečí vypracovanie „Plánu bezpečnosti a ochrany zdravia pri práci“ s náležitosťami a v rozsahu podľa nariadenia vlády SR č. 396/2006 Z. z. o minimálnych bezpečnostných a zdravotných požiadavkách na Stavenisko v znení neskorších predpisov.</w:t>
      </w:r>
    </w:p>
    <w:p w14:paraId="3FD5CBC6" w14:textId="740B389A" w:rsidR="008040AB" w:rsidRPr="00C34D88" w:rsidRDefault="004B1E9A" w:rsidP="00C34D88">
      <w:pPr>
        <w:rPr>
          <w:highlight w:val="red"/>
        </w:rPr>
      </w:pPr>
      <w:r w:rsidRPr="00040C06">
        <w:tab/>
      </w:r>
      <w:r w:rsidR="00EE66D0" w:rsidRPr="00040C06">
        <w:t>Objednávateľ je povinný začatie Prác oznámiť Inšpektorátu práce a v zmysle uvedeného nariadenia je povinný menovať koordinátora bezpečnosti</w:t>
      </w:r>
      <w:r w:rsidR="001B1C39" w:rsidRPr="00040C06">
        <w:t>.</w:t>
      </w:r>
    </w:p>
    <w:p w14:paraId="3F177138" w14:textId="7E472B3E" w:rsidR="008040AB" w:rsidRPr="00C34D88" w:rsidRDefault="004B1E9A" w:rsidP="00C34D88">
      <w:pPr>
        <w:rPr>
          <w:highlight w:val="red"/>
        </w:rPr>
      </w:pPr>
      <w:r w:rsidRPr="00040C06">
        <w:tab/>
      </w:r>
      <w:r w:rsidR="00B31A25" w:rsidRPr="00040C06">
        <w:t xml:space="preserve">Objednávateľ je povinný pred začatím prác vymenovať koordinátora bezpečnosti v zmysle príslušných predpisov, ktorý bude zodpovedný za dodržiavanie bezpečnosti prác na celej stavbe. Táto osoba musí byť na výkon tejto činnosti kvalifikovaná a musí mať oprávnenie na vydávanie nariadení a prijímanie opatrení na zabránenie pracovným úrazom. </w:t>
      </w:r>
      <w:r w:rsidR="008F3893" w:rsidRPr="00040C06">
        <w:t>J</w:t>
      </w:r>
      <w:r w:rsidR="00B31A25" w:rsidRPr="00040C06">
        <w:t>eho meno bude nahlásené Zhotoviteľovi</w:t>
      </w:r>
      <w:r w:rsidR="008F3893" w:rsidRPr="00040C06">
        <w:t xml:space="preserve"> ako súčasť Personálu Stavebnému dozoru </w:t>
      </w:r>
      <w:r w:rsidR="00B31A25" w:rsidRPr="00040C06">
        <w:t xml:space="preserve">už pred začatím prác na stavbe. </w:t>
      </w:r>
    </w:p>
    <w:p w14:paraId="4701033A" w14:textId="43439EE7" w:rsidR="008040AB" w:rsidRPr="00C34D88" w:rsidRDefault="004B1E9A" w:rsidP="00C34D88">
      <w:pPr>
        <w:rPr>
          <w:highlight w:val="red"/>
        </w:rPr>
      </w:pPr>
      <w:r w:rsidRPr="00040C06">
        <w:tab/>
      </w:r>
      <w:r w:rsidR="00B31A25" w:rsidRPr="00040C06">
        <w:t xml:space="preserve">Koordinátor bezpečnosti bude zodpovedný za bezpečnosť a ochranu zdravia pri práci na celej stavbe  bez ohľadu, či sa na danom Stavenisku nachádza hlavný Zhotoviteľ alebo </w:t>
      </w:r>
      <w:proofErr w:type="spellStart"/>
      <w:r w:rsidR="00FC2DFE" w:rsidRPr="00040C06">
        <w:t>P</w:t>
      </w:r>
      <w:r w:rsidR="00B31A25" w:rsidRPr="00040C06">
        <w:t>odzhotoviteľ</w:t>
      </w:r>
      <w:proofErr w:type="spellEnd"/>
      <w:r w:rsidR="00B31A25" w:rsidRPr="00040C06">
        <w:t xml:space="preserve"> kontrahovaný v rámci tejto Zmluvy hlavným Zhotoviteľom. </w:t>
      </w:r>
    </w:p>
    <w:p w14:paraId="4C69AE10" w14:textId="1433EDCB" w:rsidR="00CA26F3" w:rsidRPr="00C34D88" w:rsidRDefault="004B1E9A" w:rsidP="00C34D88">
      <w:pPr>
        <w:rPr>
          <w:highlight w:val="red"/>
        </w:rPr>
      </w:pPr>
      <w:r w:rsidRPr="00040C06">
        <w:tab/>
      </w:r>
      <w:r w:rsidR="00382473" w:rsidRPr="00040C06">
        <w:t xml:space="preserve">Zhotoviteľ je povinný vymenovať svojho </w:t>
      </w:r>
      <w:r w:rsidR="00210152" w:rsidRPr="00040C06">
        <w:t xml:space="preserve">autorizovaného </w:t>
      </w:r>
      <w:r w:rsidR="00473D74" w:rsidRPr="00040C06">
        <w:t>bezpečnostného technika</w:t>
      </w:r>
      <w:r w:rsidR="00382473" w:rsidRPr="00040C06">
        <w:t>.</w:t>
      </w:r>
    </w:p>
    <w:p w14:paraId="4945C93A" w14:textId="2992A796" w:rsidR="00CA26F3" w:rsidRPr="00C34D88" w:rsidRDefault="000A61F7" w:rsidP="00C34D88">
      <w:pPr>
        <w:rPr>
          <w:highlight w:val="red"/>
        </w:rPr>
      </w:pPr>
      <w:r w:rsidRPr="00040C06">
        <w:tab/>
      </w:r>
      <w:r w:rsidR="00EE66D0" w:rsidRPr="00040C06">
        <w:t xml:space="preserve">Pre práce, ktoré sa budú vykonávať za plnej prevádzky v súlade </w:t>
      </w:r>
      <w:r w:rsidR="001B1C39" w:rsidRPr="00040C06">
        <w:t>s FIDIC VZP</w:t>
      </w:r>
      <w:r w:rsidR="00EE66D0" w:rsidRPr="00040C06">
        <w:t xml:space="preserve"> (</w:t>
      </w:r>
      <w:proofErr w:type="spellStart"/>
      <w:r w:rsidR="00EE66D0" w:rsidRPr="00040C06">
        <w:t>podčlánok</w:t>
      </w:r>
      <w:proofErr w:type="spellEnd"/>
      <w:r w:rsidR="00EE66D0" w:rsidRPr="00040C06">
        <w:t xml:space="preserve"> 6.7 Ochrana zdravia a bezpečnosť pri práci), a podľa § 18 zákona č. 124/2006 Z. z. o bezpečnosti a ochrane zdravia pri práci a o zmene niektorých zákonov v znení neskorších predpisov</w:t>
      </w:r>
      <w:r w:rsidR="00C01BDD">
        <w:t xml:space="preserve"> (ďalej len „zákon o BOZP“)</w:t>
      </w:r>
      <w:r w:rsidR="00EE66D0" w:rsidRPr="00040C06">
        <w:t xml:space="preserve">, vypracuje návrh </w:t>
      </w:r>
      <w:r w:rsidR="00D160EC" w:rsidRPr="00040C06">
        <w:t>„</w:t>
      </w:r>
      <w:r w:rsidR="00EE66D0" w:rsidRPr="00040C06">
        <w:t>Dohody o vytvorení podmienok BOZP na spoločnom pracovisku</w:t>
      </w:r>
      <w:r w:rsidR="00D160EC" w:rsidRPr="00040C06">
        <w:t>“</w:t>
      </w:r>
      <w:r w:rsidR="00EE66D0" w:rsidRPr="00040C06">
        <w:t>, ktorá sa po jej odsúhlasení Objednávateľom stane prílohou Zmluvy.</w:t>
      </w:r>
    </w:p>
    <w:p w14:paraId="73D025AC" w14:textId="59DF0451" w:rsidR="00CA26F3" w:rsidRPr="00C34D88" w:rsidRDefault="000A61F7" w:rsidP="00C34D88">
      <w:pPr>
        <w:rPr>
          <w:highlight w:val="red"/>
        </w:rPr>
      </w:pPr>
      <w:r w:rsidRPr="00040C06">
        <w:tab/>
      </w:r>
      <w:r w:rsidR="00EE66D0" w:rsidRPr="00040C06">
        <w:t xml:space="preserve">Pred začatím akejkoľvek rizikovej činnosti je Zhotoviteľ povinný predložiť Bezpečnostné/Metodické prehlásenie na schválenie koordinátorovi bezpečnosti a Stavebnému dozoru. Práce môžu začať iba po obdržaní písomného súhlasu koordinátora bezpečnosti. </w:t>
      </w:r>
    </w:p>
    <w:p w14:paraId="4398DDC4" w14:textId="6789993F" w:rsidR="00CA26F3" w:rsidRPr="00C34D88" w:rsidRDefault="000A61F7" w:rsidP="00C34D88">
      <w:pPr>
        <w:rPr>
          <w:highlight w:val="red"/>
        </w:rPr>
      </w:pPr>
      <w:r w:rsidRPr="00040C06">
        <w:tab/>
      </w:r>
      <w:r w:rsidR="00EE66D0" w:rsidRPr="00040C06">
        <w:t xml:space="preserve">Všetci zamestnanci musia byť pred začatím prác preukázateľným spôsobom oboznámení v súlade § 7 zákona </w:t>
      </w:r>
      <w:r w:rsidR="00C01BDD">
        <w:t>o BOZP</w:t>
      </w:r>
      <w:r w:rsidR="00EE66D0" w:rsidRPr="00040C06">
        <w:t xml:space="preserve"> a pri výkone prác musia byť pod adekvátnym dozorom.</w:t>
      </w:r>
    </w:p>
    <w:p w14:paraId="35A60DA7" w14:textId="41179AF1" w:rsidR="00CA26F3" w:rsidRPr="00C34D88" w:rsidRDefault="00EE66D0" w:rsidP="00C34D88">
      <w:pPr>
        <w:rPr>
          <w:highlight w:val="red"/>
        </w:rPr>
      </w:pPr>
      <w:r w:rsidRPr="00040C06">
        <w:lastRenderedPageBreak/>
        <w:t>Celé Stavenisko a vybavenie Staveniska musí byť vhodné pre vykonávanú činnosť a pred začatím prác musí byť riadne skontrolované tak Zhotoviteľom (</w:t>
      </w:r>
      <w:r w:rsidR="004D6698" w:rsidRPr="00040C06">
        <w:t xml:space="preserve">autorizovaný bezpečnostný technik Zhotoviteľa </w:t>
      </w:r>
      <w:r w:rsidRPr="00040C06">
        <w:t>)</w:t>
      </w:r>
      <w:r w:rsidR="006023F6" w:rsidRPr="00040C06">
        <w:t>,</w:t>
      </w:r>
      <w:r w:rsidRPr="00040C06">
        <w:t xml:space="preserve"> ako aj Stavebným dozorom</w:t>
      </w:r>
      <w:r w:rsidR="004D6698" w:rsidRPr="00040C06">
        <w:t xml:space="preserve"> (Koordinátor BOZP)</w:t>
      </w:r>
      <w:r w:rsidRPr="00040C06">
        <w:t xml:space="preserve">. </w:t>
      </w:r>
    </w:p>
    <w:p w14:paraId="00CC949B" w14:textId="71D845A9" w:rsidR="007629DB" w:rsidRPr="00C34D88" w:rsidRDefault="000A61F7" w:rsidP="00C34D88">
      <w:pPr>
        <w:rPr>
          <w:highlight w:val="red"/>
        </w:rPr>
      </w:pPr>
      <w:r w:rsidRPr="00040C06">
        <w:tab/>
      </w:r>
      <w:r w:rsidR="00EE66D0" w:rsidRPr="00040C06">
        <w:t xml:space="preserve">Koordinátor bezpečnosti </w:t>
      </w:r>
      <w:r w:rsidR="00971ECB" w:rsidRPr="00040C06">
        <w:t>Objednávateľa/</w:t>
      </w:r>
      <w:r w:rsidR="004D6698" w:rsidRPr="00040C06">
        <w:t xml:space="preserve">STD </w:t>
      </w:r>
      <w:r w:rsidR="00A7491B" w:rsidRPr="00040C06">
        <w:t xml:space="preserve">a autorizovaný bezpečnostný technik </w:t>
      </w:r>
      <w:r w:rsidR="00620065" w:rsidRPr="00C34D88">
        <w:t>Z</w:t>
      </w:r>
      <w:r w:rsidR="00620065" w:rsidRPr="00040C06">
        <w:t xml:space="preserve">hotoviteľa </w:t>
      </w:r>
      <w:r w:rsidR="00EE66D0" w:rsidRPr="00040C06">
        <w:t>zabezpečuje koordináciu plnenia úloh pri realizácii prác na stavenisku z hľadiska zaistenia bezpečnosti a ochrany zdravia pri práci na celej stavbe (v prípade skupiny podľa písomnej dohody v skupine predloženej Stavebnému dozoru</w:t>
      </w:r>
      <w:r w:rsidR="00EE66D0" w:rsidRPr="00040C06">
        <w:rPr>
          <w:smallCaps/>
        </w:rPr>
        <w:t>)</w:t>
      </w:r>
      <w:r w:rsidR="00EE66D0" w:rsidRPr="00040C06">
        <w:t xml:space="preserve"> bez ohľadu, či sa na danom Stavenisku nachádza hlavný Zhotoviteľ alebo </w:t>
      </w:r>
      <w:proofErr w:type="spellStart"/>
      <w:r w:rsidR="005D2905" w:rsidRPr="00040C06">
        <w:t>P</w:t>
      </w:r>
      <w:r w:rsidR="00EE66D0" w:rsidRPr="00040C06">
        <w:t>odzhotoviteľ</w:t>
      </w:r>
      <w:proofErr w:type="spellEnd"/>
      <w:r w:rsidR="00EE66D0" w:rsidRPr="00040C06">
        <w:t xml:space="preserve"> kontrahovaný v rámci tejto Zmluvy hlavným Zhotoviteľom.</w:t>
      </w:r>
    </w:p>
    <w:p w14:paraId="38A968D3" w14:textId="32042930" w:rsidR="007629DB" w:rsidRPr="00C34D88" w:rsidRDefault="003B7AD6" w:rsidP="00C34D88">
      <w:pPr>
        <w:rPr>
          <w:highlight w:val="red"/>
        </w:rPr>
      </w:pPr>
      <w:r w:rsidRPr="00040C06">
        <w:tab/>
      </w:r>
      <w:r w:rsidR="00EE66D0" w:rsidRPr="00040C06">
        <w:t>Koordinátor bezpečnosti Objednávateľa</w:t>
      </w:r>
      <w:r w:rsidR="00124144" w:rsidRPr="00040C06">
        <w:t>/STD</w:t>
      </w:r>
      <w:r w:rsidR="00EE66D0" w:rsidRPr="00040C06">
        <w:t xml:space="preserve"> sa bude pravidelne zúčastňovať kontrolných dní, kde bude informovať o výsledkoch pravidelnej pochôdzky na Stavenisku. O tejto činnosti bude viesť samostatný denník, ktorý bude súčasťou dokumentácie Zhotoviteľa. </w:t>
      </w:r>
    </w:p>
    <w:p w14:paraId="2F205AEA" w14:textId="7E001529" w:rsidR="007629DB" w:rsidRPr="00C34D88" w:rsidRDefault="00124144" w:rsidP="00C34D88">
      <w:pPr>
        <w:rPr>
          <w:highlight w:val="red"/>
        </w:rPr>
      </w:pPr>
      <w:r w:rsidRPr="00040C06">
        <w:tab/>
      </w:r>
      <w:r w:rsidR="00EE66D0" w:rsidRPr="00040C06">
        <w:t>Zhotoviteľ poskytne Stavebnému dozoru podrobné písomné informácie o každej nehode</w:t>
      </w:r>
      <w:r w:rsidR="00B13A25" w:rsidRPr="00040C06">
        <w:t>, úraze</w:t>
      </w:r>
      <w:r w:rsidR="00EE66D0" w:rsidRPr="00040C06">
        <w:t xml:space="preserve"> bez zbytočného odkladu. O každej nehode sa napíše interný zápis, ktorý podpíše Stavebný dozor, Zhotoviteľ a koordinátor bezpečnosti a založí sa do spisov Stavebného dozoru. Pri úrazoch Zhotoviteľ postupuje v súlade s § 17 zákona č.</w:t>
      </w:r>
      <w:r w:rsidR="00F24E2F" w:rsidRPr="00040C06">
        <w:t> </w:t>
      </w:r>
      <w:r w:rsidR="00EE66D0" w:rsidRPr="00040C06">
        <w:t>124/2006 Z.</w:t>
      </w:r>
      <w:r w:rsidR="003D2F8B" w:rsidRPr="00040C06">
        <w:t xml:space="preserve"> </w:t>
      </w:r>
      <w:r w:rsidR="00EE66D0" w:rsidRPr="00040C06">
        <w:t>z., okamžite informuje Inšpektorát práce</w:t>
      </w:r>
      <w:r w:rsidR="00F24E2F" w:rsidRPr="00040C06">
        <w:t>,</w:t>
      </w:r>
      <w:r w:rsidR="00EE66D0" w:rsidRPr="00040C06">
        <w:t xml:space="preserve"> ak sa jedná o závažný pracovný úraz a</w:t>
      </w:r>
      <w:r w:rsidR="001F5C81" w:rsidRPr="00040C06">
        <w:t> </w:t>
      </w:r>
      <w:r w:rsidR="00EE66D0" w:rsidRPr="00040C06">
        <w:t>políciu</w:t>
      </w:r>
      <w:r w:rsidR="001F5C81" w:rsidRPr="00040C06">
        <w:t>,</w:t>
      </w:r>
      <w:r w:rsidR="00EE66D0" w:rsidRPr="00040C06">
        <w:t xml:space="preserve"> ak sa jedná o podozrenie </w:t>
      </w:r>
      <w:r w:rsidR="001F5C81" w:rsidRPr="00040C06">
        <w:t xml:space="preserve">zo </w:t>
      </w:r>
      <w:r w:rsidR="00EE66D0" w:rsidRPr="00040C06">
        <w:t>spáchania trestného činu. Ak si to závažnosť zranení vyžaduje</w:t>
      </w:r>
      <w:r w:rsidR="001F5C81" w:rsidRPr="00040C06">
        <w:t>,</w:t>
      </w:r>
      <w:r w:rsidR="00EE66D0" w:rsidRPr="00040C06">
        <w:t xml:space="preserve"> okamžite privolá zložky záchranného systému.</w:t>
      </w:r>
      <w:r w:rsidR="00A7491B" w:rsidRPr="00040C06">
        <w:t xml:space="preserve"> </w:t>
      </w:r>
    </w:p>
    <w:p w14:paraId="7E6A00BC" w14:textId="7136FD46" w:rsidR="007629DB" w:rsidRPr="00C34D88" w:rsidRDefault="00124144" w:rsidP="00C34D88">
      <w:pPr>
        <w:rPr>
          <w:highlight w:val="red"/>
        </w:rPr>
      </w:pPr>
      <w:r w:rsidRPr="00040C06">
        <w:tab/>
      </w:r>
      <w:r w:rsidR="00A7491B" w:rsidRPr="00040C06">
        <w:t>Na stavbe/stavenisku budú zo strany Objednávateľa</w:t>
      </w:r>
      <w:r w:rsidRPr="00040C06">
        <w:t>/STD</w:t>
      </w:r>
      <w:r w:rsidR="00A7491B" w:rsidRPr="00040C06">
        <w:t xml:space="preserve"> vykonávané neohlásené mimoriadne kontroly dodržiavania BOZP, bez predošlého informovania </w:t>
      </w:r>
      <w:r w:rsidR="001F5C81" w:rsidRPr="00040C06">
        <w:t>Zhotoviteľa</w:t>
      </w:r>
      <w:r w:rsidR="00A7491B" w:rsidRPr="00040C06">
        <w:t>.</w:t>
      </w:r>
    </w:p>
    <w:p w14:paraId="6C8BCEAB" w14:textId="3AB763F5" w:rsidR="007629DB" w:rsidRPr="00C34D88" w:rsidRDefault="00124144" w:rsidP="00C34D88">
      <w:pPr>
        <w:rPr>
          <w:highlight w:val="red"/>
        </w:rPr>
      </w:pPr>
      <w:r w:rsidRPr="00040C06">
        <w:tab/>
      </w:r>
      <w:r w:rsidR="003D2F8B" w:rsidRPr="00040C06">
        <w:t xml:space="preserve">Pri mimoriadnych udalostiach </w:t>
      </w:r>
      <w:r w:rsidR="001F5C81" w:rsidRPr="00040C06">
        <w:t xml:space="preserve">Zhotoviteľ </w:t>
      </w:r>
      <w:r w:rsidR="003D2F8B" w:rsidRPr="00040C06">
        <w:t xml:space="preserve">postupuje v zmysle </w:t>
      </w:r>
      <w:r w:rsidR="00D37D82" w:rsidRPr="00040C06">
        <w:t xml:space="preserve">Zväzku 3 </w:t>
      </w:r>
      <w:r w:rsidR="00363BE9" w:rsidRPr="00040C06">
        <w:t xml:space="preserve">, </w:t>
      </w:r>
      <w:r w:rsidR="00363BE9" w:rsidRPr="00A166E2">
        <w:t>P</w:t>
      </w:r>
      <w:r w:rsidR="00363BE9" w:rsidRPr="00C34D88">
        <w:t xml:space="preserve">rílohy </w:t>
      </w:r>
      <w:r w:rsidR="00B6448C" w:rsidRPr="00A166E2">
        <w:t>09</w:t>
      </w:r>
      <w:r w:rsidR="003B1F43" w:rsidRPr="00A166E2">
        <w:t xml:space="preserve"> Súťažných</w:t>
      </w:r>
      <w:r w:rsidR="003B1F43" w:rsidRPr="00040C06">
        <w:t xml:space="preserve"> podkladov</w:t>
      </w:r>
      <w:r w:rsidR="003D2F8B" w:rsidRPr="00040C06">
        <w:t>.</w:t>
      </w:r>
    </w:p>
    <w:p w14:paraId="421306C9" w14:textId="28827DF4" w:rsidR="007629DB" w:rsidRPr="00C34D88" w:rsidRDefault="00124144" w:rsidP="00C34D88">
      <w:pPr>
        <w:rPr>
          <w:highlight w:val="red"/>
        </w:rPr>
      </w:pPr>
      <w:r w:rsidRPr="00040C06">
        <w:tab/>
      </w:r>
      <w:r w:rsidR="00EE66D0" w:rsidRPr="00040C06">
        <w:t>Stavebný dozor a koordinátor bezpečnosti môže požiadať Zhotoviteľa o vylúčenia zo Staveniska ktorúkoľvek osobu zamestnanú na výkone prác, ak správanie tejto osoby všeobecne ohrozuje zdravie a bezpečnosť ostatných osôb alebo životné prostredie, napr. ak je osoba pod vplyvom alkoholu alebo omamných látok.</w:t>
      </w:r>
    </w:p>
    <w:p w14:paraId="7472BB2F" w14:textId="387513E7" w:rsidR="007629DB" w:rsidRPr="00C34D88" w:rsidRDefault="00124144" w:rsidP="00C34D88">
      <w:pPr>
        <w:rPr>
          <w:highlight w:val="red"/>
        </w:rPr>
      </w:pPr>
      <w:r w:rsidRPr="00040C06">
        <w:tab/>
      </w:r>
      <w:r w:rsidR="00EE66D0" w:rsidRPr="00040C06">
        <w:t>Do žiadnej časti Staveniska, ktorá je označená nápisom „Zakázaný vstup“</w:t>
      </w:r>
      <w:r w:rsidR="0066432D" w:rsidRPr="00040C06">
        <w:t>,</w:t>
      </w:r>
      <w:r w:rsidR="00EE66D0" w:rsidRPr="00040C06">
        <w:t xml:space="preserve"> sa nesmie vstupovať bez „Pracovného povolenia“. Miesta, na ktorých sa nachádzajú aktívne a funkčné strojnotechnologické, elektrotechnické alebo chemické zariadenia a všetky prevádzkované kanály/stoky, prielezy a</w:t>
      </w:r>
      <w:r w:rsidR="004A1D65" w:rsidRPr="00040C06">
        <w:t> </w:t>
      </w:r>
      <w:r w:rsidR="00EE66D0" w:rsidRPr="00040C06">
        <w:t>komory</w:t>
      </w:r>
      <w:r w:rsidR="004A1D65" w:rsidRPr="00040C06">
        <w:t>,</w:t>
      </w:r>
      <w:r w:rsidR="00EE66D0" w:rsidRPr="00040C06">
        <w:t xml:space="preserve"> budú označené týmto spôsobom. Zhotoviteľ nesmie povoliť vstup do takýchto priestorov žiadnemu zo svojich zamestnancov alebo </w:t>
      </w:r>
      <w:proofErr w:type="spellStart"/>
      <w:r w:rsidR="003C1D93" w:rsidRPr="00040C06">
        <w:t>P</w:t>
      </w:r>
      <w:r w:rsidR="00EE66D0" w:rsidRPr="00040C06">
        <w:t>odzhotoviteľov</w:t>
      </w:r>
      <w:proofErr w:type="spellEnd"/>
      <w:r w:rsidR="00EE66D0" w:rsidRPr="00040C06">
        <w:t>, dokiaľ im na to nebolo vydané povolenie. Ak Zhotoviteľ takéto povolenie požaduje, je povinný to oznámiť Stavebnému dozoru s predstihom 7 dní. Stavebný dozor následne zariadi vydanie povolenia u oprávneného orgánu. Zhotoviteľ si povolenie ponechá po celú dobu platnosti a následne ho vráti Stavebnému dozoru. Dodržiavanie opatrení povolenia nezbavuje Zhotoviteľa jeho povinností vyplývajúcich zo Zmluvy.</w:t>
      </w:r>
    </w:p>
    <w:p w14:paraId="179497D1" w14:textId="7E89480D" w:rsidR="007629DB" w:rsidRPr="00C34D88" w:rsidRDefault="00501EA7" w:rsidP="00C34D88">
      <w:pPr>
        <w:rPr>
          <w:highlight w:val="red"/>
        </w:rPr>
      </w:pPr>
      <w:r w:rsidRPr="00040C06">
        <w:tab/>
      </w:r>
      <w:r w:rsidR="00EE66D0" w:rsidRPr="00040C06">
        <w:t>Pri riešení úrazov je nutné prijať príslušné opatrenia, okrem iného:</w:t>
      </w:r>
    </w:p>
    <w:p w14:paraId="444C1273" w14:textId="739E1155" w:rsidR="007629DB" w:rsidRPr="00040C06" w:rsidRDefault="00EE66D0" w:rsidP="00C34D88">
      <w:pPr>
        <w:pStyle w:val="Odsekzoznamu"/>
        <w:numPr>
          <w:ilvl w:val="0"/>
          <w:numId w:val="180"/>
        </w:numPr>
        <w:spacing w:after="0"/>
        <w:ind w:left="1134"/>
      </w:pPr>
      <w:r w:rsidRPr="00040C06">
        <w:t>vybavenie prvej pomoci (obväzový materiál, atď.) osobami vyškolenými na poskytovanie prvej pomoci</w:t>
      </w:r>
      <w:r w:rsidR="004A1D65" w:rsidRPr="00040C06">
        <w:t>,</w:t>
      </w:r>
      <w:r w:rsidRPr="00040C06">
        <w:t xml:space="preserve"> </w:t>
      </w:r>
    </w:p>
    <w:p w14:paraId="7979A47B" w14:textId="120BD867" w:rsidR="007629DB" w:rsidRPr="00040C06" w:rsidRDefault="00EE66D0" w:rsidP="00C34D88">
      <w:pPr>
        <w:pStyle w:val="Odsekzoznamu"/>
        <w:numPr>
          <w:ilvl w:val="0"/>
          <w:numId w:val="180"/>
        </w:numPr>
        <w:spacing w:after="0"/>
        <w:ind w:left="1134"/>
      </w:pPr>
      <w:r w:rsidRPr="00040C06">
        <w:t>dopravu do najbližšej nemocnice na úrazové / pohotovostné oddelenie</w:t>
      </w:r>
      <w:r w:rsidR="004A1D65" w:rsidRPr="00040C06">
        <w:t>,</w:t>
      </w:r>
      <w:r w:rsidRPr="00040C06">
        <w:t xml:space="preserve"> </w:t>
      </w:r>
    </w:p>
    <w:p w14:paraId="6B8F14A2" w14:textId="6B7997E5" w:rsidR="00F73E49" w:rsidRPr="00040C06" w:rsidRDefault="00EE66D0" w:rsidP="00C34D88">
      <w:pPr>
        <w:pStyle w:val="Odsekzoznamu"/>
        <w:numPr>
          <w:ilvl w:val="0"/>
          <w:numId w:val="180"/>
        </w:numPr>
        <w:spacing w:after="0"/>
        <w:ind w:left="1134"/>
      </w:pPr>
      <w:r w:rsidRPr="00040C06">
        <w:t>volať 112 IZS – ak sa jedná o vážny úraz</w:t>
      </w:r>
      <w:r w:rsidR="004A1D65" w:rsidRPr="00040C06">
        <w:t>,</w:t>
      </w:r>
    </w:p>
    <w:p w14:paraId="34A9587A" w14:textId="32C51A0A" w:rsidR="00F73E49" w:rsidRPr="00040C06" w:rsidRDefault="00EE66D0" w:rsidP="00C34D88">
      <w:pPr>
        <w:pStyle w:val="Odsekzoznamu"/>
        <w:numPr>
          <w:ilvl w:val="0"/>
          <w:numId w:val="180"/>
        </w:numPr>
        <w:spacing w:after="0"/>
        <w:ind w:left="1134"/>
      </w:pPr>
      <w:r w:rsidRPr="00040C06">
        <w:t>volať koordinátora bezpečnosti – zápis a šetrenie úrazu</w:t>
      </w:r>
      <w:r w:rsidR="004A1D65" w:rsidRPr="00040C06">
        <w:t>,</w:t>
      </w:r>
    </w:p>
    <w:p w14:paraId="1378CC5C" w14:textId="28D55553" w:rsidR="00F73E49" w:rsidRPr="00040C06" w:rsidRDefault="00EE66D0" w:rsidP="00C34D88">
      <w:pPr>
        <w:spacing w:after="0"/>
        <w:ind w:left="1134"/>
      </w:pPr>
      <w:bookmarkStart w:id="2263" w:name="_Toc181706953"/>
      <w:bookmarkStart w:id="2264" w:name="_Toc181782383"/>
      <w:bookmarkStart w:id="2265" w:name="_Toc181784137"/>
      <w:bookmarkStart w:id="2266" w:name="_Toc181784407"/>
      <w:bookmarkStart w:id="2267" w:name="_Toc179884680"/>
      <w:bookmarkStart w:id="2268" w:name="_Toc180132938"/>
      <w:bookmarkStart w:id="2269" w:name="_Toc180486822"/>
      <w:bookmarkStart w:id="2270" w:name="_Toc181706960"/>
      <w:bookmarkStart w:id="2271" w:name="_Toc181782390"/>
      <w:bookmarkStart w:id="2272" w:name="_Toc181784144"/>
      <w:bookmarkStart w:id="2273" w:name="_Toc181784414"/>
      <w:bookmarkStart w:id="2274" w:name="_Toc181864756"/>
      <w:bookmarkStart w:id="2275" w:name="_Toc170895100"/>
      <w:bookmarkStart w:id="2276" w:name="_Toc170895282"/>
      <w:bookmarkStart w:id="2277" w:name="_Toc179884681"/>
      <w:bookmarkStart w:id="2278" w:name="_Toc180132939"/>
      <w:bookmarkStart w:id="2279" w:name="_Toc180486823"/>
      <w:bookmarkStart w:id="2280" w:name="_Toc181706961"/>
      <w:bookmarkStart w:id="2281" w:name="_Toc181782391"/>
      <w:bookmarkStart w:id="2282" w:name="_Toc181784145"/>
      <w:bookmarkStart w:id="2283" w:name="_Toc181784415"/>
      <w:bookmarkStart w:id="2284" w:name="_Toc181864757"/>
      <w:bookmarkStart w:id="2285" w:name="_Toc170895104"/>
      <w:bookmarkStart w:id="2286" w:name="_Toc170895286"/>
      <w:bookmarkStart w:id="2287" w:name="_Toc179884685"/>
      <w:bookmarkStart w:id="2288" w:name="_Toc180132943"/>
      <w:bookmarkStart w:id="2289" w:name="_Toc180486827"/>
      <w:bookmarkStart w:id="2290" w:name="_Toc181706965"/>
      <w:bookmarkStart w:id="2291" w:name="_Toc181782395"/>
      <w:bookmarkStart w:id="2292" w:name="_Toc181784149"/>
      <w:bookmarkStart w:id="2293" w:name="_Toc181784419"/>
      <w:bookmarkStart w:id="2294" w:name="_Toc181864761"/>
      <w:bookmarkEnd w:id="2204"/>
      <w:bookmarkEnd w:id="2205"/>
      <w:bookmarkEnd w:id="2206"/>
      <w:bookmarkEnd w:id="2207"/>
      <w:bookmarkEnd w:id="2249"/>
      <w:bookmarkEnd w:id="2250"/>
      <w:bookmarkEnd w:id="2251"/>
      <w:bookmarkEnd w:id="2252"/>
      <w:bookmarkEnd w:id="2253"/>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r w:rsidRPr="00040C06">
        <w:t>volať Inšpektorát práce ak sa jedná o závažný pracovný úraz</w:t>
      </w:r>
      <w:r w:rsidR="004A1D65" w:rsidRPr="00040C06">
        <w:t>,</w:t>
      </w:r>
    </w:p>
    <w:p w14:paraId="6E27F43E" w14:textId="5C3238C5" w:rsidR="00EE66D0" w:rsidRPr="00040C06" w:rsidRDefault="00EE66D0" w:rsidP="00C34D88">
      <w:pPr>
        <w:pStyle w:val="Odsekzoznamu"/>
        <w:numPr>
          <w:ilvl w:val="0"/>
          <w:numId w:val="180"/>
        </w:numPr>
        <w:spacing w:after="0"/>
        <w:ind w:left="1134"/>
      </w:pPr>
      <w:r w:rsidRPr="00040C06">
        <w:t>volať políciu – ak sa jedná o podozrenie zo spáchania trestného činu (smrteľný úraz a ťažké ublíženie na zdraví)</w:t>
      </w:r>
      <w:r w:rsidR="004A1D65" w:rsidRPr="00040C06">
        <w:t>,</w:t>
      </w:r>
    </w:p>
    <w:p w14:paraId="0DD1D8C6" w14:textId="77777777" w:rsidR="00EE66D0" w:rsidRPr="00040C06" w:rsidRDefault="00EE66D0" w:rsidP="00C34D88">
      <w:pPr>
        <w:pStyle w:val="Odsekzoznamu"/>
        <w:numPr>
          <w:ilvl w:val="0"/>
          <w:numId w:val="180"/>
        </w:numPr>
        <w:spacing w:after="0"/>
        <w:ind w:left="1134"/>
      </w:pPr>
      <w:r w:rsidRPr="00040C06">
        <w:t>volať hasičský zbor (podľa potreby).</w:t>
      </w:r>
    </w:p>
    <w:p w14:paraId="4675ED49" w14:textId="77777777" w:rsidR="00206AD7" w:rsidRPr="00040C06" w:rsidRDefault="00206AD7" w:rsidP="00C34D88"/>
    <w:p w14:paraId="351CDCB1" w14:textId="6F2167BC" w:rsidR="00EE66D0" w:rsidRPr="00040C06" w:rsidRDefault="00501EA7" w:rsidP="32381687">
      <w:r w:rsidRPr="00040C06">
        <w:tab/>
      </w:r>
      <w:r w:rsidR="00EE66D0" w:rsidRPr="00040C06">
        <w:t>Zhotoviteľ zabezpečí potrebné monitorovacie vybavenie požadované na vstup do prostredia s nebezpečným, alebo potenciálne nebezpečným prostredím. Zhotoviteľ musí vykonávať monitoring všetkých prostredí s nebezpečnou alebo potenciálne nebezpečnou atmosférou a viesť o tom záznamy.</w:t>
      </w:r>
    </w:p>
    <w:p w14:paraId="2F4B3D9B" w14:textId="6F957B53" w:rsidR="00EE66D0" w:rsidRPr="00040C06" w:rsidRDefault="00501EA7" w:rsidP="27A332E9">
      <w:r w:rsidRPr="00040C06">
        <w:tab/>
      </w:r>
      <w:r w:rsidR="00EE66D0" w:rsidRPr="00040C06">
        <w:t>Zhotoviteľ musí poskytnúť potrebné vybavenie pre záchranné práce, ktoré musí byť pravidelne kontrolované a udržiavané. Na Stavenisku sa musí viesť záznam o kontrolách tohto vybavenia. Zhotoviteľ musí zabezpečiť, aby dostatočný počet jeho zamestnancov bol plne vyškolený na používanie dýchacích prístrojov a o záchranárskych technikách.</w:t>
      </w:r>
    </w:p>
    <w:p w14:paraId="07F9110C" w14:textId="38950B95" w:rsidR="00753CA0" w:rsidRPr="00040C06" w:rsidRDefault="00BC29E0" w:rsidP="000C45BD">
      <w:pPr>
        <w:pStyle w:val="Nadpis1"/>
      </w:pPr>
      <w:bookmarkStart w:id="2295" w:name="_Toc179884689"/>
      <w:bookmarkStart w:id="2296" w:name="_Toc180132947"/>
      <w:bookmarkStart w:id="2297" w:name="_Toc180486831"/>
      <w:bookmarkStart w:id="2298" w:name="_Toc181706969"/>
      <w:bookmarkStart w:id="2299" w:name="_Toc181782399"/>
      <w:bookmarkStart w:id="2300" w:name="_Toc181784153"/>
      <w:bookmarkStart w:id="2301" w:name="_Toc181784423"/>
      <w:bookmarkStart w:id="2302" w:name="_Toc181864765"/>
      <w:bookmarkStart w:id="2303" w:name="_Toc182263228"/>
      <w:bookmarkStart w:id="2304" w:name="_Toc182264133"/>
      <w:bookmarkStart w:id="2305" w:name="_Toc184105625"/>
      <w:bookmarkStart w:id="2306" w:name="_Toc187221388"/>
      <w:bookmarkStart w:id="2307" w:name="_Toc187233581"/>
      <w:bookmarkStart w:id="2308" w:name="_Toc187233912"/>
      <w:bookmarkStart w:id="2309" w:name="_Toc187234200"/>
      <w:bookmarkStart w:id="2310" w:name="_Toc187234488"/>
      <w:bookmarkStart w:id="2311" w:name="_Toc187241933"/>
      <w:bookmarkStart w:id="2312" w:name="_Toc187246098"/>
      <w:bookmarkStart w:id="2313" w:name="_Toc187246691"/>
      <w:bookmarkStart w:id="2314" w:name="_Toc187247220"/>
      <w:bookmarkStart w:id="2315" w:name="_Toc179884690"/>
      <w:bookmarkStart w:id="2316" w:name="_Toc180132948"/>
      <w:bookmarkStart w:id="2317" w:name="_Toc180486832"/>
      <w:bookmarkStart w:id="2318" w:name="_Toc181706970"/>
      <w:bookmarkStart w:id="2319" w:name="_Toc181782400"/>
      <w:bookmarkStart w:id="2320" w:name="_Toc181784154"/>
      <w:bookmarkStart w:id="2321" w:name="_Toc181784424"/>
      <w:bookmarkStart w:id="2322" w:name="_Toc181864766"/>
      <w:bookmarkStart w:id="2323" w:name="_Toc182263229"/>
      <w:bookmarkStart w:id="2324" w:name="_Toc182264134"/>
      <w:bookmarkStart w:id="2325" w:name="_Toc184105626"/>
      <w:bookmarkStart w:id="2326" w:name="_Toc187221389"/>
      <w:bookmarkStart w:id="2327" w:name="_Toc187233582"/>
      <w:bookmarkStart w:id="2328" w:name="_Toc187233913"/>
      <w:bookmarkStart w:id="2329" w:name="_Toc187234201"/>
      <w:bookmarkStart w:id="2330" w:name="_Toc187234489"/>
      <w:bookmarkStart w:id="2331" w:name="_Toc187241934"/>
      <w:bookmarkStart w:id="2332" w:name="_Toc187246099"/>
      <w:bookmarkStart w:id="2333" w:name="_Toc187246692"/>
      <w:bookmarkStart w:id="2334" w:name="_Toc187247221"/>
      <w:bookmarkStart w:id="2335" w:name="_Toc221275081"/>
      <w:bookmarkStart w:id="2336" w:name="_Toc286861569"/>
      <w:bookmarkStart w:id="2337" w:name="_Toc289265979"/>
      <w:bookmarkStart w:id="2338" w:name="_Toc289329960"/>
      <w:bookmarkStart w:id="2339" w:name="_Toc292038741"/>
      <w:bookmarkStart w:id="2340" w:name="_Toc292042031"/>
      <w:bookmarkStart w:id="2341" w:name="_Toc292803162"/>
      <w:bookmarkStart w:id="2342" w:name="_Toc332367418"/>
      <w:bookmarkStart w:id="2343" w:name="_Toc345289367"/>
      <w:bookmarkStart w:id="2344" w:name="_Toc1874118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r w:rsidRPr="00040C06">
        <w:rPr>
          <w:caps w:val="0"/>
        </w:rPr>
        <w:lastRenderedPageBreak/>
        <w:t>ORGANIZAČNÉ ZABEZPEČENIE STAVENISKA</w:t>
      </w:r>
      <w:bookmarkEnd w:id="2335"/>
      <w:bookmarkEnd w:id="2336"/>
      <w:bookmarkEnd w:id="2337"/>
      <w:bookmarkEnd w:id="2338"/>
      <w:bookmarkEnd w:id="2339"/>
      <w:bookmarkEnd w:id="2340"/>
      <w:bookmarkEnd w:id="2341"/>
      <w:bookmarkEnd w:id="2342"/>
      <w:bookmarkEnd w:id="2343"/>
      <w:bookmarkEnd w:id="2344"/>
    </w:p>
    <w:p w14:paraId="790F9E5F" w14:textId="3A9ACD2B" w:rsidR="00753CA0" w:rsidRPr="00040C06" w:rsidRDefault="00753CA0" w:rsidP="00C950D3">
      <w:pPr>
        <w:pStyle w:val="Nadpis2"/>
      </w:pPr>
      <w:bookmarkStart w:id="2345" w:name="_Toc286861570"/>
      <w:bookmarkStart w:id="2346" w:name="_Toc289265980"/>
      <w:bookmarkStart w:id="2347" w:name="_Toc289329961"/>
      <w:bookmarkStart w:id="2348" w:name="_Toc292038742"/>
      <w:bookmarkStart w:id="2349" w:name="_Toc292042032"/>
      <w:bookmarkStart w:id="2350" w:name="_Toc292803163"/>
      <w:bookmarkStart w:id="2351" w:name="_Toc332367419"/>
      <w:bookmarkStart w:id="2352" w:name="_Toc345289368"/>
      <w:bookmarkStart w:id="2353" w:name="_Toc187411895"/>
      <w:r w:rsidRPr="00040C06">
        <w:t>Všeobecne</w:t>
      </w:r>
      <w:bookmarkEnd w:id="2345"/>
      <w:bookmarkEnd w:id="2346"/>
      <w:bookmarkEnd w:id="2347"/>
      <w:bookmarkEnd w:id="2348"/>
      <w:bookmarkEnd w:id="2349"/>
      <w:bookmarkEnd w:id="2350"/>
      <w:bookmarkEnd w:id="2351"/>
      <w:bookmarkEnd w:id="2352"/>
      <w:bookmarkEnd w:id="2353"/>
    </w:p>
    <w:p w14:paraId="673BA3E0" w14:textId="45FDFBAC" w:rsidR="00753CA0" w:rsidRPr="00040C06" w:rsidRDefault="00B337FB" w:rsidP="00BC5D46">
      <w:r w:rsidRPr="00040C06">
        <w:tab/>
      </w:r>
      <w:r w:rsidR="00753CA0" w:rsidRPr="00040C06">
        <w:t>Organizačné zabezpečenie Staveniska z hľadiska ochrany a zdravia pri práci sa riadi nariadením vlády SR č. 387/2006 o požiadavkách na bezpečnostné a zdravotné označenie pri práci v znení neskorších predpisov</w:t>
      </w:r>
      <w:r w:rsidR="00A7491B" w:rsidRPr="00040C06">
        <w:t xml:space="preserve"> a vyhláškou č. 147/2013 </w:t>
      </w:r>
      <w:proofErr w:type="spellStart"/>
      <w:r w:rsidR="00A7491B" w:rsidRPr="00040C06">
        <w:t>Z.z</w:t>
      </w:r>
      <w:proofErr w:type="spellEnd"/>
      <w:r w:rsidR="00A7491B" w:rsidRPr="00040C06">
        <w:t>. v znení neskorších predpisov.</w:t>
      </w:r>
    </w:p>
    <w:p w14:paraId="5C386E83" w14:textId="04D7BEC0" w:rsidR="00D40450" w:rsidRPr="00040C06" w:rsidRDefault="00E36A76" w:rsidP="00BC5D46">
      <w:r w:rsidRPr="00040C06">
        <w:tab/>
      </w:r>
      <w:r w:rsidR="00D40450" w:rsidRPr="00040C06">
        <w:t>Zhotoviteľ je zodpovedný za zabezpečenie Staveniska takým spôsobom aby bolo v súlade s nariadením a aby jeho opatrenia v maximálnej zaistili bezpečný výkon prác a zároveň bezpečnú premávku verejnosti a verejnej dopravy v oblasti Staveniska.</w:t>
      </w:r>
    </w:p>
    <w:p w14:paraId="62EE57CC" w14:textId="089F248F" w:rsidR="00E86A65" w:rsidRPr="00040C06" w:rsidRDefault="001E6116" w:rsidP="00E86A65">
      <w:r w:rsidRPr="00040C06">
        <w:tab/>
      </w:r>
      <w:r w:rsidR="0004512C" w:rsidRPr="00040C06">
        <w:t>Po vytýčení hraníc Staveniska, a</w:t>
      </w:r>
      <w:r w:rsidR="005C60BB" w:rsidRPr="00040C06">
        <w:t xml:space="preserve">k to </w:t>
      </w:r>
      <w:r w:rsidR="002C6CA8" w:rsidRPr="00040C06">
        <w:t>u</w:t>
      </w:r>
      <w:r w:rsidR="005C60BB" w:rsidRPr="00040C06">
        <w:t>mož</w:t>
      </w:r>
      <w:r w:rsidR="002C6CA8" w:rsidRPr="00040C06">
        <w:t>ňujú miestne pomery a povaha vykonávan</w:t>
      </w:r>
      <w:r w:rsidR="00317CCB" w:rsidRPr="00040C06">
        <w:t>ých</w:t>
      </w:r>
      <w:r w:rsidR="002C6CA8" w:rsidRPr="00040C06">
        <w:t xml:space="preserve"> stavebných prác</w:t>
      </w:r>
      <w:r w:rsidR="00E86A65" w:rsidRPr="00040C06">
        <w:t xml:space="preserve"> </w:t>
      </w:r>
      <w:r w:rsidR="00415DBC" w:rsidRPr="00040C06">
        <w:t>a</w:t>
      </w:r>
      <w:r w:rsidR="000077DD" w:rsidRPr="00040C06">
        <w:t xml:space="preserve"> ak </w:t>
      </w:r>
      <w:r w:rsidR="00415DBC" w:rsidRPr="00040C06">
        <w:t>stavebný úrad v stavebnom povolení</w:t>
      </w:r>
      <w:r w:rsidR="000077DD" w:rsidRPr="00040C06">
        <w:t xml:space="preserve"> neupustil</w:t>
      </w:r>
      <w:r w:rsidR="00415DBC" w:rsidRPr="00040C06">
        <w:t xml:space="preserve"> od niektorých technických požiadaviek na </w:t>
      </w:r>
      <w:r w:rsidR="00A83A63" w:rsidRPr="00040C06">
        <w:t>S</w:t>
      </w:r>
      <w:r w:rsidR="00415DBC" w:rsidRPr="00040C06">
        <w:t>tavenisko podľa</w:t>
      </w:r>
      <w:r w:rsidR="000B4F7F" w:rsidRPr="00040C06">
        <w:t xml:space="preserve"> § 43i</w:t>
      </w:r>
      <w:r w:rsidR="00415DBC" w:rsidRPr="00040C06">
        <w:t xml:space="preserve"> odsek</w:t>
      </w:r>
      <w:r w:rsidR="00B57684" w:rsidRPr="00040C06">
        <w:t xml:space="preserve"> </w:t>
      </w:r>
      <w:r w:rsidR="000B4F7F" w:rsidRPr="00040C06">
        <w:t>3</w:t>
      </w:r>
      <w:r w:rsidR="0004512C" w:rsidRPr="00040C06">
        <w:t>,</w:t>
      </w:r>
      <w:r w:rsidR="00503035" w:rsidRPr="00040C06">
        <w:t xml:space="preserve"> treba </w:t>
      </w:r>
      <w:r w:rsidR="0004512C" w:rsidRPr="00040C06">
        <w:t xml:space="preserve">Stavenisko </w:t>
      </w:r>
      <w:r w:rsidR="00503035" w:rsidRPr="00040C06">
        <w:t>riadne oplotiť</w:t>
      </w:r>
      <w:r w:rsidR="00E86A65" w:rsidRPr="00040C06">
        <w:t>. Výška plotu v zastavanom území musí byť min. 1,8 m. Líniové stavby a stavby, kde sa vykonávajú krátkodobé práce, sa ohradzujú dvojtyčovým zábradlím do výšky 1,1 m alebo iným spôsobom schváleným Stavebným dozorom. Čelo oplotenia zasahujúceho do verejných komunikácií musí byť za podmienok zníženej viditeľnosti a v noci osvetlené výstražným červeným svetlom a potom každých 50 m.</w:t>
      </w:r>
    </w:p>
    <w:p w14:paraId="119922AC" w14:textId="0923EF62" w:rsidR="00753CA0" w:rsidRPr="00040C06" w:rsidRDefault="00F24B2B" w:rsidP="00BC5D46">
      <w:r w:rsidRPr="00040C06">
        <w:tab/>
      </w:r>
      <w:r w:rsidR="00EC0ED5" w:rsidRPr="00040C06">
        <w:t>Zhotoviteľ</w:t>
      </w:r>
      <w:r w:rsidR="00753CA0" w:rsidRPr="00040C06">
        <w:t xml:space="preserve"> bude pravidelne kontrolovať a udržiavať celé oplotenie a ohradenie Staveniska, vrátane brán a okamžite opraví všetky poruchy. Na dočasne oplotené </w:t>
      </w:r>
      <w:r w:rsidR="00EC0ED5" w:rsidRPr="00040C06">
        <w:t>Stavenisko</w:t>
      </w:r>
      <w:r w:rsidR="00753CA0" w:rsidRPr="00040C06">
        <w:t xml:space="preserve"> zabezpečí podľa potreby prístup jednotlivým vlastníkom priľahlých pozemkom.</w:t>
      </w:r>
    </w:p>
    <w:p w14:paraId="3AD3DB27" w14:textId="4AE67972" w:rsidR="00753CA0" w:rsidRPr="00040C06" w:rsidRDefault="009B5AF6" w:rsidP="00BC5D46">
      <w:r w:rsidRPr="00040C06">
        <w:tab/>
      </w:r>
      <w:r w:rsidR="00753CA0" w:rsidRPr="00040C06">
        <w:t xml:space="preserve">Dočasné oplotenie všetkých stavebných, prístupových a skladovacích plôch Staveniska vybuduje </w:t>
      </w:r>
      <w:r w:rsidR="00EC0ED5" w:rsidRPr="00040C06">
        <w:t>Zhotoviteľ</w:t>
      </w:r>
      <w:r w:rsidR="00753CA0" w:rsidRPr="00040C06">
        <w:t xml:space="preserve"> stavby pred začatím prác na príslušných plochách. Súčasne </w:t>
      </w:r>
      <w:r w:rsidR="00EC0ED5" w:rsidRPr="00040C06">
        <w:t>Zhotoviteľ</w:t>
      </w:r>
      <w:r w:rsidR="00753CA0" w:rsidRPr="00040C06">
        <w:t xml:space="preserve"> zaistí bezpečnosť na Stavenisku po celú dobu vykonávania prác. </w:t>
      </w:r>
      <w:r w:rsidR="00EC0ED5" w:rsidRPr="00040C06">
        <w:t>Zhotoviteľ</w:t>
      </w:r>
      <w:r w:rsidR="00753CA0" w:rsidRPr="00040C06">
        <w:t xml:space="preserve"> stavby taktiež zabezpečí, že toto dočasné oplotenie spĺňa požiadavky všetkých zdravotných a bezpečnostných predpisov, ktoré sú platné v Slovenskej republike, obzvlášť s ohľadom na bezpečnosť všetkých osôb na Stavenisku.</w:t>
      </w:r>
    </w:p>
    <w:p w14:paraId="6C8B499F" w14:textId="10F1C818" w:rsidR="00753CA0" w:rsidRPr="00040C06" w:rsidRDefault="00354BBF" w:rsidP="00BC5D46">
      <w:r w:rsidRPr="00040C06">
        <w:tab/>
      </w:r>
      <w:r w:rsidR="00753CA0" w:rsidRPr="00040C06">
        <w:t>Podrobné riešenie dočasného oplotenia a ohradenia plôch Staveniska, bude dohodnuté so Stavebným dozorom najmenej 7 dní pred použitím plôch.</w:t>
      </w:r>
    </w:p>
    <w:p w14:paraId="36944C87" w14:textId="67817199" w:rsidR="00753CA0" w:rsidRPr="00040C06" w:rsidRDefault="00354BBF" w:rsidP="00BC5D46">
      <w:r w:rsidRPr="00040C06">
        <w:tab/>
      </w:r>
      <w:r w:rsidR="00753CA0" w:rsidRPr="00040C06">
        <w:t>Oplotenie nemusí byť zriadené ani v prípade, ak sa dohodol s vlastníkmi alebo užívateľmi pozemku iný vhodný spôsob zabezpečenia, pokiaľ nie je v týchto Požiadavkách Objednávateľa alebo v súvisiacej legislatíve uvedené inak.</w:t>
      </w:r>
    </w:p>
    <w:p w14:paraId="7248A2F1" w14:textId="20509B6F" w:rsidR="00753CA0" w:rsidRPr="00040C06" w:rsidRDefault="00064F26" w:rsidP="00BC5D46">
      <w:r w:rsidRPr="00040C06">
        <w:tab/>
      </w:r>
      <w:r w:rsidR="00753CA0" w:rsidRPr="00040C06">
        <w:t>Práce na cestných komunikáciách sa môžu vykonávať len na základe schváleného projektu organizácie dopravy a dopravného značenia a právoplatného povolenia na zvláštne užívanie komunikácií.</w:t>
      </w:r>
    </w:p>
    <w:p w14:paraId="679FF7D3" w14:textId="1E08860D" w:rsidR="00753CA0" w:rsidRPr="00040C06" w:rsidRDefault="00064F26" w:rsidP="00BC5D46">
      <w:r w:rsidRPr="00040C06">
        <w:tab/>
      </w:r>
      <w:r w:rsidR="00753CA0" w:rsidRPr="00040C06">
        <w:t>Ak stavebný pozemok zasahuje do ochranného pásma, musia sa dodržať podmienky a požiadavky ustanovené osobitnými predpismi pre príslušné ochranné pásmo. Ak stavebný pozemok zasahuje do ochranných pásiem vzájomne sa prekrývajúcich, musí stavba spĺňať podmienky všetkých dotknutých pásiem.</w:t>
      </w:r>
    </w:p>
    <w:p w14:paraId="7EF358A7" w14:textId="136BC717" w:rsidR="00753CA0" w:rsidRPr="00040C06" w:rsidRDefault="00064F26" w:rsidP="00BC5D46">
      <w:r w:rsidRPr="00040C06">
        <w:tab/>
      </w:r>
      <w:r w:rsidR="00753CA0" w:rsidRPr="00040C06">
        <w:t xml:space="preserve">Na nezastavanej ploche stavebného pozemku sa musí zachovať a chrániť zeleň pred poškodením s výnimkou prípadov ustanovených osobitným predpisom (Zákon č. 543/2002 </w:t>
      </w:r>
      <w:proofErr w:type="spellStart"/>
      <w:r w:rsidR="00753CA0" w:rsidRPr="00040C06">
        <w:t>Z.z</w:t>
      </w:r>
      <w:proofErr w:type="spellEnd"/>
      <w:r w:rsidR="00753CA0" w:rsidRPr="00040C06">
        <w:t>. o ochrane prírody a krajiny v znení neskorších predpisov).</w:t>
      </w:r>
    </w:p>
    <w:p w14:paraId="589CFA4C" w14:textId="75E7B9C2" w:rsidR="00753CA0" w:rsidRPr="00040C06" w:rsidRDefault="00293EFB" w:rsidP="00BC5D46">
      <w:r w:rsidRPr="00040C06">
        <w:tab/>
      </w:r>
      <w:r w:rsidR="00753CA0" w:rsidRPr="00040C06">
        <w:t xml:space="preserve">Umiestnenie kancelárií </w:t>
      </w:r>
      <w:r w:rsidR="00EC0ED5" w:rsidRPr="00040C06">
        <w:t>Zhotoviteľ</w:t>
      </w:r>
      <w:r w:rsidR="00753CA0" w:rsidRPr="00040C06">
        <w:t xml:space="preserve">a, zariadenia Staveniska, dielní a skladov bude schválené Stavebným dozorom. </w:t>
      </w:r>
      <w:r w:rsidR="00EC0ED5" w:rsidRPr="00040C06">
        <w:t>Zhotoviteľ</w:t>
      </w:r>
      <w:r w:rsidR="00753CA0" w:rsidRPr="00040C06">
        <w:t xml:space="preserve"> zabezpečí oplotenie vlastných priestorov, vrátane uzamykateľnej brány a zabezpečí strážnu službu na vlastné náklady. </w:t>
      </w:r>
    </w:p>
    <w:p w14:paraId="193B2ABA" w14:textId="6BEFD5C4" w:rsidR="00753CA0" w:rsidRPr="00040C06" w:rsidRDefault="00697EA2" w:rsidP="00BC5D46">
      <w:r w:rsidRPr="00040C06">
        <w:tab/>
      </w:r>
      <w:r w:rsidR="00EC0ED5" w:rsidRPr="00040C06">
        <w:t>Zhotoviteľ</w:t>
      </w:r>
      <w:r w:rsidR="00753CA0" w:rsidRPr="00040C06">
        <w:t xml:space="preserve"> je ďalej povinný zariadenie Staveniska a materiál skladovaný na ňom riadne poistiť v zmysle článku 18 </w:t>
      </w:r>
      <w:r w:rsidR="00E86A65" w:rsidRPr="00040C06">
        <w:t>FIDIC VZP,</w:t>
      </w:r>
      <w:r w:rsidR="00753CA0" w:rsidRPr="00040C06">
        <w:t> poistnú zmluvu predložiť na vedomie S</w:t>
      </w:r>
      <w:r w:rsidR="00E86A65" w:rsidRPr="00040C06">
        <w:t>T</w:t>
      </w:r>
      <w:r w:rsidR="00753CA0" w:rsidRPr="00040C06">
        <w:t xml:space="preserve">D pred začatím prác. </w:t>
      </w:r>
    </w:p>
    <w:p w14:paraId="0DE2D161" w14:textId="626219C9" w:rsidR="00753CA0" w:rsidRPr="00040C06" w:rsidRDefault="00697EA2" w:rsidP="00BC5D46">
      <w:r w:rsidRPr="00040C06">
        <w:tab/>
      </w:r>
      <w:r w:rsidR="00EC0ED5" w:rsidRPr="00040C06">
        <w:t>Zhotoviteľ</w:t>
      </w:r>
      <w:r w:rsidR="00753CA0" w:rsidRPr="00040C06">
        <w:t xml:space="preserve"> je zodpovedný za riadne udržiavanie Staveniska a prechodných pracovísk a za odstránenie všetkého odpadu a iného prebytočného materiálu v súlade so zákonom o odpadoch. Každý deň na záver stavebných prác sa odstránia všetky nečistoty, štrk a ďalší cudzorodý materiál zo všetkých ulíc a ciest, ktoré boli počas prác používané. Očistenie bude zahŕňať aj umývanie vodou, mechanické </w:t>
      </w:r>
      <w:proofErr w:type="spellStart"/>
      <w:r w:rsidR="00753CA0" w:rsidRPr="00040C06">
        <w:t>kartáčovanie</w:t>
      </w:r>
      <w:proofErr w:type="spellEnd"/>
      <w:r w:rsidR="00753CA0" w:rsidRPr="00040C06">
        <w:t xml:space="preserve"> a v prípade potreby použitie manuálnej práce tak, aby bolo dosiahnutý požadovaný štandard v zmysle platných predpisov Slovenskej republiky a nariadení Stavebného </w:t>
      </w:r>
      <w:r w:rsidR="00A22089" w:rsidRPr="00040C06">
        <w:t>dozor</w:t>
      </w:r>
      <w:r w:rsidR="008D18C3" w:rsidRPr="00040C06">
        <w:t>u</w:t>
      </w:r>
      <w:r w:rsidR="00753CA0" w:rsidRPr="00040C06">
        <w:t xml:space="preserve">. </w:t>
      </w:r>
    </w:p>
    <w:p w14:paraId="5187255E" w14:textId="116CA097" w:rsidR="00753CA0" w:rsidRPr="00040C06" w:rsidRDefault="004130A9" w:rsidP="00BC5D46">
      <w:r w:rsidRPr="00040C06">
        <w:lastRenderedPageBreak/>
        <w:tab/>
      </w:r>
      <w:r w:rsidR="00753CA0" w:rsidRPr="00040C06">
        <w:t xml:space="preserve">Preberací protokol na žiadnu časť Diela nebude vydaný dovtedy, pokiaľ </w:t>
      </w:r>
      <w:r w:rsidR="00EC0ED5" w:rsidRPr="00040C06">
        <w:t>Zhotoviteľ</w:t>
      </w:r>
      <w:r w:rsidR="00753CA0" w:rsidRPr="00040C06">
        <w:t xml:space="preserve"> neodstráni všetky strojné zariadenia, príslušenstvo, prevádzky a odpadový materiál zo Staveniska a pokiaľ </w:t>
      </w:r>
      <w:r w:rsidR="00EC0ED5" w:rsidRPr="00040C06">
        <w:t>Stavenisko</w:t>
      </w:r>
      <w:r w:rsidR="00753CA0" w:rsidRPr="00040C06">
        <w:t xml:space="preserve"> nebude uvedené do pôvodného stavu.</w:t>
      </w:r>
    </w:p>
    <w:p w14:paraId="48B16AA7" w14:textId="6AE8C293" w:rsidR="00753CA0" w:rsidRPr="00040C06" w:rsidRDefault="00753CA0" w:rsidP="00C950D3">
      <w:pPr>
        <w:pStyle w:val="Nadpis2"/>
      </w:pPr>
      <w:bookmarkStart w:id="2354" w:name="_Toc131740360"/>
      <w:bookmarkStart w:id="2355" w:name="_Toc221275084"/>
      <w:bookmarkStart w:id="2356" w:name="_Toc286861571"/>
      <w:bookmarkStart w:id="2357" w:name="_Toc289265981"/>
      <w:bookmarkStart w:id="2358" w:name="_Toc289329962"/>
      <w:bookmarkStart w:id="2359" w:name="_Toc292038743"/>
      <w:bookmarkStart w:id="2360" w:name="_Toc292042033"/>
      <w:bookmarkStart w:id="2361" w:name="_Toc292803164"/>
      <w:bookmarkStart w:id="2362" w:name="_Toc332367420"/>
      <w:bookmarkStart w:id="2363" w:name="_Toc345289369"/>
      <w:bookmarkStart w:id="2364" w:name="_Toc187411896"/>
      <w:bookmarkStart w:id="2365" w:name="_Toc48490580"/>
      <w:bookmarkStart w:id="2366" w:name="_Toc48491938"/>
      <w:r w:rsidRPr="00040C06">
        <w:t>Organizácia dopravy</w:t>
      </w:r>
      <w:bookmarkEnd w:id="2354"/>
      <w:bookmarkEnd w:id="2355"/>
      <w:bookmarkEnd w:id="2356"/>
      <w:bookmarkEnd w:id="2357"/>
      <w:bookmarkEnd w:id="2358"/>
      <w:bookmarkEnd w:id="2359"/>
      <w:bookmarkEnd w:id="2360"/>
      <w:bookmarkEnd w:id="2361"/>
      <w:bookmarkEnd w:id="2362"/>
      <w:bookmarkEnd w:id="2363"/>
      <w:bookmarkEnd w:id="2364"/>
    </w:p>
    <w:bookmarkEnd w:id="2365"/>
    <w:bookmarkEnd w:id="2366"/>
    <w:p w14:paraId="59556AE6" w14:textId="0A313E75" w:rsidR="00753CA0" w:rsidRPr="00040C06" w:rsidRDefault="00E30843" w:rsidP="00BC5D46">
      <w:r w:rsidRPr="00040C06">
        <w:tab/>
      </w:r>
      <w:r w:rsidR="00753CA0" w:rsidRPr="00040C06">
        <w:t xml:space="preserve">Tam, kde z dôvodu </w:t>
      </w:r>
      <w:r w:rsidR="003F5FAE">
        <w:t>p</w:t>
      </w:r>
      <w:r w:rsidR="00753CA0" w:rsidRPr="00040C06">
        <w:t xml:space="preserve">rác vznikne potreba dočasného uzatvorenia úseku existujúcej cestnej komunikácie, chodníka alebo dôjde k obmedzeniu premávky alebo uzávierky, </w:t>
      </w:r>
      <w:r w:rsidR="00EC0ED5" w:rsidRPr="00040C06">
        <w:t>Zhotoviteľ</w:t>
      </w:r>
      <w:r w:rsidR="00753CA0" w:rsidRPr="00040C06">
        <w:t xml:space="preserve"> zabezpečí a bude udržiavať obchádzku predmetného úseku v súlade so schváleným Projektom organizácie dopravy cestným správnym orgánom. Za vypracovanie a schválenie POD je zodpovedný </w:t>
      </w:r>
      <w:r w:rsidR="00EC0ED5" w:rsidRPr="00040C06">
        <w:t>Zhotoviteľ</w:t>
      </w:r>
      <w:r w:rsidR="00753CA0" w:rsidRPr="00040C06">
        <w:t xml:space="preserve">. </w:t>
      </w:r>
    </w:p>
    <w:p w14:paraId="635033BD" w14:textId="0E409EA8" w:rsidR="00592BAA" w:rsidRPr="00040C06" w:rsidRDefault="00E71C4F" w:rsidP="00BC5D46">
      <w:r w:rsidRPr="00040C06">
        <w:tab/>
      </w:r>
      <w:r w:rsidR="00592BAA" w:rsidRPr="00040C06">
        <w:t>V súvislosti s</w:t>
      </w:r>
      <w:r w:rsidRPr="00040C06">
        <w:t> článkom</w:t>
      </w:r>
      <w:r w:rsidR="00592BAA" w:rsidRPr="00040C06">
        <w:t xml:space="preserve"> </w:t>
      </w:r>
      <w:r w:rsidR="007940E8" w:rsidRPr="00040C06">
        <w:fldChar w:fldCharType="begin"/>
      </w:r>
      <w:r w:rsidR="007940E8" w:rsidRPr="00040C06">
        <w:instrText xml:space="preserve"> REF _Ref170892384 \r \h </w:instrText>
      </w:r>
      <w:r w:rsidR="00F70CF9">
        <w:instrText xml:space="preserve"> \* MERGEFORMAT </w:instrText>
      </w:r>
      <w:r w:rsidR="007940E8" w:rsidRPr="00040C06">
        <w:fldChar w:fldCharType="separate"/>
      </w:r>
      <w:r w:rsidR="0094408A">
        <w:t>3</w:t>
      </w:r>
      <w:r w:rsidR="007940E8" w:rsidRPr="00040C06">
        <w:fldChar w:fldCharType="end"/>
      </w:r>
      <w:r w:rsidR="007940E8" w:rsidRPr="00040C06">
        <w:t xml:space="preserve"> </w:t>
      </w:r>
      <w:r w:rsidRPr="00040C06">
        <w:t>„</w:t>
      </w:r>
      <w:r w:rsidR="00592BAA" w:rsidRPr="00C34D88">
        <w:rPr>
          <w:i/>
          <w:iCs/>
        </w:rPr>
        <w:t>Realizácia diela</w:t>
      </w:r>
      <w:r w:rsidRPr="00040C06">
        <w:t>“</w:t>
      </w:r>
      <w:r w:rsidR="00A46A30" w:rsidRPr="00040C06">
        <w:t>,</w:t>
      </w:r>
      <w:r w:rsidR="00592BAA" w:rsidRPr="00040C06">
        <w:t xml:space="preserve"> povinnosťou Zhotoviteľa je pred začatím realizačných prác riešiť a zabezpečiť chodcom prístup k zastávkam náhradnej autobusovej dopravy a zabezpečiť bezpečný prechod chodcov cez Stavenisko tam, kde je to nevyhnutné, s dôrazom na minimalizovanie obmedzenia mestskej hromadnej dopravy, individuálnej automobilovej dopravy a pohyb chodcov a cyklistov.</w:t>
      </w:r>
    </w:p>
    <w:p w14:paraId="3CF2D86A" w14:textId="0EEC9108" w:rsidR="00753CA0" w:rsidRPr="00040C06" w:rsidRDefault="00E71C4F" w:rsidP="00BC5D46">
      <w:r w:rsidRPr="00040C06">
        <w:tab/>
      </w:r>
      <w:r w:rsidR="00EC0ED5" w:rsidRPr="00040C06">
        <w:t>Zhotoviteľ</w:t>
      </w:r>
      <w:r w:rsidR="00753CA0" w:rsidRPr="00040C06">
        <w:t xml:space="preserve"> je v zmysle podčlánku 1.13 </w:t>
      </w:r>
      <w:r w:rsidR="00592BAA" w:rsidRPr="00040C06">
        <w:t>FIDIC VZP</w:t>
      </w:r>
      <w:r w:rsidR="00753CA0" w:rsidRPr="00040C06">
        <w:t xml:space="preserve"> zodpovedný za vybavenie povolenia k zvláštnemu užívaniu komunikácií v súlade s cestným zákonom a so súvisiacimi predpismi. </w:t>
      </w:r>
      <w:r w:rsidR="00EC0ED5" w:rsidRPr="00040C06">
        <w:t>Zhotoviteľ</w:t>
      </w:r>
      <w:r w:rsidR="00753CA0" w:rsidRPr="00040C06">
        <w:t xml:space="preserve"> je taktiež zodpovedný za osadenie, udržiavanie a odstránenie dočasného dopravného značenia, vrátane zabezpečenia riadenia premávky svetelnou signalizáciou, vrátane vybavenia potrebných povolení.</w:t>
      </w:r>
    </w:p>
    <w:p w14:paraId="4B6532B3" w14:textId="1B98A536" w:rsidR="00753CA0" w:rsidRPr="00040C06" w:rsidRDefault="00E71C4F" w:rsidP="00BC5D46">
      <w:r w:rsidRPr="00040C06">
        <w:tab/>
      </w:r>
      <w:r w:rsidR="00753CA0" w:rsidRPr="00040C06">
        <w:t xml:space="preserve">Práce vyššie uvedené budú v súlade s vykonávacími vyhláškami zákona NR SR č. č. </w:t>
      </w:r>
      <w:r w:rsidR="00085849" w:rsidRPr="00040C06">
        <w:t>106/2018</w:t>
      </w:r>
      <w:r w:rsidR="00753CA0" w:rsidRPr="00040C06">
        <w:t xml:space="preserve"> </w:t>
      </w:r>
      <w:proofErr w:type="spellStart"/>
      <w:r w:rsidR="00753CA0" w:rsidRPr="00040C06">
        <w:t>Z.z</w:t>
      </w:r>
      <w:proofErr w:type="spellEnd"/>
      <w:r w:rsidR="00753CA0" w:rsidRPr="00040C06">
        <w:t xml:space="preserve">. </w:t>
      </w:r>
      <w:r w:rsidR="00085849" w:rsidRPr="00040C06">
        <w:t>o prevádzke vozidiel v cestnej premávke a o zmene a doplnení niektorých zákonov</w:t>
      </w:r>
      <w:r w:rsidR="00753CA0" w:rsidRPr="00040C06">
        <w:t xml:space="preserve"> v znení neskorších predpisov a ďalšími platnými predpismi a legislatívou. Dopravné značky (druh, vyhotovenie) budú v súlade s príslušnou STN a budú mať </w:t>
      </w:r>
      <w:proofErr w:type="spellStart"/>
      <w:r w:rsidR="00753CA0" w:rsidRPr="00040C06">
        <w:t>celoreflexnú</w:t>
      </w:r>
      <w:proofErr w:type="spellEnd"/>
      <w:r w:rsidR="00753CA0" w:rsidRPr="00040C06">
        <w:t xml:space="preserve"> úpravu, resp. podľa požiadaviek POD. </w:t>
      </w:r>
    </w:p>
    <w:p w14:paraId="0456CEDA" w14:textId="367DD477" w:rsidR="00F5337D" w:rsidRPr="00040C06" w:rsidRDefault="00E71C4F" w:rsidP="00F5337D">
      <w:pPr>
        <w:spacing w:before="120"/>
        <w:rPr>
          <w:lang w:eastAsia="sk-SK"/>
        </w:rPr>
      </w:pPr>
      <w:r w:rsidRPr="00040C06">
        <w:tab/>
      </w:r>
      <w:r w:rsidR="00EC0ED5" w:rsidRPr="00040C06">
        <w:t>Zhotoviteľ</w:t>
      </w:r>
      <w:r w:rsidR="00753CA0" w:rsidRPr="00040C06">
        <w:t xml:space="preserve"> je ďalej zodpovedný za udržiavanie všetkých spevnených povrchov v čistom stave </w:t>
      </w:r>
      <w:r w:rsidR="00F5337D" w:rsidRPr="00040C06">
        <w:t xml:space="preserve">v súlade </w:t>
      </w:r>
      <w:r w:rsidR="00F5337D" w:rsidRPr="00040C06">
        <w:rPr>
          <w:bCs/>
          <w:iCs/>
        </w:rPr>
        <w:t>s účinnými všeobecne záväznými právnymi predpismi</w:t>
      </w:r>
      <w:r w:rsidR="00F5337D" w:rsidRPr="00040C06">
        <w:t>.</w:t>
      </w:r>
    </w:p>
    <w:p w14:paraId="114A4229" w14:textId="05309029" w:rsidR="00753CA0" w:rsidRPr="00040C06" w:rsidRDefault="00E71C4F" w:rsidP="00BC5D46">
      <w:r w:rsidRPr="00040C06">
        <w:tab/>
      </w:r>
      <w:r w:rsidR="00753CA0" w:rsidRPr="00040C06">
        <w:t>Na cestných komunikáciách nie je dovolené skladovať žiadny prebytočný alebo iný materiál. Všetky vchody do budov a vjazdy na nehnuteľnosti budú počas výkopových prác premostené kovovými platňami min. hr. 25 mm s dostatočnou nosnosťou. Aspoň jeden chodník bude vždy voľný.</w:t>
      </w:r>
    </w:p>
    <w:p w14:paraId="68D8E4E0" w14:textId="4846C523" w:rsidR="00753CA0" w:rsidRPr="00040C06" w:rsidRDefault="00E71C4F" w:rsidP="00BC5D46">
      <w:r w:rsidRPr="00040C06">
        <w:tab/>
      </w:r>
      <w:r w:rsidR="00EC0ED5" w:rsidRPr="00040C06">
        <w:t>Zhotoviteľ</w:t>
      </w:r>
      <w:r w:rsidR="00753CA0" w:rsidRPr="00040C06">
        <w:t xml:space="preserve"> ďalej dodrží príslušné články cestného zákona č. 135/1961 Zb. o pozemných komunikáciách v znení neskorších predpisov a príslušné STN, najmä STN 01 8020</w:t>
      </w:r>
      <w:r w:rsidR="00860771" w:rsidRPr="00040C06">
        <w:t>/Z1+Z2</w:t>
      </w:r>
      <w:r w:rsidR="00753CA0" w:rsidRPr="00040C06">
        <w:t>.</w:t>
      </w:r>
    </w:p>
    <w:p w14:paraId="63D1583D" w14:textId="338DB53E" w:rsidR="00753CA0" w:rsidRPr="00040C06" w:rsidRDefault="00E71C4F" w:rsidP="00BC5D46">
      <w:r w:rsidRPr="00040C06">
        <w:tab/>
      </w:r>
      <w:r w:rsidR="00753CA0" w:rsidRPr="00040C06">
        <w:t xml:space="preserve">Označenie značiek v teréne bude v súlade s STN 01 8020. Značky inštalovať bezprostredne pred začatím prác a aktualizovať v súlade s postupom prác. Po skončení prác ich ihneď zrušiť. Použiť značky v reflexnej úprave v základnom rozmere a na stĺpikoch červeno-bielej farby. Trvalé značenie v rozpore s dočasným zakryť. </w:t>
      </w:r>
    </w:p>
    <w:p w14:paraId="39C88216" w14:textId="17285DD6" w:rsidR="00592BAA" w:rsidRPr="00040C06" w:rsidRDefault="008475AF" w:rsidP="00BC5D46">
      <w:r w:rsidRPr="00040C06">
        <w:tab/>
      </w:r>
      <w:r w:rsidR="00753CA0" w:rsidRPr="00040C06">
        <w:t>Dopravné značenie nenahrádza bezpečnostné zariadenie (zábradlie).</w:t>
      </w:r>
    </w:p>
    <w:p w14:paraId="5550DF84" w14:textId="7A60BAD6" w:rsidR="0026742E" w:rsidRPr="00040C06" w:rsidRDefault="008475AF" w:rsidP="0026742E">
      <w:pPr>
        <w:spacing w:before="120"/>
      </w:pPr>
      <w:r w:rsidRPr="00040C06">
        <w:tab/>
      </w:r>
      <w:r w:rsidR="0026742E" w:rsidRPr="00040C06">
        <w:t xml:space="preserve">Uzávierky a prekážky budú označené v súlade </w:t>
      </w:r>
      <w:r w:rsidR="0026742E" w:rsidRPr="00040C06">
        <w:rPr>
          <w:bCs/>
          <w:iCs/>
        </w:rPr>
        <w:t>s účinnými všeobecne záväznými právnymi predpismi</w:t>
      </w:r>
      <w:r w:rsidR="0026742E" w:rsidRPr="00040C06">
        <w:t xml:space="preserve"> a požiadavkami príslušných orgánov a úradov.</w:t>
      </w:r>
    </w:p>
    <w:p w14:paraId="3F3982A7" w14:textId="5095A76E" w:rsidR="0026742E" w:rsidRPr="00040C06" w:rsidRDefault="008475AF" w:rsidP="0026742E">
      <w:pPr>
        <w:spacing w:before="120"/>
      </w:pPr>
      <w:r w:rsidRPr="00040C06">
        <w:tab/>
      </w:r>
      <w:r w:rsidR="0026742E" w:rsidRPr="00040C06">
        <w:t>Pri riešení zabezpečenia prístupu pre peších Zhotoviteľ sa bude riadiť nasledovnými zásadami:</w:t>
      </w:r>
    </w:p>
    <w:p w14:paraId="5AEB7AE7" w14:textId="05F0A1BF" w:rsidR="0026742E" w:rsidRPr="00040C06" w:rsidRDefault="0026742E" w:rsidP="00C34D88">
      <w:pPr>
        <w:pStyle w:val="Odsekzoznamu"/>
        <w:numPr>
          <w:ilvl w:val="0"/>
          <w:numId w:val="181"/>
        </w:numPr>
        <w:tabs>
          <w:tab w:val="clear" w:pos="720"/>
        </w:tabs>
        <w:spacing w:before="120"/>
        <w:ind w:left="1134"/>
      </w:pPr>
      <w:r w:rsidRPr="00040C06">
        <w:t>Zhotoviteľ zabezpečí fyzické vyhradenie koridoru pre peších v miestach, kde je obmedzené používanie pôvodného chodníka alebo peších trás.</w:t>
      </w:r>
    </w:p>
    <w:p w14:paraId="6A7D32F6" w14:textId="77777777" w:rsidR="0026742E" w:rsidRPr="00040C06" w:rsidRDefault="0026742E" w:rsidP="00C34D88">
      <w:pPr>
        <w:pStyle w:val="Odsekzoznamu"/>
        <w:numPr>
          <w:ilvl w:val="0"/>
          <w:numId w:val="181"/>
        </w:numPr>
        <w:tabs>
          <w:tab w:val="clear" w:pos="720"/>
        </w:tabs>
        <w:spacing w:before="120"/>
        <w:ind w:left="1134"/>
      </w:pPr>
      <w:r w:rsidRPr="00040C06">
        <w:t>Fyzickým ohradením sa myslia mobilné oceľové zábrany výšky min. 1,1 m, navzájom pospájané tak, aby bola zabezpečená ich stabilita proti prevráteniu, posunutiu, rozpadnutiu a pod.</w:t>
      </w:r>
    </w:p>
    <w:p w14:paraId="54829676" w14:textId="77777777" w:rsidR="007C10B2" w:rsidRPr="00040C06" w:rsidRDefault="007C10B2" w:rsidP="00C34D88">
      <w:pPr>
        <w:pStyle w:val="Odsekzoznamu"/>
        <w:numPr>
          <w:ilvl w:val="0"/>
          <w:numId w:val="181"/>
        </w:numPr>
        <w:tabs>
          <w:tab w:val="clear" w:pos="720"/>
        </w:tabs>
        <w:spacing w:before="120"/>
        <w:ind w:left="1134"/>
      </w:pPr>
      <w:r w:rsidRPr="00040C06">
        <w:t>V prípade potreby pri prekopávkach na zabezpečenie prechodu chodcov osadiť ľahké premostenia a dodržať min. voľnú šírku 0,9 m, resp. usmernenie chodcov. Ťažké premostenie musí byť v min. šírke 3,5 m. Prechody pre chodcov musia byť bezbariérové.</w:t>
      </w:r>
    </w:p>
    <w:p w14:paraId="51954C54" w14:textId="657EB985" w:rsidR="0026742E" w:rsidRPr="00040C06" w:rsidRDefault="0026742E" w:rsidP="00C34D88">
      <w:pPr>
        <w:pStyle w:val="Odsekzoznamu"/>
        <w:numPr>
          <w:ilvl w:val="0"/>
          <w:numId w:val="181"/>
        </w:numPr>
        <w:tabs>
          <w:tab w:val="clear" w:pos="720"/>
        </w:tabs>
        <w:spacing w:before="120"/>
        <w:ind w:left="1134"/>
      </w:pPr>
      <w:r w:rsidRPr="00040C06">
        <w:t>V prípade zabezpečenia prechodu pomocou ľahkých premostení budú takéto zábrany nadväzovať be</w:t>
      </w:r>
      <w:r w:rsidR="007607C5" w:rsidRPr="00040C06">
        <w:t>z</w:t>
      </w:r>
      <w:r w:rsidRPr="00040C06">
        <w:t>prostredne na zábradlia lávok a budú s nimi pevne spojené.</w:t>
      </w:r>
      <w:r w:rsidR="007C10B2" w:rsidRPr="00040C06">
        <w:t xml:space="preserve"> </w:t>
      </w:r>
    </w:p>
    <w:p w14:paraId="3F31D686" w14:textId="6477744D" w:rsidR="0026742E" w:rsidRPr="00040C06" w:rsidRDefault="0026742E" w:rsidP="00C34D88">
      <w:pPr>
        <w:pStyle w:val="Odsekzoznamu"/>
        <w:numPr>
          <w:ilvl w:val="0"/>
          <w:numId w:val="181"/>
        </w:numPr>
        <w:tabs>
          <w:tab w:val="clear" w:pos="720"/>
        </w:tabs>
        <w:spacing w:before="120"/>
        <w:ind w:left="1134"/>
      </w:pPr>
      <w:r w:rsidRPr="00040C06">
        <w:t>Všetky výkopy, ktoré prerušia chodníky alebo iné trasy pre chodcov, budú premostené stabilnými konštrukciami so zábradliami.</w:t>
      </w:r>
    </w:p>
    <w:p w14:paraId="0BE9C6B1" w14:textId="6643EA12" w:rsidR="0026742E" w:rsidRPr="00040C06" w:rsidRDefault="0026742E" w:rsidP="00C34D88">
      <w:pPr>
        <w:pStyle w:val="Odsekzoznamu"/>
        <w:numPr>
          <w:ilvl w:val="0"/>
          <w:numId w:val="181"/>
        </w:numPr>
        <w:tabs>
          <w:tab w:val="clear" w:pos="720"/>
        </w:tabs>
        <w:spacing w:before="120"/>
        <w:ind w:left="1134"/>
      </w:pPr>
      <w:r w:rsidRPr="00040C06">
        <w:lastRenderedPageBreak/>
        <w:t>Na takéto lokálne premostenia výkopov budú z každej strany nadväzovať úseky mobilných oceľových zábran, v minimálnej dĺžke 5 m na každej strane premostenia.</w:t>
      </w:r>
    </w:p>
    <w:p w14:paraId="582F0C9A" w14:textId="77777777" w:rsidR="0026742E" w:rsidRPr="00040C06" w:rsidRDefault="0026742E" w:rsidP="00C34D88">
      <w:pPr>
        <w:pStyle w:val="Odsekzoznamu"/>
        <w:numPr>
          <w:ilvl w:val="0"/>
          <w:numId w:val="181"/>
        </w:numPr>
        <w:tabs>
          <w:tab w:val="clear" w:pos="720"/>
        </w:tabs>
        <w:spacing w:before="120"/>
        <w:ind w:left="1134"/>
      </w:pPr>
      <w:r w:rsidRPr="00040C06">
        <w:t>Takéto zábrany budú nadväzovať bezprostredne na zábradlia lokálnych premostení a budú s nimi pevne spojené (4 úseky zábran pre každé lokálne premostenie).</w:t>
      </w:r>
    </w:p>
    <w:p w14:paraId="070F7F38" w14:textId="77777777" w:rsidR="0026742E" w:rsidRPr="00040C06" w:rsidRDefault="0026742E" w:rsidP="00C34D88">
      <w:pPr>
        <w:pStyle w:val="Odsekzoznamu"/>
        <w:numPr>
          <w:ilvl w:val="0"/>
          <w:numId w:val="181"/>
        </w:numPr>
        <w:tabs>
          <w:tab w:val="clear" w:pos="720"/>
        </w:tabs>
        <w:spacing w:before="120"/>
        <w:ind w:left="1134"/>
      </w:pPr>
      <w:r w:rsidRPr="00040C06">
        <w:t>V prípade obmedzenia chodníkov pozdĺžnymi výkopmi budú pozdĺžne výkopy lemované líniou mobilnými oceľovými zábranami, ktoré budú navzájom pospájané.</w:t>
      </w:r>
    </w:p>
    <w:p w14:paraId="5D2D1A3A" w14:textId="736AD0A1" w:rsidR="0026742E" w:rsidRPr="00040C06" w:rsidRDefault="0026742E" w:rsidP="00C34D88">
      <w:pPr>
        <w:pStyle w:val="Odsekzoznamu"/>
        <w:numPr>
          <w:ilvl w:val="0"/>
          <w:numId w:val="181"/>
        </w:numPr>
        <w:tabs>
          <w:tab w:val="clear" w:pos="720"/>
        </w:tabs>
        <w:spacing w:before="120"/>
        <w:ind w:left="1134"/>
      </w:pPr>
      <w:r w:rsidRPr="00040C06">
        <w:t xml:space="preserve">V prípade obmedzenia chodníka lokálnym výkopom, napr. pre rôzne stĺpy a stožiare, bude bez-prostredné okolie takéhoto výkopu ohradené líniou mobilných oceľových zábran v minimálnej dĺžke 5 m pred a 5 m za takýmto výkopom situované pozdĺž chodníka odklonené tak, aby usmernili chodcov mimo </w:t>
      </w:r>
      <w:proofErr w:type="spellStart"/>
      <w:r w:rsidRPr="00040C06">
        <w:t>výkop.Takéto</w:t>
      </w:r>
      <w:proofErr w:type="spellEnd"/>
      <w:r w:rsidRPr="00040C06">
        <w:t xml:space="preserve"> zábrany budú navzájom pospájané.</w:t>
      </w:r>
    </w:p>
    <w:p w14:paraId="2E7AB931" w14:textId="270202DC" w:rsidR="0026742E" w:rsidRPr="00040C06" w:rsidRDefault="0026742E" w:rsidP="00C34D88">
      <w:pPr>
        <w:pStyle w:val="Odsekzoznamu"/>
        <w:numPr>
          <w:ilvl w:val="0"/>
          <w:numId w:val="181"/>
        </w:numPr>
        <w:tabs>
          <w:tab w:val="clear" w:pos="720"/>
        </w:tabs>
        <w:spacing w:before="120"/>
        <w:ind w:left="1134"/>
      </w:pPr>
      <w:r w:rsidRPr="00040C06">
        <w:t>Pozdĺž horného držadla oceľových mobilných zábran bude omotaná červeno-biela (prípadne iná farebne výrazná) plastová signálna páska takým spôsobom, aby nedochádzalo k jej uvoľneniu.</w:t>
      </w:r>
    </w:p>
    <w:p w14:paraId="3E8C1379" w14:textId="6835C286" w:rsidR="00753CA0" w:rsidRPr="00040C06" w:rsidRDefault="00753CA0" w:rsidP="00C950D3">
      <w:pPr>
        <w:pStyle w:val="Nadpis2"/>
      </w:pPr>
      <w:bookmarkStart w:id="2367" w:name="_Toc170895112"/>
      <w:bookmarkStart w:id="2368" w:name="_Toc170895294"/>
      <w:bookmarkStart w:id="2369" w:name="_Toc179884694"/>
      <w:bookmarkStart w:id="2370" w:name="_Toc180132952"/>
      <w:bookmarkStart w:id="2371" w:name="_Toc180486836"/>
      <w:bookmarkStart w:id="2372" w:name="_Toc181706974"/>
      <w:bookmarkStart w:id="2373" w:name="_Toc181782404"/>
      <w:bookmarkStart w:id="2374" w:name="_Toc181784158"/>
      <w:bookmarkStart w:id="2375" w:name="_Toc181784428"/>
      <w:bookmarkStart w:id="2376" w:name="_Toc181864770"/>
      <w:bookmarkStart w:id="2377" w:name="_Toc182263233"/>
      <w:bookmarkStart w:id="2378" w:name="_Toc182264138"/>
      <w:bookmarkStart w:id="2379" w:name="_Toc184105630"/>
      <w:bookmarkStart w:id="2380" w:name="_Toc187221393"/>
      <w:bookmarkStart w:id="2381" w:name="_Toc187233586"/>
      <w:bookmarkStart w:id="2382" w:name="_Toc187233917"/>
      <w:bookmarkStart w:id="2383" w:name="_Toc187234205"/>
      <w:bookmarkStart w:id="2384" w:name="_Toc187234493"/>
      <w:bookmarkStart w:id="2385" w:name="_Toc187241938"/>
      <w:bookmarkStart w:id="2386" w:name="_Toc187246103"/>
      <w:bookmarkStart w:id="2387" w:name="_Toc187246696"/>
      <w:bookmarkStart w:id="2388" w:name="_Toc187247225"/>
      <w:bookmarkStart w:id="2389" w:name="_Toc170895113"/>
      <w:bookmarkStart w:id="2390" w:name="_Toc170895295"/>
      <w:bookmarkStart w:id="2391" w:name="_Toc179884695"/>
      <w:bookmarkStart w:id="2392" w:name="_Toc180132953"/>
      <w:bookmarkStart w:id="2393" w:name="_Toc180486837"/>
      <w:bookmarkStart w:id="2394" w:name="_Toc181706975"/>
      <w:bookmarkStart w:id="2395" w:name="_Toc181782405"/>
      <w:bookmarkStart w:id="2396" w:name="_Toc181784159"/>
      <w:bookmarkStart w:id="2397" w:name="_Toc181784429"/>
      <w:bookmarkStart w:id="2398" w:name="_Toc181864771"/>
      <w:bookmarkStart w:id="2399" w:name="_Toc182263234"/>
      <w:bookmarkStart w:id="2400" w:name="_Toc182264139"/>
      <w:bookmarkStart w:id="2401" w:name="_Toc184105631"/>
      <w:bookmarkStart w:id="2402" w:name="_Toc187221394"/>
      <w:bookmarkStart w:id="2403" w:name="_Toc187233587"/>
      <w:bookmarkStart w:id="2404" w:name="_Toc187233918"/>
      <w:bookmarkStart w:id="2405" w:name="_Toc187234206"/>
      <w:bookmarkStart w:id="2406" w:name="_Toc187234494"/>
      <w:bookmarkStart w:id="2407" w:name="_Toc187241939"/>
      <w:bookmarkStart w:id="2408" w:name="_Toc187246104"/>
      <w:bookmarkStart w:id="2409" w:name="_Toc187246697"/>
      <w:bookmarkStart w:id="2410" w:name="_Toc187247226"/>
      <w:bookmarkStart w:id="2411" w:name="_Toc286861572"/>
      <w:bookmarkStart w:id="2412" w:name="_Toc289265982"/>
      <w:bookmarkStart w:id="2413" w:name="_Toc289329963"/>
      <w:bookmarkStart w:id="2414" w:name="_Toc292038744"/>
      <w:bookmarkStart w:id="2415" w:name="_Toc292042034"/>
      <w:bookmarkStart w:id="2416" w:name="_Toc292803165"/>
      <w:bookmarkStart w:id="2417" w:name="_Toc332367421"/>
      <w:bookmarkStart w:id="2418" w:name="_Toc345289370"/>
      <w:bookmarkStart w:id="2419" w:name="_Toc187411897"/>
      <w:bookmarkStart w:id="2420" w:name="_Toc286861573"/>
      <w:bookmarkStart w:id="2421" w:name="_Toc289265983"/>
      <w:bookmarkStart w:id="2422" w:name="_Toc289329964"/>
      <w:bookmarkStart w:id="2423" w:name="_Toc292038745"/>
      <w:bookmarkStart w:id="2424" w:name="_Toc292042035"/>
      <w:bookmarkStart w:id="2425" w:name="_Toc2928031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r w:rsidRPr="00040C06">
        <w:t xml:space="preserve">Spolupráca medzi </w:t>
      </w:r>
      <w:r w:rsidR="00EC0ED5" w:rsidRPr="00040C06">
        <w:t>Zhotoviteľ</w:t>
      </w:r>
      <w:r w:rsidRPr="00040C06">
        <w:t>mi stavieb</w:t>
      </w:r>
      <w:bookmarkEnd w:id="2411"/>
      <w:bookmarkEnd w:id="2412"/>
      <w:bookmarkEnd w:id="2413"/>
      <w:bookmarkEnd w:id="2414"/>
      <w:bookmarkEnd w:id="2415"/>
      <w:bookmarkEnd w:id="2416"/>
      <w:bookmarkEnd w:id="2417"/>
      <w:bookmarkEnd w:id="2418"/>
      <w:bookmarkEnd w:id="2419"/>
    </w:p>
    <w:p w14:paraId="4098EAB3" w14:textId="48BA2AE5" w:rsidR="00C91DE6" w:rsidRPr="00040C06" w:rsidRDefault="00183DAB" w:rsidP="005A69A5">
      <w:r w:rsidRPr="00040C06">
        <w:tab/>
      </w:r>
      <w:bookmarkStart w:id="2426" w:name="_Hlk170813927"/>
      <w:r w:rsidR="00530184" w:rsidRPr="00040C06">
        <w:t xml:space="preserve">Zhotoviteľ bez nárokov na úhradu prípadne naviac nákladov bude spolupracovať a koordinovať svoje práce s ostatnými zhotoviteľmi </w:t>
      </w:r>
      <w:r w:rsidR="00CB2F53" w:rsidRPr="00C34D88">
        <w:t>(</w:t>
      </w:r>
      <w:r w:rsidR="00530184" w:rsidRPr="00040C06">
        <w:t>napr. správcami sietí, ktorí môžu vykonávať práce na Stavenisku alebo v jeho blízkom okolí alebo zhotoviteľmi stavieb na pozemkoch priľahlých k</w:t>
      </w:r>
      <w:r w:rsidR="00CB2F53" w:rsidRPr="00C34D88">
        <w:t> </w:t>
      </w:r>
      <w:r w:rsidR="001B3842" w:rsidRPr="00C34D88">
        <w:t>S</w:t>
      </w:r>
      <w:r w:rsidR="00530184" w:rsidRPr="00040C06">
        <w:t>tavenisku</w:t>
      </w:r>
      <w:r w:rsidR="00CB2F53" w:rsidRPr="00C34D88">
        <w:t>)</w:t>
      </w:r>
      <w:r w:rsidR="00530184" w:rsidRPr="00040C06">
        <w:t xml:space="preserve">. Zhotoviteľ bude bez nárokov na úhradu prípadne naviac nákladov rešpektovať činnosti ostatných zhotoviteľov, ktorí budú svoje práce vykonávať v priestore </w:t>
      </w:r>
      <w:r w:rsidR="009778EE" w:rsidRPr="00C34D88">
        <w:t>S</w:t>
      </w:r>
      <w:r w:rsidR="00530184" w:rsidRPr="00040C06">
        <w:t>taveniska na základe povolenia Objednávateľa. Takéto práce nemôžu mať vplyv na kvalitu vykonaného Diela</w:t>
      </w:r>
      <w:bookmarkEnd w:id="2426"/>
      <w:r w:rsidR="00530184" w:rsidRPr="00040C06">
        <w:t>.</w:t>
      </w:r>
    </w:p>
    <w:p w14:paraId="503CF736" w14:textId="77777777" w:rsidR="00C91DE6" w:rsidRPr="00040C06" w:rsidRDefault="00C91DE6" w:rsidP="005A69A5"/>
    <w:p w14:paraId="42939391" w14:textId="77777777" w:rsidR="00AC28CA" w:rsidRPr="00040C06" w:rsidRDefault="00AC28CA" w:rsidP="005A69A5"/>
    <w:p w14:paraId="3290E869" w14:textId="290C6E15" w:rsidR="00753CA0" w:rsidRPr="00040C06" w:rsidRDefault="00BC29E0" w:rsidP="000C45BD">
      <w:pPr>
        <w:pStyle w:val="Nadpis1"/>
      </w:pPr>
      <w:bookmarkStart w:id="2427" w:name="_Toc332367422"/>
      <w:bookmarkStart w:id="2428" w:name="_Toc345289371"/>
      <w:bookmarkStart w:id="2429" w:name="_Toc187411898"/>
      <w:r w:rsidRPr="00040C06">
        <w:rPr>
          <w:caps w:val="0"/>
        </w:rPr>
        <w:lastRenderedPageBreak/>
        <w:t>ZARIADENIE STAVENISKA A ZARIADENIE ZHOTOVITEĽA</w:t>
      </w:r>
      <w:bookmarkEnd w:id="2420"/>
      <w:bookmarkEnd w:id="2421"/>
      <w:bookmarkEnd w:id="2422"/>
      <w:bookmarkEnd w:id="2423"/>
      <w:bookmarkEnd w:id="2424"/>
      <w:bookmarkEnd w:id="2425"/>
      <w:bookmarkEnd w:id="2427"/>
      <w:bookmarkEnd w:id="2428"/>
      <w:bookmarkEnd w:id="2429"/>
    </w:p>
    <w:p w14:paraId="7C30C99A" w14:textId="09D8B464" w:rsidR="00753CA0" w:rsidRPr="00040C06" w:rsidRDefault="00753CA0" w:rsidP="00C950D3">
      <w:pPr>
        <w:pStyle w:val="Nadpis2"/>
      </w:pPr>
      <w:bookmarkStart w:id="2430" w:name="_Toc286861574"/>
      <w:bookmarkStart w:id="2431" w:name="_Toc289265984"/>
      <w:bookmarkStart w:id="2432" w:name="_Toc289329965"/>
      <w:bookmarkStart w:id="2433" w:name="_Toc292038746"/>
      <w:bookmarkStart w:id="2434" w:name="_Toc292042036"/>
      <w:bookmarkStart w:id="2435" w:name="_Toc292803167"/>
      <w:bookmarkStart w:id="2436" w:name="_Toc332367423"/>
      <w:bookmarkStart w:id="2437" w:name="_Toc345289372"/>
      <w:bookmarkStart w:id="2438" w:name="_Ref180486574"/>
      <w:bookmarkStart w:id="2439" w:name="_Toc187411899"/>
      <w:r w:rsidRPr="00040C06">
        <w:t>Zariadenie Staveniska</w:t>
      </w:r>
      <w:bookmarkEnd w:id="2430"/>
      <w:bookmarkEnd w:id="2431"/>
      <w:bookmarkEnd w:id="2432"/>
      <w:bookmarkEnd w:id="2433"/>
      <w:bookmarkEnd w:id="2434"/>
      <w:bookmarkEnd w:id="2435"/>
      <w:bookmarkEnd w:id="2436"/>
      <w:bookmarkEnd w:id="2437"/>
      <w:bookmarkEnd w:id="2438"/>
      <w:bookmarkEnd w:id="2439"/>
    </w:p>
    <w:p w14:paraId="76B30164" w14:textId="27BCEB17" w:rsidR="00753CA0" w:rsidRPr="00040C06" w:rsidRDefault="00E158EC" w:rsidP="00BC5D46">
      <w:r w:rsidRPr="00040C06">
        <w:tab/>
      </w:r>
      <w:r w:rsidR="00EC0ED5" w:rsidRPr="00040C06">
        <w:t>Zhotoviteľ</w:t>
      </w:r>
      <w:r w:rsidR="00753CA0" w:rsidRPr="00040C06">
        <w:t xml:space="preserve"> do 28 dní od podpisu Zmluvy vypracuje Projekt zariadenia Staveniska, ktorý bude obsahovať situačný plán, v ktorom bude vyznačená poloha, rozsah (plocha) a usporiadanie všetkých dočasných budov a zariadení vrátane zabezpečovacieho oplotenia, vstupnej a výstupnej brány, kanalizačných a vodovodných potrubí a systémov, vedení dodávky elektrickej energie a prístupových a </w:t>
      </w:r>
      <w:r w:rsidR="00EC0ED5" w:rsidRPr="00040C06">
        <w:t>Stavenisko</w:t>
      </w:r>
      <w:r w:rsidR="00753CA0" w:rsidRPr="00040C06">
        <w:t xml:space="preserve">vých komunikácií a ostatné náležitosti pre vydanie stavebného povolenia (pokiaľ treba). </w:t>
      </w:r>
    </w:p>
    <w:p w14:paraId="4C49619F" w14:textId="118DCF9B" w:rsidR="00753CA0" w:rsidRPr="00040C06" w:rsidRDefault="00E158EC" w:rsidP="00BC5D46">
      <w:r w:rsidRPr="00040C06">
        <w:tab/>
      </w:r>
      <w:r w:rsidR="00753CA0" w:rsidRPr="00040C06">
        <w:t xml:space="preserve">V návrhu Projektu zariadenia Staveniska bude </w:t>
      </w:r>
      <w:r w:rsidR="00EC0ED5" w:rsidRPr="00040C06">
        <w:t>Zhotoviteľ</w:t>
      </w:r>
      <w:r w:rsidR="00753CA0" w:rsidRPr="00040C06">
        <w:t xml:space="preserve"> rešpektovať aj vyjadrenia a povolenia dotknutých príslušných úradov, orgánov a správcov. </w:t>
      </w:r>
    </w:p>
    <w:p w14:paraId="3632FA30" w14:textId="67B527AB" w:rsidR="00753CA0" w:rsidRPr="00040C06" w:rsidRDefault="00E158EC" w:rsidP="00BC5D46">
      <w:r w:rsidRPr="00040C06">
        <w:tab/>
      </w:r>
      <w:r w:rsidR="00753CA0" w:rsidRPr="00040C06">
        <w:t>Návrh premostení vykonať tak, aby nebránili migrácií vodných a na vodu viazaných živočíchov.</w:t>
      </w:r>
    </w:p>
    <w:p w14:paraId="5CB4CCB7" w14:textId="0B41F571" w:rsidR="00753CA0" w:rsidRPr="00040C06" w:rsidRDefault="005D6BEF" w:rsidP="00BC5D46">
      <w:r w:rsidRPr="00040C06">
        <w:tab/>
      </w:r>
      <w:r w:rsidR="00753CA0" w:rsidRPr="00040C06">
        <w:t>Projekt</w:t>
      </w:r>
      <w:r w:rsidR="009415E6" w:rsidRPr="00040C06">
        <w:t xml:space="preserve"> zariadenia Staveniska </w:t>
      </w:r>
      <w:r w:rsidR="00753CA0" w:rsidRPr="00040C06">
        <w:t xml:space="preserve">bude obsahovať aj predpokladaný termín dodávky všetkého stavebného vybavenia a zariadení, ako aj príchod personálu </w:t>
      </w:r>
      <w:r w:rsidR="00EC0ED5" w:rsidRPr="00040C06">
        <w:t>Zhotoviteľ</w:t>
      </w:r>
      <w:r w:rsidR="00753CA0" w:rsidRPr="00040C06">
        <w:t xml:space="preserve">a a jeho </w:t>
      </w:r>
      <w:proofErr w:type="spellStart"/>
      <w:r w:rsidR="003C1D93" w:rsidRPr="00040C06">
        <w:t>P</w:t>
      </w:r>
      <w:r w:rsidR="00753CA0" w:rsidRPr="00040C06">
        <w:t>od</w:t>
      </w:r>
      <w:r w:rsidR="00457B87" w:rsidRPr="00040C06">
        <w:t>z</w:t>
      </w:r>
      <w:r w:rsidR="00EC0ED5" w:rsidRPr="00040C06">
        <w:t>hotoviteľ</w:t>
      </w:r>
      <w:r w:rsidR="00753CA0" w:rsidRPr="00040C06">
        <w:t>ov</w:t>
      </w:r>
      <w:proofErr w:type="spellEnd"/>
      <w:r w:rsidR="00753CA0" w:rsidRPr="00040C06">
        <w:t xml:space="preserve">. </w:t>
      </w:r>
    </w:p>
    <w:p w14:paraId="1F1E7B0C" w14:textId="238C87F6" w:rsidR="00753CA0" w:rsidRPr="00040C06" w:rsidRDefault="00B40560" w:rsidP="00BC5D46">
      <w:r w:rsidRPr="00040C06">
        <w:tab/>
      </w:r>
      <w:r w:rsidR="00EC0ED5" w:rsidRPr="00040C06">
        <w:t>Zhotoviteľ</w:t>
      </w:r>
      <w:r w:rsidR="00753CA0" w:rsidRPr="00040C06">
        <w:t xml:space="preserve"> v rámci Navrhovanej zmluvnej ceny je povinný:</w:t>
      </w:r>
    </w:p>
    <w:p w14:paraId="6F634AC8" w14:textId="6148A941" w:rsidR="00753CA0" w:rsidRPr="00040C06" w:rsidRDefault="00FF672D" w:rsidP="00C34D88">
      <w:pPr>
        <w:pStyle w:val="Odsekzoznamu"/>
        <w:numPr>
          <w:ilvl w:val="0"/>
          <w:numId w:val="4"/>
        </w:numPr>
        <w:spacing w:after="60"/>
        <w:ind w:left="993" w:hanging="340"/>
      </w:pPr>
      <w:r w:rsidRPr="00040C06">
        <w:t>V</w:t>
      </w:r>
      <w:r w:rsidR="00753CA0" w:rsidRPr="00040C06">
        <w:t xml:space="preserve">ybaviť potrebné stavebné povolenia a ďalšie doklady, potrebné na vybudovanie, prevádzku a </w:t>
      </w:r>
      <w:r w:rsidR="00090613" w:rsidRPr="00040C06">
        <w:t>zrušenie zariadenia Staveniska</w:t>
      </w:r>
      <w:r w:rsidR="00AD3FFF" w:rsidRPr="00040C06">
        <w:t>.</w:t>
      </w:r>
    </w:p>
    <w:p w14:paraId="2F51B23B" w14:textId="17C2D4B1" w:rsidR="009B7671" w:rsidRPr="00040C06" w:rsidRDefault="00FF672D" w:rsidP="00B40560">
      <w:pPr>
        <w:pStyle w:val="Odsekzoznamu"/>
        <w:numPr>
          <w:ilvl w:val="0"/>
          <w:numId w:val="4"/>
        </w:numPr>
        <w:spacing w:after="60"/>
        <w:ind w:left="993" w:hanging="340"/>
      </w:pPr>
      <w:r w:rsidRPr="00040C06">
        <w:t>Z</w:t>
      </w:r>
      <w:r w:rsidR="00251C2D" w:rsidRPr="00040C06">
        <w:t xml:space="preserve">abezpečiť </w:t>
      </w:r>
      <w:r w:rsidR="005438D4" w:rsidRPr="00040C06">
        <w:t>3</w:t>
      </w:r>
      <w:r w:rsidR="00251C2D" w:rsidRPr="00040C06">
        <w:t xml:space="preserve"> miestnosti pre Personál Objednávateľa</w:t>
      </w:r>
      <w:r w:rsidR="00A34134" w:rsidRPr="00040C06">
        <w:t xml:space="preserve"> každá</w:t>
      </w:r>
      <w:r w:rsidR="00251C2D" w:rsidRPr="00040C06">
        <w:t xml:space="preserve"> s plochou min. po 2</w:t>
      </w:r>
      <w:r w:rsidR="00E112E3" w:rsidRPr="00040C06">
        <w:t>5</w:t>
      </w:r>
      <w:r w:rsidR="00251C2D" w:rsidRPr="00040C06">
        <w:t xml:space="preserve"> m</w:t>
      </w:r>
      <w:r w:rsidR="00251C2D" w:rsidRPr="00C34D88">
        <w:rPr>
          <w:vertAlign w:val="superscript"/>
        </w:rPr>
        <w:t>2</w:t>
      </w:r>
      <w:r w:rsidR="00251C2D" w:rsidRPr="00040C06">
        <w:t xml:space="preserve"> a </w:t>
      </w:r>
      <w:r w:rsidR="005438D4" w:rsidRPr="00040C06">
        <w:t>dve</w:t>
      </w:r>
      <w:r w:rsidR="00251C2D" w:rsidRPr="00040C06">
        <w:t xml:space="preserve"> miestno</w:t>
      </w:r>
      <w:r w:rsidR="001C039A" w:rsidRPr="00040C06">
        <w:t>s</w:t>
      </w:r>
      <w:r w:rsidR="005438D4" w:rsidRPr="00040C06">
        <w:t>ti</w:t>
      </w:r>
      <w:r w:rsidR="00251C2D" w:rsidRPr="00040C06">
        <w:t xml:space="preserve"> s plochou min. 1</w:t>
      </w:r>
      <w:r w:rsidR="00E112E3" w:rsidRPr="00040C06">
        <w:t>2,5</w:t>
      </w:r>
      <w:r w:rsidR="00251C2D" w:rsidRPr="00040C06">
        <w:t>m</w:t>
      </w:r>
      <w:r w:rsidR="00251C2D" w:rsidRPr="00C34D88">
        <w:rPr>
          <w:vertAlign w:val="superscript"/>
        </w:rPr>
        <w:t>2</w:t>
      </w:r>
      <w:r w:rsidR="00684933" w:rsidRPr="00040C06">
        <w:t>,</w:t>
      </w:r>
      <w:r w:rsidR="00251C2D" w:rsidRPr="00040C06">
        <w:t xml:space="preserve"> napojeni</w:t>
      </w:r>
      <w:r w:rsidR="00644699" w:rsidRPr="00040C06">
        <w:t>e</w:t>
      </w:r>
      <w:r w:rsidR="00251C2D" w:rsidRPr="00040C06">
        <w:t xml:space="preserve"> na inžinierske siete</w:t>
      </w:r>
      <w:r w:rsidR="00644699" w:rsidRPr="00040C06">
        <w:t xml:space="preserve"> (</w:t>
      </w:r>
      <w:r w:rsidR="00251C2D" w:rsidRPr="00040C06">
        <w:t>vykurovani</w:t>
      </w:r>
      <w:r w:rsidR="009E3856" w:rsidRPr="00040C06">
        <w:t>e</w:t>
      </w:r>
      <w:r w:rsidR="00251C2D" w:rsidRPr="00040C06">
        <w:t xml:space="preserve">, </w:t>
      </w:r>
      <w:r w:rsidR="00B61053" w:rsidRPr="00040C06">
        <w:t>klimatizáci</w:t>
      </w:r>
      <w:r w:rsidR="00C57670" w:rsidRPr="00040C06">
        <w:t>a</w:t>
      </w:r>
      <w:r w:rsidR="00B61053" w:rsidRPr="00040C06">
        <w:t>,</w:t>
      </w:r>
      <w:r w:rsidR="00644699" w:rsidRPr="00040C06">
        <w:t xml:space="preserve"> vrátane pripojenia na internet/telefón)</w:t>
      </w:r>
      <w:r w:rsidR="00377AF7" w:rsidRPr="00040C06">
        <w:t xml:space="preserve">, </w:t>
      </w:r>
      <w:r w:rsidR="00251C2D" w:rsidRPr="00040C06">
        <w:t>údržb</w:t>
      </w:r>
      <w:r w:rsidR="00377AF7" w:rsidRPr="00040C06">
        <w:t>u</w:t>
      </w:r>
      <w:r w:rsidR="00251C2D" w:rsidRPr="00040C06">
        <w:t xml:space="preserve"> a upratovani</w:t>
      </w:r>
      <w:r w:rsidR="00377AF7" w:rsidRPr="00040C06">
        <w:t>e</w:t>
      </w:r>
      <w:r w:rsidR="00251C2D" w:rsidRPr="00040C06">
        <w:t xml:space="preserve"> vrátane prípadnej úhrady nájomného a všetkých nákladov spojených s užívaním miestnosti (prevádzka telekomunikačných zariadení, vodné a stočné, kúrenie a elektrická energia a pod.)</w:t>
      </w:r>
      <w:r w:rsidR="000A5E76" w:rsidRPr="00040C06">
        <w:t xml:space="preserve">. </w:t>
      </w:r>
    </w:p>
    <w:p w14:paraId="7583A4C7" w14:textId="7D71A061" w:rsidR="001F594D" w:rsidRPr="00040C06" w:rsidRDefault="009B7671" w:rsidP="00B40560">
      <w:pPr>
        <w:pStyle w:val="Odsekzoznamu"/>
        <w:numPr>
          <w:ilvl w:val="0"/>
          <w:numId w:val="4"/>
        </w:numPr>
        <w:spacing w:after="60"/>
        <w:ind w:left="993" w:hanging="340"/>
      </w:pPr>
      <w:r w:rsidRPr="00040C06">
        <w:t xml:space="preserve">Dodanie </w:t>
      </w:r>
      <w:r w:rsidR="00251C2D" w:rsidRPr="00040C06">
        <w:t>kancelárskeho nábytku</w:t>
      </w:r>
      <w:r w:rsidRPr="00040C06">
        <w:t xml:space="preserve"> min</w:t>
      </w:r>
      <w:r w:rsidR="009C5E12" w:rsidRPr="00040C06">
        <w:t>.</w:t>
      </w:r>
      <w:r w:rsidRPr="00040C06">
        <w:t xml:space="preserve"> v rozsahu: </w:t>
      </w:r>
      <w:r w:rsidR="00A34134" w:rsidRPr="00040C06">
        <w:t>1</w:t>
      </w:r>
      <w:r w:rsidR="00251C2D" w:rsidRPr="00040C06">
        <w:t>2 stol</w:t>
      </w:r>
      <w:r w:rsidR="00A34134" w:rsidRPr="00040C06">
        <w:t>ov</w:t>
      </w:r>
      <w:r w:rsidR="00251C2D" w:rsidRPr="00040C06">
        <w:t xml:space="preserve">, </w:t>
      </w:r>
      <w:r w:rsidR="00A34134" w:rsidRPr="00040C06">
        <w:t>1</w:t>
      </w:r>
      <w:r w:rsidR="000141B9" w:rsidRPr="00040C06">
        <w:t>2</w:t>
      </w:r>
      <w:r w:rsidR="00251C2D" w:rsidRPr="00040C06">
        <w:t xml:space="preserve"> </w:t>
      </w:r>
      <w:r w:rsidR="000141B9" w:rsidRPr="00040C06">
        <w:t xml:space="preserve">kancelárskych </w:t>
      </w:r>
      <w:r w:rsidR="00A34134" w:rsidRPr="00040C06">
        <w:t>stoličiek</w:t>
      </w:r>
      <w:r w:rsidR="000141B9" w:rsidRPr="00040C06">
        <w:t xml:space="preserve">, </w:t>
      </w:r>
      <w:r w:rsidR="00251C2D" w:rsidRPr="00040C06">
        <w:t>skrine</w:t>
      </w:r>
      <w:r w:rsidR="000141B9" w:rsidRPr="00040C06">
        <w:t xml:space="preserve"> </w:t>
      </w:r>
      <w:r w:rsidR="00E44FF1" w:rsidRPr="00040C06">
        <w:t>-</w:t>
      </w:r>
      <w:r w:rsidR="000141B9" w:rsidRPr="00040C06">
        <w:t>uzatvárateľné/otvorené na ukladanie dokumentov</w:t>
      </w:r>
      <w:r w:rsidR="00251C2D" w:rsidRPr="00040C06">
        <w:t xml:space="preserve"> do </w:t>
      </w:r>
      <w:r w:rsidR="00002295" w:rsidRPr="00040C06">
        <w:t>3</w:t>
      </w:r>
      <w:r w:rsidR="00251C2D" w:rsidRPr="00040C06">
        <w:t xml:space="preserve"> kancelárii</w:t>
      </w:r>
      <w:r w:rsidR="00830D9B" w:rsidRPr="00040C06">
        <w:t>,</w:t>
      </w:r>
      <w:r w:rsidR="00251C2D" w:rsidRPr="00040C06">
        <w:t xml:space="preserve"> rokovací stôl pre 6 osôb so stoličkami.</w:t>
      </w:r>
      <w:r w:rsidR="005438D4" w:rsidRPr="00040C06">
        <w:t xml:space="preserve"> </w:t>
      </w:r>
    </w:p>
    <w:p w14:paraId="4F38C92D" w14:textId="5C558178" w:rsidR="00251C2D" w:rsidRPr="00040C06" w:rsidRDefault="005438D4" w:rsidP="00C34D88">
      <w:pPr>
        <w:pStyle w:val="Odsekzoznamu"/>
        <w:numPr>
          <w:ilvl w:val="0"/>
          <w:numId w:val="4"/>
        </w:numPr>
        <w:spacing w:after="60"/>
        <w:ind w:left="993" w:hanging="340"/>
      </w:pPr>
      <w:r w:rsidRPr="00040C06">
        <w:t>M</w:t>
      </w:r>
      <w:r w:rsidR="00251C2D" w:rsidRPr="00040C06">
        <w:t>iestnos</w:t>
      </w:r>
      <w:r w:rsidRPr="00040C06">
        <w:t xml:space="preserve">ti </w:t>
      </w:r>
      <w:r w:rsidR="00251C2D" w:rsidRPr="00040C06">
        <w:t>s plochou min. 1</w:t>
      </w:r>
      <w:r w:rsidR="00E112E3" w:rsidRPr="00040C06">
        <w:t>2,5</w:t>
      </w:r>
      <w:r w:rsidR="00251C2D" w:rsidRPr="00040C06">
        <w:t>m</w:t>
      </w:r>
      <w:r w:rsidR="00251C2D" w:rsidRPr="00C34D88">
        <w:rPr>
          <w:vertAlign w:val="superscript"/>
        </w:rPr>
        <w:t>2</w:t>
      </w:r>
      <w:r w:rsidR="00251C2D" w:rsidRPr="00040C06">
        <w:t xml:space="preserve"> bud</w:t>
      </w:r>
      <w:r w:rsidRPr="00040C06">
        <w:t>ú</w:t>
      </w:r>
      <w:r w:rsidR="00251C2D" w:rsidRPr="00040C06">
        <w:t xml:space="preserve"> </w:t>
      </w:r>
      <w:r w:rsidR="009C5E12" w:rsidRPr="00040C06">
        <w:t xml:space="preserve">vybavená regálmi a budú </w:t>
      </w:r>
      <w:r w:rsidR="00251C2D" w:rsidRPr="00040C06">
        <w:t xml:space="preserve">slúžiť ako archív dokumentácie </w:t>
      </w:r>
      <w:r w:rsidR="0092380E" w:rsidRPr="00040C06">
        <w:t>a</w:t>
      </w:r>
      <w:r w:rsidR="00AC1D9C" w:rsidRPr="00040C06">
        <w:t> pre potreby Objednávateľa</w:t>
      </w:r>
      <w:r w:rsidR="00251C2D" w:rsidRPr="00040C06">
        <w:t>.</w:t>
      </w:r>
    </w:p>
    <w:p w14:paraId="704A1148" w14:textId="26EDE942" w:rsidR="00251C2D" w:rsidRPr="00040C06" w:rsidRDefault="00B316FF" w:rsidP="00C34D88">
      <w:pPr>
        <w:pStyle w:val="Odsekzoznamu"/>
        <w:numPr>
          <w:ilvl w:val="0"/>
          <w:numId w:val="4"/>
        </w:numPr>
        <w:spacing w:after="60"/>
        <w:ind w:left="993" w:hanging="340"/>
      </w:pPr>
      <w:r w:rsidRPr="00040C06">
        <w:t>Z</w:t>
      </w:r>
      <w:r w:rsidR="00251C2D" w:rsidRPr="00040C06">
        <w:t>abezpečiť rokovaciu miestnosť</w:t>
      </w:r>
      <w:r w:rsidR="00A56FC2" w:rsidRPr="00040C06">
        <w:t xml:space="preserve"> s</w:t>
      </w:r>
      <w:r w:rsidR="00354232" w:rsidRPr="00040C06">
        <w:t> </w:t>
      </w:r>
      <w:r w:rsidR="00A56FC2" w:rsidRPr="00040C06">
        <w:t>plochou</w:t>
      </w:r>
      <w:r w:rsidR="00354232" w:rsidRPr="00040C06">
        <w:t xml:space="preserve"> </w:t>
      </w:r>
      <w:r w:rsidR="002572B2" w:rsidRPr="00040C06">
        <w:t>3</w:t>
      </w:r>
      <w:r w:rsidR="00B037FE" w:rsidRPr="00040C06">
        <w:t>7,5</w:t>
      </w:r>
      <w:r w:rsidR="002572B2" w:rsidRPr="00040C06">
        <w:t>m</w:t>
      </w:r>
      <w:r w:rsidR="00B037FE" w:rsidRPr="00C34D88">
        <w:rPr>
          <w:vertAlign w:val="superscript"/>
        </w:rPr>
        <w:t>2</w:t>
      </w:r>
      <w:r w:rsidR="00251C2D" w:rsidRPr="00040C06">
        <w:t>, vybavenú minimálne šiestimi stolmi a stoličkami (</w:t>
      </w:r>
      <w:r w:rsidR="00A94513" w:rsidRPr="00040C06">
        <w:t xml:space="preserve">24 </w:t>
      </w:r>
      <w:r w:rsidR="00251C2D" w:rsidRPr="00040C06">
        <w:t>ks), vrátane jej vykurovania a klimatizácie, údržby a upratovania.</w:t>
      </w:r>
      <w:r w:rsidR="00F200A0">
        <w:t xml:space="preserve"> </w:t>
      </w:r>
      <w:r w:rsidR="00B037FE" w:rsidRPr="00040C06">
        <w:t>R</w:t>
      </w:r>
      <w:r w:rsidR="00251C2D" w:rsidRPr="00040C06">
        <w:t>okovacia miestnosť je počas doby výstavby majetkom Zhotoviteľa</w:t>
      </w:r>
      <w:r w:rsidR="005D2905" w:rsidRPr="00040C06">
        <w:t>.</w:t>
      </w:r>
    </w:p>
    <w:p w14:paraId="6485DBEF" w14:textId="27E06C36" w:rsidR="00251C2D" w:rsidRPr="00040C06" w:rsidRDefault="007C389C" w:rsidP="00C34D88">
      <w:pPr>
        <w:pStyle w:val="Odsekzoznamu"/>
        <w:numPr>
          <w:ilvl w:val="0"/>
          <w:numId w:val="4"/>
        </w:numPr>
        <w:spacing w:after="60"/>
        <w:ind w:left="993" w:hanging="340"/>
      </w:pPr>
      <w:r w:rsidRPr="00040C06">
        <w:rPr>
          <w:bCs/>
        </w:rPr>
        <w:t>Z</w:t>
      </w:r>
      <w:r w:rsidR="00251C2D" w:rsidRPr="00040C06">
        <w:rPr>
          <w:bCs/>
        </w:rPr>
        <w:t xml:space="preserve">abezpečiť </w:t>
      </w:r>
      <w:r w:rsidR="006A01FF" w:rsidRPr="00040C06">
        <w:rPr>
          <w:bCs/>
        </w:rPr>
        <w:t>12</w:t>
      </w:r>
      <w:r w:rsidR="00251C2D" w:rsidRPr="00040C06">
        <w:rPr>
          <w:bCs/>
        </w:rPr>
        <w:t xml:space="preserve"> parkovac</w:t>
      </w:r>
      <w:r w:rsidR="00183955" w:rsidRPr="00040C06">
        <w:rPr>
          <w:bCs/>
        </w:rPr>
        <w:t>ích</w:t>
      </w:r>
      <w:r w:rsidR="00251C2D" w:rsidRPr="00040C06">
        <w:rPr>
          <w:bCs/>
        </w:rPr>
        <w:t xml:space="preserve"> miest v tesnej blízkosti kancelárskych miestnosti </w:t>
      </w:r>
      <w:r w:rsidR="00F83A03" w:rsidRPr="00040C06">
        <w:rPr>
          <w:bCs/>
        </w:rPr>
        <w:t xml:space="preserve">pre Personál </w:t>
      </w:r>
      <w:r w:rsidRPr="00040C06">
        <w:rPr>
          <w:bCs/>
        </w:rPr>
        <w:t xml:space="preserve">Objednávateľa </w:t>
      </w:r>
      <w:r w:rsidR="00251C2D" w:rsidRPr="00040C06">
        <w:rPr>
          <w:bCs/>
        </w:rPr>
        <w:t>s prípadnou úhradou poplatkov za parkovacie miesta</w:t>
      </w:r>
      <w:r w:rsidR="005D2905" w:rsidRPr="00040C06">
        <w:rPr>
          <w:bCs/>
        </w:rPr>
        <w:t>.</w:t>
      </w:r>
    </w:p>
    <w:p w14:paraId="7E534580" w14:textId="604AE677" w:rsidR="009A343B" w:rsidRPr="00040C06" w:rsidRDefault="00115416" w:rsidP="00C34D88">
      <w:pPr>
        <w:pStyle w:val="Odsekzoznamu"/>
        <w:numPr>
          <w:ilvl w:val="0"/>
          <w:numId w:val="4"/>
        </w:numPr>
        <w:spacing w:after="60"/>
        <w:ind w:left="993" w:hanging="340"/>
      </w:pPr>
      <w:r w:rsidRPr="00040C06">
        <w:t xml:space="preserve">Zabezpečiť </w:t>
      </w:r>
      <w:r w:rsidR="005D2905" w:rsidRPr="00040C06">
        <w:t>Prezentačný objekt</w:t>
      </w:r>
      <w:r w:rsidR="00A2752D" w:rsidRPr="00040C06">
        <w:t>/miestnosť</w:t>
      </w:r>
      <w:r w:rsidR="005D2905" w:rsidRPr="00040C06">
        <w:t xml:space="preserve"> v zmysle článku </w:t>
      </w:r>
      <w:r w:rsidR="00183955" w:rsidRPr="00040C06">
        <w:fldChar w:fldCharType="begin"/>
      </w:r>
      <w:r w:rsidR="00183955" w:rsidRPr="00040C06">
        <w:instrText xml:space="preserve"> REF _Ref170816334 \r \h </w:instrText>
      </w:r>
      <w:r w:rsidR="00F70CF9">
        <w:instrText xml:space="preserve"> \* MERGEFORMAT </w:instrText>
      </w:r>
      <w:r w:rsidR="00183955" w:rsidRPr="00040C06">
        <w:fldChar w:fldCharType="separate"/>
      </w:r>
      <w:r w:rsidR="0094408A">
        <w:t>6.4</w:t>
      </w:r>
      <w:r w:rsidR="00183955" w:rsidRPr="00040C06">
        <w:fldChar w:fldCharType="end"/>
      </w:r>
      <w:r w:rsidR="005D2905" w:rsidRPr="00040C06">
        <w:t>.</w:t>
      </w:r>
    </w:p>
    <w:p w14:paraId="5E0AB013" w14:textId="6D6FF7BF" w:rsidR="003B0347" w:rsidRPr="00040C06" w:rsidRDefault="00EC0ED5" w:rsidP="00C34D88">
      <w:pPr>
        <w:pStyle w:val="Odsekzoznamu"/>
        <w:numPr>
          <w:ilvl w:val="0"/>
          <w:numId w:val="4"/>
        </w:numPr>
        <w:spacing w:after="60"/>
        <w:ind w:left="993" w:hanging="340"/>
      </w:pPr>
      <w:r w:rsidRPr="00040C06">
        <w:t>Zhotoviteľ</w:t>
      </w:r>
      <w:r w:rsidR="00753CA0" w:rsidRPr="00040C06">
        <w:t xml:space="preserve"> zabezpečí aktualizácie základných výkresov a aktuálnych fotografií zo stavby, z ktorých bude zrejmý postup stavebných prác. Podklady predkladá Objednávateľovi prostredníctvom Stavebného </w:t>
      </w:r>
      <w:r w:rsidR="00A22089" w:rsidRPr="00040C06">
        <w:t>dozor</w:t>
      </w:r>
      <w:r w:rsidR="008D18C3" w:rsidRPr="00040C06">
        <w:t>u</w:t>
      </w:r>
      <w:r w:rsidR="00753CA0" w:rsidRPr="00040C06">
        <w:t xml:space="preserve"> (resp. Hlavného</w:t>
      </w:r>
      <w:r w:rsidR="00090613" w:rsidRPr="00040C06">
        <w:t xml:space="preserve"> inžiniera stavby) raz mesačne</w:t>
      </w:r>
      <w:r w:rsidR="00AD3FFF" w:rsidRPr="00040C06">
        <w:t>.</w:t>
      </w:r>
    </w:p>
    <w:p w14:paraId="5B11ABF5" w14:textId="03E2AC2E" w:rsidR="003B0347" w:rsidRPr="00040C06" w:rsidRDefault="00E112E3" w:rsidP="00C34D88">
      <w:pPr>
        <w:pStyle w:val="Odsekzoznamu"/>
        <w:numPr>
          <w:ilvl w:val="0"/>
          <w:numId w:val="4"/>
        </w:numPr>
        <w:spacing w:after="60"/>
        <w:ind w:left="993" w:hanging="340"/>
      </w:pPr>
      <w:r w:rsidRPr="00040C06">
        <w:t>Zhotoviteľ musí byť súčinný pri prezentácii informácií o priebehu výstavby, pri obhliadkach a prezentáciách stavby</w:t>
      </w:r>
      <w:r w:rsidR="00AD3FFF" w:rsidRPr="00040C06">
        <w:t>. Ď</w:t>
      </w:r>
      <w:r w:rsidR="003B0347" w:rsidRPr="00040C06">
        <w:t>alšie, resp. doplňujúce Požiadavky Objednávateľa súvisiace s poskytovaním informovanosti</w:t>
      </w:r>
      <w:r w:rsidR="003266FA" w:rsidRPr="00040C06">
        <w:t xml:space="preserve"> </w:t>
      </w:r>
      <w:r w:rsidR="003B0347" w:rsidRPr="00040C06">
        <w:t>verejnosti,</w:t>
      </w:r>
      <w:r w:rsidR="003266FA" w:rsidRPr="00040C06">
        <w:t xml:space="preserve"> </w:t>
      </w:r>
      <w:r w:rsidR="003B0347" w:rsidRPr="00040C06">
        <w:t>s prezentačnými a komunikačnými aktivitami</w:t>
      </w:r>
      <w:r w:rsidR="003266FA" w:rsidRPr="00040C06">
        <w:t xml:space="preserve"> </w:t>
      </w:r>
      <w:r w:rsidR="003B0347" w:rsidRPr="00040C06">
        <w:t>je Zhotoviteľ povinný</w:t>
      </w:r>
      <w:r w:rsidR="003266FA" w:rsidRPr="00040C06">
        <w:t xml:space="preserve"> </w:t>
      </w:r>
      <w:r w:rsidR="003B0347" w:rsidRPr="00040C06">
        <w:t xml:space="preserve">poskytnúť a zabezpečiť aj v súlade s článkom </w:t>
      </w:r>
      <w:r w:rsidRPr="00040C06">
        <w:fldChar w:fldCharType="begin"/>
      </w:r>
      <w:r w:rsidRPr="00040C06">
        <w:instrText xml:space="preserve"> REF _Ref170815562 \r \h </w:instrText>
      </w:r>
      <w:r w:rsidR="00F70CF9">
        <w:instrText xml:space="preserve"> \* MERGEFORMAT </w:instrText>
      </w:r>
      <w:r w:rsidRPr="00040C06">
        <w:fldChar w:fldCharType="separate"/>
      </w:r>
      <w:r w:rsidR="0094408A">
        <w:t>6</w:t>
      </w:r>
      <w:r w:rsidRPr="00040C06">
        <w:fldChar w:fldCharType="end"/>
      </w:r>
      <w:r w:rsidRPr="00040C06">
        <w:t xml:space="preserve"> </w:t>
      </w:r>
      <w:r w:rsidR="00AD3FFF" w:rsidRPr="00040C06">
        <w:t>„</w:t>
      </w:r>
      <w:r w:rsidR="003B0347" w:rsidRPr="00C34D88">
        <w:rPr>
          <w:i/>
          <w:iCs/>
        </w:rPr>
        <w:t>Zabezpečenie informovanosti verejnosti</w:t>
      </w:r>
      <w:r w:rsidR="00AD3FFF" w:rsidRPr="00040C06">
        <w:rPr>
          <w:i/>
          <w:iCs/>
        </w:rPr>
        <w:t>“</w:t>
      </w:r>
      <w:r w:rsidR="003B0347" w:rsidRPr="00040C06">
        <w:t>.</w:t>
      </w:r>
    </w:p>
    <w:p w14:paraId="796A7A9A" w14:textId="0A3BD055" w:rsidR="00753CA0" w:rsidRPr="00040C06" w:rsidRDefault="00AD3FFF" w:rsidP="00C34D88">
      <w:pPr>
        <w:pStyle w:val="Odsekzoznamu"/>
        <w:numPr>
          <w:ilvl w:val="0"/>
          <w:numId w:val="4"/>
        </w:numPr>
        <w:spacing w:after="60"/>
        <w:ind w:left="993" w:hanging="340"/>
      </w:pPr>
      <w:r w:rsidRPr="00040C06">
        <w:t>M</w:t>
      </w:r>
      <w:r w:rsidR="00753CA0" w:rsidRPr="00040C06">
        <w:t xml:space="preserve">iestnosti </w:t>
      </w:r>
      <w:r w:rsidR="00A67B3A" w:rsidRPr="00040C06">
        <w:t xml:space="preserve">určené </w:t>
      </w:r>
      <w:r w:rsidR="00753CA0" w:rsidRPr="00040C06">
        <w:t>pre Personál Objednávateľa, rokovacia miestnosť</w:t>
      </w:r>
      <w:r w:rsidR="00E6464B" w:rsidRPr="00040C06">
        <w:t xml:space="preserve"> a </w:t>
      </w:r>
      <w:r w:rsidR="00753CA0" w:rsidRPr="00040C06">
        <w:t xml:space="preserve">prezentačná miestnosť budú k dispozícii jej užívateľom </w:t>
      </w:r>
      <w:r w:rsidR="00AD237E" w:rsidRPr="00040C06">
        <w:t xml:space="preserve">do </w:t>
      </w:r>
      <w:r w:rsidR="00753CA0" w:rsidRPr="00040C06">
        <w:t xml:space="preserve">14 dní po prvom odovzdaní staveniska a 12 mesiacov po doručení posledného preberacieho protokolu o odovzdaní a prevzatí </w:t>
      </w:r>
      <w:r w:rsidR="00E6464B" w:rsidRPr="00040C06">
        <w:t>D</w:t>
      </w:r>
      <w:r w:rsidR="00090613" w:rsidRPr="00040C06">
        <w:t>iela</w:t>
      </w:r>
      <w:r w:rsidR="002370FB" w:rsidRPr="00040C06">
        <w:t xml:space="preserve"> </w:t>
      </w:r>
      <w:r w:rsidR="004F5806" w:rsidRPr="00040C06">
        <w:t>alebo až do nadobudnutia právoplatnosti kolaudačného rozhodnutia, podľa toho čo nastane neskôr.</w:t>
      </w:r>
      <w:r w:rsidR="00AD0AFB" w:rsidRPr="00040C06">
        <w:t xml:space="preserve"> </w:t>
      </w:r>
      <w:r w:rsidR="002370FB" w:rsidRPr="00040C06">
        <w:t>U</w:t>
      </w:r>
      <w:r w:rsidR="00753CA0" w:rsidRPr="00040C06">
        <w:t>vedené sa týka aj prevádzky</w:t>
      </w:r>
      <w:r w:rsidR="005D1815" w:rsidRPr="00040C06">
        <w:t>.</w:t>
      </w:r>
    </w:p>
    <w:p w14:paraId="04EE6241" w14:textId="57E16530" w:rsidR="00753CA0" w:rsidRPr="00040C06" w:rsidRDefault="00822971" w:rsidP="00B40560">
      <w:pPr>
        <w:pStyle w:val="Odsekzoznamu"/>
        <w:numPr>
          <w:ilvl w:val="0"/>
          <w:numId w:val="4"/>
        </w:numPr>
        <w:ind w:left="993" w:hanging="340"/>
      </w:pPr>
      <w:r w:rsidRPr="00040C06">
        <w:t>V</w:t>
      </w:r>
      <w:r w:rsidR="00753CA0" w:rsidRPr="00040C06">
        <w:t xml:space="preserve"> rámci zariadenia Staveniska </w:t>
      </w:r>
      <w:r w:rsidR="00F33332" w:rsidRPr="00040C06">
        <w:t xml:space="preserve">(len v prípade, že Zhotoviteľ bude uvažovať s umiestnením laboratória na Staveniska) </w:t>
      </w:r>
      <w:r w:rsidR="00753CA0" w:rsidRPr="00040C06">
        <w:t>vybudovať laboratórium, ktoré bude obsahovať prístrojové a personálne vybavenie tak</w:t>
      </w:r>
      <w:r w:rsidR="00876FDD" w:rsidRPr="00040C06">
        <w:t>,</w:t>
      </w:r>
      <w:r w:rsidR="00753CA0" w:rsidRPr="00040C06">
        <w:t xml:space="preserve"> aby bolo možné odskúšať materiály a zmesi, ktoré sa budú zabudovávať do jednotlivých objektov stavby, s právom prístupu </w:t>
      </w:r>
      <w:r w:rsidR="00883B5D" w:rsidRPr="00040C06">
        <w:t>Personálu</w:t>
      </w:r>
      <w:r w:rsidR="00753CA0" w:rsidRPr="00040C06">
        <w:t xml:space="preserve">. </w:t>
      </w:r>
    </w:p>
    <w:p w14:paraId="347FE0E9" w14:textId="765C502A" w:rsidR="00B61053" w:rsidRPr="00040C06" w:rsidRDefault="00AC4186" w:rsidP="00C34D88">
      <w:pPr>
        <w:pStyle w:val="Odsekzoznamu"/>
        <w:numPr>
          <w:ilvl w:val="0"/>
          <w:numId w:val="4"/>
        </w:numPr>
        <w:ind w:left="993" w:hanging="340"/>
      </w:pPr>
      <w:r w:rsidRPr="00040C06">
        <w:t>Z</w:t>
      </w:r>
      <w:r w:rsidR="00B61053" w:rsidRPr="00040C06">
        <w:t>riadi</w:t>
      </w:r>
      <w:r w:rsidRPr="00040C06">
        <w:t>ť</w:t>
      </w:r>
      <w:r w:rsidR="00B61053" w:rsidRPr="00040C06">
        <w:t xml:space="preserve"> </w:t>
      </w:r>
      <w:r w:rsidR="009A4C98" w:rsidRPr="00040C06">
        <w:t xml:space="preserve">a prevádzkovať </w:t>
      </w:r>
      <w:r w:rsidR="00A94513" w:rsidRPr="00040C06">
        <w:t xml:space="preserve">FTP </w:t>
      </w:r>
      <w:r w:rsidR="00B61053" w:rsidRPr="00040C06">
        <w:t xml:space="preserve">server, na ktorý bude priebežne počas trvania stavby ukladať </w:t>
      </w:r>
      <w:r w:rsidR="007B6FE2" w:rsidRPr="00040C06">
        <w:t>D</w:t>
      </w:r>
      <w:r w:rsidR="00B61053" w:rsidRPr="00040C06">
        <w:t xml:space="preserve">okumentáciu </w:t>
      </w:r>
      <w:r w:rsidR="007B6FE2" w:rsidRPr="00040C06">
        <w:t>Z</w:t>
      </w:r>
      <w:r w:rsidR="00B61053" w:rsidRPr="00040C06">
        <w:t>hotoviteľa</w:t>
      </w:r>
      <w:r w:rsidR="00A34134" w:rsidRPr="00040C06">
        <w:t xml:space="preserve"> v digitálnej forme (editovateľne a </w:t>
      </w:r>
      <w:proofErr w:type="spellStart"/>
      <w:r w:rsidR="00A34134" w:rsidRPr="00040C06">
        <w:t>pdf</w:t>
      </w:r>
      <w:proofErr w:type="spellEnd"/>
      <w:r w:rsidR="00A34134" w:rsidRPr="00040C06">
        <w:t xml:space="preserve"> súbory, </w:t>
      </w:r>
      <w:proofErr w:type="spellStart"/>
      <w:r w:rsidR="00A94513" w:rsidRPr="00040C06">
        <w:t>napr</w:t>
      </w:r>
      <w:proofErr w:type="spellEnd"/>
      <w:r w:rsidR="00A94513" w:rsidRPr="00040C06">
        <w:t xml:space="preserve">: </w:t>
      </w:r>
      <w:r w:rsidR="00CB0F5F" w:rsidRPr="00040C06">
        <w:t>DZSPD</w:t>
      </w:r>
      <w:r w:rsidR="00A94513" w:rsidRPr="00040C06">
        <w:t xml:space="preserve">, DRS, VTD, DSRS, DSV s aktualizovaným zoznamom platnej PD, </w:t>
      </w:r>
      <w:proofErr w:type="spellStart"/>
      <w:r w:rsidR="00B61053" w:rsidRPr="00040C06">
        <w:t>pasporty</w:t>
      </w:r>
      <w:proofErr w:type="spellEnd"/>
      <w:r w:rsidR="00B61053" w:rsidRPr="00040C06">
        <w:t xml:space="preserve">, monitoringy, mesačné správy, </w:t>
      </w:r>
      <w:r w:rsidR="00007827" w:rsidRPr="00040C06">
        <w:t xml:space="preserve">stavebné </w:t>
      </w:r>
      <w:r w:rsidR="00B61053" w:rsidRPr="00040C06">
        <w:lastRenderedPageBreak/>
        <w:t>denníky, technologické postupy, schválené materiály, predložené pokyny, nároky, korešpondenciu,... )</w:t>
      </w:r>
      <w:r w:rsidR="00E81CFE" w:rsidRPr="00040C06">
        <w:t xml:space="preserve">, ktorá bude </w:t>
      </w:r>
      <w:r w:rsidR="00AA40B7" w:rsidRPr="00040C06">
        <w:t xml:space="preserve">online </w:t>
      </w:r>
      <w:r w:rsidR="00E81CFE" w:rsidRPr="00040C06">
        <w:t>prí</w:t>
      </w:r>
      <w:r w:rsidR="00891CE2" w:rsidRPr="00040C06">
        <w:t xml:space="preserve">stupná </w:t>
      </w:r>
      <w:r w:rsidR="003D0086" w:rsidRPr="00040C06">
        <w:t>Personálu Objednávateľa.</w:t>
      </w:r>
      <w:r w:rsidR="00B61053" w:rsidRPr="00040C06">
        <w:t xml:space="preserve"> Na konci stavby odovzdá </w:t>
      </w:r>
      <w:r w:rsidR="00812131" w:rsidRPr="00040C06">
        <w:t>O</w:t>
      </w:r>
      <w:r w:rsidR="00B61053" w:rsidRPr="00040C06">
        <w:t xml:space="preserve">bjednávateľovi obsah </w:t>
      </w:r>
      <w:r w:rsidR="00A34134" w:rsidRPr="00040C06">
        <w:t xml:space="preserve">FTP </w:t>
      </w:r>
      <w:r w:rsidR="00B61053" w:rsidRPr="00040C06">
        <w:t>serv</w:t>
      </w:r>
      <w:r w:rsidR="00EA3ED5" w:rsidRPr="00040C06">
        <w:t>e</w:t>
      </w:r>
      <w:r w:rsidR="00B61053" w:rsidRPr="00040C06">
        <w:t>ra na externom disku</w:t>
      </w:r>
      <w:r w:rsidR="00EA3ED5" w:rsidRPr="00040C06">
        <w:t>.</w:t>
      </w:r>
    </w:p>
    <w:p w14:paraId="483C1847" w14:textId="4E7C4E92" w:rsidR="00753CA0" w:rsidRPr="00040C06" w:rsidRDefault="00753CA0" w:rsidP="00C950D3">
      <w:pPr>
        <w:pStyle w:val="Nadpis2"/>
      </w:pPr>
      <w:bookmarkStart w:id="2440" w:name="_Toc286861575"/>
      <w:bookmarkStart w:id="2441" w:name="_Toc289265985"/>
      <w:bookmarkStart w:id="2442" w:name="_Toc289329966"/>
      <w:bookmarkStart w:id="2443" w:name="_Toc292038747"/>
      <w:bookmarkStart w:id="2444" w:name="_Toc292042037"/>
      <w:bookmarkStart w:id="2445" w:name="_Toc292803168"/>
      <w:bookmarkStart w:id="2446" w:name="_Toc332367424"/>
      <w:bookmarkStart w:id="2447" w:name="_Toc345289373"/>
      <w:bookmarkStart w:id="2448" w:name="_Toc187411900"/>
      <w:r w:rsidRPr="00040C06">
        <w:t xml:space="preserve">Zariadenie </w:t>
      </w:r>
      <w:r w:rsidR="00EC0ED5" w:rsidRPr="00040C06">
        <w:t>Zhotoviteľ</w:t>
      </w:r>
      <w:r w:rsidRPr="00040C06">
        <w:t>a</w:t>
      </w:r>
      <w:bookmarkEnd w:id="2440"/>
      <w:bookmarkEnd w:id="2441"/>
      <w:bookmarkEnd w:id="2442"/>
      <w:bookmarkEnd w:id="2443"/>
      <w:bookmarkEnd w:id="2444"/>
      <w:bookmarkEnd w:id="2445"/>
      <w:bookmarkEnd w:id="2446"/>
      <w:bookmarkEnd w:id="2447"/>
      <w:bookmarkEnd w:id="2448"/>
    </w:p>
    <w:p w14:paraId="447C2C44" w14:textId="7AB2BFB6" w:rsidR="00753CA0" w:rsidRPr="00040C06" w:rsidRDefault="00AA40B7" w:rsidP="00BC5D46">
      <w:r w:rsidRPr="00040C06">
        <w:tab/>
      </w:r>
      <w:r w:rsidR="00753CA0" w:rsidRPr="00040C06">
        <w:t xml:space="preserve">Všetko Zariadenie </w:t>
      </w:r>
      <w:r w:rsidR="00EC0ED5" w:rsidRPr="00040C06">
        <w:t>Zhotoviteľ</w:t>
      </w:r>
      <w:r w:rsidR="00753CA0" w:rsidRPr="00040C06">
        <w:t xml:space="preserve">a sa po jeho dopravení na </w:t>
      </w:r>
      <w:r w:rsidR="00EC0ED5" w:rsidRPr="00040C06">
        <w:t>Stavenisko</w:t>
      </w:r>
      <w:r w:rsidR="00753CA0" w:rsidRPr="00040C06">
        <w:t xml:space="preserve"> bude považovať za zariadenie a vybavenie určené výhradne na účely výstavby a dokončenie Diela a </w:t>
      </w:r>
      <w:r w:rsidR="00EC0ED5" w:rsidRPr="00040C06">
        <w:t>Zhotoviteľ</w:t>
      </w:r>
      <w:r w:rsidR="00753CA0" w:rsidRPr="00040C06">
        <w:t xml:space="preserve"> ho nemôže bez povolenia Stavebného </w:t>
      </w:r>
      <w:r w:rsidR="00A22089" w:rsidRPr="00040C06">
        <w:t>dozor</w:t>
      </w:r>
      <w:r w:rsidR="008D18C3" w:rsidRPr="00040C06">
        <w:t>u</w:t>
      </w:r>
      <w:r w:rsidR="00753CA0" w:rsidRPr="00040C06">
        <w:t>, či už ako celok alebo niektorú jeho súčasť, premiestniť zo stavby na iné miesto.</w:t>
      </w:r>
    </w:p>
    <w:p w14:paraId="6ABB09B0" w14:textId="6D1AF81F" w:rsidR="00753CA0" w:rsidRPr="00040C06" w:rsidRDefault="00FD41B8" w:rsidP="00BC5D46">
      <w:r w:rsidRPr="00040C06">
        <w:tab/>
      </w:r>
      <w:r w:rsidR="00EC0ED5" w:rsidRPr="00040C06">
        <w:t>Zhotoviteľ</w:t>
      </w:r>
      <w:r w:rsidR="00753CA0" w:rsidRPr="00040C06">
        <w:t xml:space="preserve"> zodpovedá za ochranu Staveniska a zariadenia Staveniska, ako aj všetkých dodávok, materiálu, zariadení a všetkých jestvujúcich alebo dokončených zariadení, proti vandalom alebo iným neoprávneným osobám. </w:t>
      </w:r>
    </w:p>
    <w:p w14:paraId="246F8EBD" w14:textId="7EFC4C6D" w:rsidR="00753CA0" w:rsidRPr="00040C06" w:rsidRDefault="0092493A" w:rsidP="00BC5D46">
      <w:r w:rsidRPr="00040C06">
        <w:tab/>
      </w:r>
      <w:r w:rsidR="00753CA0" w:rsidRPr="00040C06">
        <w:t xml:space="preserve">Objednávateľ nezodpovedá za stratu, resp. poškodenie Zariadenia </w:t>
      </w:r>
      <w:r w:rsidR="00EC0ED5" w:rsidRPr="00040C06">
        <w:t>Zhotoviteľ</w:t>
      </w:r>
      <w:r w:rsidR="00753CA0" w:rsidRPr="00040C06">
        <w:t xml:space="preserve">a alebo ostatného vybavenia poskytnutého </w:t>
      </w:r>
      <w:r w:rsidR="00EC0ED5" w:rsidRPr="00040C06">
        <w:t>Zhotoviteľ</w:t>
      </w:r>
      <w:r w:rsidR="00753CA0" w:rsidRPr="00040C06">
        <w:t xml:space="preserve">om,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w:t>
      </w:r>
    </w:p>
    <w:p w14:paraId="66C3AE6B" w14:textId="5E841C15" w:rsidR="00753CA0" w:rsidRPr="00040C06" w:rsidRDefault="00350FC3" w:rsidP="00BC5D46">
      <w:r w:rsidRPr="00040C06">
        <w:tab/>
      </w:r>
      <w:r w:rsidR="00EC0ED5" w:rsidRPr="00040C06">
        <w:t>Zhotoviteľ</w:t>
      </w:r>
      <w:r w:rsidR="00753CA0" w:rsidRPr="00040C06">
        <w:t xml:space="preserve"> zabezpečí vybudovanie a údržbu vhodných vjazdových a výjazdových komunikácií v priestore objektov všetkých dočasných zariadení.</w:t>
      </w:r>
    </w:p>
    <w:p w14:paraId="7C071CD4" w14:textId="57E9A977" w:rsidR="00753CA0" w:rsidRPr="00040C06" w:rsidRDefault="00A7420E" w:rsidP="00BC5D46">
      <w:r w:rsidRPr="00040C06">
        <w:tab/>
      </w:r>
      <w:r w:rsidR="00753CA0" w:rsidRPr="00040C06">
        <w:t>Okolo všetkých dočasných zariadení sa postaví bezpečnostný plot z pletiva. Oplotenie bude min. 1,8 metra vysoké a bude vybavené uzamykateľnými</w:t>
      </w:r>
      <w:r w:rsidR="003266FA" w:rsidRPr="00040C06">
        <w:t xml:space="preserve"> </w:t>
      </w:r>
      <w:r w:rsidR="00753CA0" w:rsidRPr="00040C06">
        <w:t>bránami na každom mieste vjazdu a výjazdu</w:t>
      </w:r>
    </w:p>
    <w:p w14:paraId="37E9E8AD" w14:textId="1905BED5" w:rsidR="00753CA0" w:rsidRPr="00040C06" w:rsidRDefault="00A7420E" w:rsidP="00BC5D46">
      <w:r w:rsidRPr="00040C06">
        <w:tab/>
      </w:r>
      <w:r w:rsidR="00753CA0" w:rsidRPr="00040C06">
        <w:t>Vchody do všetkých budov budú vybavené vhodným vonkajším osvetlením. Všetky hygienické zariadenia budú napojené na vhodný kanalizačný systém.</w:t>
      </w:r>
    </w:p>
    <w:p w14:paraId="239011D6" w14:textId="520644BA" w:rsidR="00753CA0" w:rsidRPr="00040C06" w:rsidRDefault="00874EF1" w:rsidP="00BC5D46">
      <w:r w:rsidRPr="00040C06">
        <w:tab/>
      </w:r>
      <w:r w:rsidR="00753CA0" w:rsidRPr="00040C06">
        <w:t xml:space="preserve">Počas vykonávania stavebných prác bude </w:t>
      </w:r>
      <w:r w:rsidR="00EC0ED5" w:rsidRPr="00040C06">
        <w:t>Zhotoviteľ</w:t>
      </w:r>
      <w:r w:rsidR="00753CA0" w:rsidRPr="00040C06">
        <w:t xml:space="preserve"> udržiavať všetky dočasné zariadenia vhodným</w:t>
      </w:r>
      <w:r w:rsidR="003266FA" w:rsidRPr="00040C06">
        <w:t xml:space="preserve"> </w:t>
      </w:r>
      <w:r w:rsidR="00753CA0" w:rsidRPr="00040C06">
        <w:t xml:space="preserve">spôsobom ku spokojnosti Stavebného </w:t>
      </w:r>
      <w:r w:rsidR="00A22089" w:rsidRPr="00040C06">
        <w:t>dozor</w:t>
      </w:r>
      <w:r w:rsidR="008D18C3" w:rsidRPr="00040C06">
        <w:t>u</w:t>
      </w:r>
      <w:r w:rsidRPr="00040C06">
        <w:t xml:space="preserve"> a Objednávateľa</w:t>
      </w:r>
      <w:r w:rsidR="00A22089" w:rsidRPr="00040C06">
        <w:rPr>
          <w:smallCaps/>
          <w:noProof/>
        </w:rPr>
        <w:t>.</w:t>
      </w:r>
    </w:p>
    <w:p w14:paraId="6909022D" w14:textId="298E7B96" w:rsidR="00753CA0" w:rsidRPr="00040C06" w:rsidRDefault="00874EF1" w:rsidP="00BC5D46">
      <w:r w:rsidRPr="00040C06">
        <w:tab/>
      </w:r>
      <w:r w:rsidR="00EC0ED5" w:rsidRPr="00040C06">
        <w:t>Zhotoviteľ</w:t>
      </w:r>
      <w:r w:rsidR="00753CA0" w:rsidRPr="00040C06">
        <w:t xml:space="preserve"> zabezpečí na vlastné náklady vyhovujúcu rekonštrukciu v prípade zásahu do akýchkoľvek</w:t>
      </w:r>
      <w:r w:rsidR="003266FA" w:rsidRPr="00040C06">
        <w:t xml:space="preserve"> </w:t>
      </w:r>
      <w:r w:rsidR="00753CA0" w:rsidRPr="00040C06">
        <w:t>vedení inžinierskych sietí (vodovod, elektrické vedenia, kanalizácia a pod), ktoré prechádzajú cez</w:t>
      </w:r>
      <w:r w:rsidR="003266FA" w:rsidRPr="00040C06">
        <w:t xml:space="preserve"> </w:t>
      </w:r>
      <w:r w:rsidR="00753CA0" w:rsidRPr="00040C06">
        <w:t>miesto ktoréhokoľvek provizórneho zariadenia. Rekonštrukcia bude realizovaná k spokojnosti dotyčného</w:t>
      </w:r>
      <w:r w:rsidR="003266FA" w:rsidRPr="00040C06">
        <w:t xml:space="preserve"> </w:t>
      </w:r>
      <w:r w:rsidR="00753CA0" w:rsidRPr="00040C06">
        <w:t xml:space="preserve">majiteľa nehnuteľnosti, resp. zainteresovaného subjektu a k spokojnosti Stavebného </w:t>
      </w:r>
      <w:r w:rsidR="00A22089" w:rsidRPr="00040C06">
        <w:t>dozor</w:t>
      </w:r>
      <w:r w:rsidR="008D18C3" w:rsidRPr="00040C06">
        <w:t>u</w:t>
      </w:r>
      <w:r w:rsidR="00C75C93" w:rsidRPr="00040C06">
        <w:t xml:space="preserve"> a Objednávateľa</w:t>
      </w:r>
      <w:r w:rsidR="00A22089" w:rsidRPr="00040C06">
        <w:rPr>
          <w:smallCaps/>
          <w:noProof/>
        </w:rPr>
        <w:t>.</w:t>
      </w:r>
    </w:p>
    <w:p w14:paraId="19A56479" w14:textId="00163528" w:rsidR="00753CA0" w:rsidRPr="00040C06" w:rsidRDefault="008C2AFE" w:rsidP="00BC5D46">
      <w:r w:rsidRPr="00040C06">
        <w:tab/>
      </w:r>
      <w:r w:rsidR="00753CA0" w:rsidRPr="00040C06">
        <w:t>Všetky úkony súvisiace s vyčistením, resp. odstránením porastov musia byť vykonané k spokojnosti</w:t>
      </w:r>
      <w:r w:rsidR="003266FA" w:rsidRPr="00040C06">
        <w:t xml:space="preserve"> </w:t>
      </w:r>
      <w:r w:rsidR="00753CA0" w:rsidRPr="00040C06">
        <w:t xml:space="preserve">Stavebného </w:t>
      </w:r>
      <w:r w:rsidR="00A22089" w:rsidRPr="00040C06">
        <w:t>dozor</w:t>
      </w:r>
      <w:r w:rsidR="008D18C3" w:rsidRPr="00040C06">
        <w:t>u</w:t>
      </w:r>
      <w:r w:rsidR="00753CA0" w:rsidRPr="00040C06">
        <w:t xml:space="preserve"> </w:t>
      </w:r>
      <w:r w:rsidR="00A75A19" w:rsidRPr="00040C06">
        <w:t xml:space="preserve">a Objednávateľa </w:t>
      </w:r>
      <w:r w:rsidR="00753CA0" w:rsidRPr="00040C06">
        <w:t>pred uložením materiálu v ktoromkoľvek mieste. Výšková kóta všetkých dočasných zariadení musí byť min. 20 cm nad výškou priľahlého existujúceho terénu. Povrch musí</w:t>
      </w:r>
      <w:r w:rsidR="003266FA" w:rsidRPr="00040C06">
        <w:t xml:space="preserve"> </w:t>
      </w:r>
      <w:r w:rsidR="00753CA0" w:rsidRPr="00040C06">
        <w:t>mať adekvátny sklon, aby bol umožnený adekvátny odtok zrážkových vôd.</w:t>
      </w:r>
    </w:p>
    <w:p w14:paraId="790C2D8D" w14:textId="3D3941DD" w:rsidR="00753CA0" w:rsidRPr="00040C06" w:rsidRDefault="0033112A" w:rsidP="00BC5D46">
      <w:r w:rsidRPr="00040C06">
        <w:tab/>
      </w:r>
      <w:r w:rsidR="00753CA0" w:rsidRPr="00040C06">
        <w:t xml:space="preserve">Všetky budovy, dočasné zariadenia a ostatné zariadenia, povinnosti, využívané pri realizácii stavebného Diela budú po dokončení prác, resp. podľa ďalších pokynov Stavebného </w:t>
      </w:r>
      <w:r w:rsidR="00A22089" w:rsidRPr="00040C06">
        <w:t>dozor</w:t>
      </w:r>
      <w:r w:rsidR="008D18C3" w:rsidRPr="00040C06">
        <w:t>u</w:t>
      </w:r>
      <w:r w:rsidR="00753CA0" w:rsidRPr="00040C06">
        <w:t xml:space="preserve"> odstránené a dotknuté územie</w:t>
      </w:r>
      <w:r w:rsidR="003266FA" w:rsidRPr="00040C06">
        <w:t xml:space="preserve"> </w:t>
      </w:r>
      <w:r w:rsidR="00753CA0" w:rsidRPr="00040C06">
        <w:t>bude podľa potreby riadne vyčistené a upravené.</w:t>
      </w:r>
    </w:p>
    <w:p w14:paraId="633C71E2" w14:textId="3A172156" w:rsidR="00753CA0" w:rsidRPr="00040C06" w:rsidRDefault="00753CA0" w:rsidP="00C950D3">
      <w:pPr>
        <w:pStyle w:val="Nadpis2"/>
      </w:pPr>
      <w:bookmarkStart w:id="2449" w:name="_Toc286861576"/>
      <w:bookmarkStart w:id="2450" w:name="_Toc289265986"/>
      <w:bookmarkStart w:id="2451" w:name="_Toc289329967"/>
      <w:bookmarkStart w:id="2452" w:name="_Toc292038748"/>
      <w:bookmarkStart w:id="2453" w:name="_Toc292042038"/>
      <w:bookmarkStart w:id="2454" w:name="_Toc292803169"/>
      <w:bookmarkStart w:id="2455" w:name="_Toc332367425"/>
      <w:bookmarkStart w:id="2456" w:name="_Toc345289374"/>
      <w:bookmarkStart w:id="2457" w:name="_Toc187411901"/>
      <w:r w:rsidRPr="00040C06">
        <w:t>Stroje a strojné zariadenia</w:t>
      </w:r>
      <w:bookmarkEnd w:id="2449"/>
      <w:bookmarkEnd w:id="2450"/>
      <w:bookmarkEnd w:id="2451"/>
      <w:bookmarkEnd w:id="2452"/>
      <w:bookmarkEnd w:id="2453"/>
      <w:bookmarkEnd w:id="2454"/>
      <w:bookmarkEnd w:id="2455"/>
      <w:bookmarkEnd w:id="2456"/>
      <w:bookmarkEnd w:id="2457"/>
    </w:p>
    <w:p w14:paraId="20E9C817" w14:textId="1FA3B93A" w:rsidR="00753CA0" w:rsidRPr="00040C06" w:rsidRDefault="0090319D" w:rsidP="00BC5D46">
      <w:r w:rsidRPr="00040C06">
        <w:tab/>
      </w:r>
      <w:r w:rsidR="00753CA0" w:rsidRPr="00040C06">
        <w:t>Používať sa môžu len stroje a zariadenia, ktoré svojou konštrukciou, zhotovením a technickým stavom zodpovedajú všetkým predpisom bezpečnosti práce. Stroje sa môžu používať iba na účely, na ktoré boli vyrobené a sú technicky spôsobilé.</w:t>
      </w:r>
    </w:p>
    <w:p w14:paraId="43ADDDCB" w14:textId="7739F991" w:rsidR="00753CA0" w:rsidRPr="00040C06" w:rsidRDefault="0090319D" w:rsidP="00BC5D46">
      <w:r w:rsidRPr="00040C06">
        <w:tab/>
      </w:r>
      <w:r w:rsidR="00753CA0" w:rsidRPr="00040C06">
        <w:t xml:space="preserve">Použitie strojov a zariadení musí byť v súlade s pokynmi na obsluhu a údržbu, ktoré spolu s prevádzkovým denníkom musia byť vždy uložené na určenom mieste. </w:t>
      </w:r>
    </w:p>
    <w:p w14:paraId="00227A82" w14:textId="06B5EE79" w:rsidR="00753CA0" w:rsidRPr="00040C06" w:rsidRDefault="0090319D" w:rsidP="00BC5D46">
      <w:r w:rsidRPr="00040C06">
        <w:tab/>
      </w:r>
      <w:r w:rsidR="00753CA0" w:rsidRPr="00040C06">
        <w:t>Stroje a zariadenia môže obsluhovať len pracovník starší ako 18 rokov s príslušnou odbornou spôsobilosťou. Obsluha strojov a zariadení musí byť najmenej 1x za 2 roky</w:t>
      </w:r>
      <w:r w:rsidR="00233BCC" w:rsidRPr="00040C06">
        <w:t>,</w:t>
      </w:r>
      <w:r w:rsidR="00753CA0" w:rsidRPr="00040C06">
        <w:t xml:space="preserve"> ak osobitný predpis neustanovuje inak</w:t>
      </w:r>
      <w:r w:rsidR="00233BCC" w:rsidRPr="00040C06">
        <w:t>,</w:t>
      </w:r>
      <w:r w:rsidR="00753CA0" w:rsidRPr="00040C06">
        <w:t xml:space="preserve"> poučená a preskúšaná z predpisov bezpečnosti práce. Každý stroj obsluhuje len 1 pracovník, ak to nie je určené inak.</w:t>
      </w:r>
    </w:p>
    <w:p w14:paraId="45C284D3" w14:textId="4F494A64" w:rsidR="00753CA0" w:rsidRPr="00040C06" w:rsidRDefault="00753CA0" w:rsidP="00C950D3">
      <w:pPr>
        <w:pStyle w:val="Nadpis2"/>
      </w:pPr>
      <w:bookmarkStart w:id="2458" w:name="_Toc286861577"/>
      <w:bookmarkStart w:id="2459" w:name="_Toc289265987"/>
      <w:bookmarkStart w:id="2460" w:name="_Toc289329968"/>
      <w:bookmarkStart w:id="2461" w:name="_Toc292038749"/>
      <w:bookmarkStart w:id="2462" w:name="_Toc292042039"/>
      <w:bookmarkStart w:id="2463" w:name="_Toc292803170"/>
      <w:bookmarkStart w:id="2464" w:name="_Toc332367426"/>
      <w:bookmarkStart w:id="2465" w:name="_Toc345289375"/>
      <w:bookmarkStart w:id="2466" w:name="_Toc187411902"/>
      <w:r w:rsidRPr="00040C06">
        <w:t>Zásobovanie vodou</w:t>
      </w:r>
      <w:bookmarkEnd w:id="2458"/>
      <w:bookmarkEnd w:id="2459"/>
      <w:bookmarkEnd w:id="2460"/>
      <w:bookmarkEnd w:id="2461"/>
      <w:bookmarkEnd w:id="2462"/>
      <w:bookmarkEnd w:id="2463"/>
      <w:bookmarkEnd w:id="2464"/>
      <w:bookmarkEnd w:id="2465"/>
      <w:bookmarkEnd w:id="2466"/>
    </w:p>
    <w:p w14:paraId="526E63F3" w14:textId="72E4DE58" w:rsidR="00753CA0" w:rsidRPr="00040C06" w:rsidRDefault="00004A6D" w:rsidP="00BC5D46">
      <w:r w:rsidRPr="00040C06">
        <w:tab/>
      </w:r>
      <w:r w:rsidR="00753CA0" w:rsidRPr="00040C06">
        <w:t>Všetky náklady na vodu</w:t>
      </w:r>
      <w:r w:rsidR="006653EA" w:rsidRPr="00040C06">
        <w:t>,</w:t>
      </w:r>
      <w:r w:rsidR="00753CA0" w:rsidRPr="00040C06">
        <w:t xml:space="preserve"> potrebn</w:t>
      </w:r>
      <w:r w:rsidR="006653EA" w:rsidRPr="00040C06">
        <w:t>ú</w:t>
      </w:r>
      <w:r w:rsidR="00753CA0" w:rsidRPr="00040C06">
        <w:t xml:space="preserve"> pre zabezpečenie činnosti technických zariadení, prevádzok, budov a prístrojového vybavenia, obmedzenie resp. ochranu proti prašnosti, usadzovanie zeminy pre zásyp</w:t>
      </w:r>
      <w:r w:rsidR="003266FA" w:rsidRPr="00040C06">
        <w:t xml:space="preserve"> </w:t>
      </w:r>
      <w:r w:rsidR="00753CA0" w:rsidRPr="00040C06">
        <w:t xml:space="preserve">resp. </w:t>
      </w:r>
      <w:r w:rsidR="00753CA0" w:rsidRPr="00040C06">
        <w:lastRenderedPageBreak/>
        <w:t>akékoľvek iné použitie potrebné pre riadne ukončenie stavebných prác</w:t>
      </w:r>
      <w:r w:rsidR="006653EA" w:rsidRPr="00040C06">
        <w:t>,</w:t>
      </w:r>
      <w:r w:rsidR="00753CA0" w:rsidRPr="00040C06">
        <w:t xml:space="preserve"> sa budú považovať za zahrnuté v Navrhovanej zmluvnej cene </w:t>
      </w:r>
      <w:r w:rsidR="00EC0ED5" w:rsidRPr="00040C06">
        <w:t>Zhotoviteľ</w:t>
      </w:r>
      <w:r w:rsidR="00753CA0" w:rsidRPr="00040C06">
        <w:t xml:space="preserve">a. </w:t>
      </w:r>
      <w:r w:rsidR="00EC0ED5" w:rsidRPr="00040C06">
        <w:t>Zhotoviteľ</w:t>
      </w:r>
      <w:r w:rsidR="00753CA0" w:rsidRPr="00040C06">
        <w:t xml:space="preserve"> nie je oprávnený si nárokovať žiadne náklady na spotrebovanú, resp. požadovanú vod</w:t>
      </w:r>
      <w:r w:rsidR="006653EA" w:rsidRPr="00040C06">
        <w:t>u</w:t>
      </w:r>
      <w:r w:rsidR="00753CA0" w:rsidRPr="00040C06">
        <w:t xml:space="preserve">. </w:t>
      </w:r>
    </w:p>
    <w:p w14:paraId="636F816F" w14:textId="20F90882" w:rsidR="00753CA0" w:rsidRPr="00040C06" w:rsidRDefault="001F0C94" w:rsidP="00BC5D46">
      <w:r w:rsidRPr="00040C06">
        <w:tab/>
      </w:r>
      <w:r w:rsidR="00753CA0" w:rsidRPr="00040C06">
        <w:t>Tam, kde je to možné</w:t>
      </w:r>
      <w:r w:rsidR="006653EA" w:rsidRPr="00040C06">
        <w:t>,</w:t>
      </w:r>
      <w:r w:rsidR="00753CA0" w:rsidRPr="00040C06">
        <w:t xml:space="preserve"> bude dodávka vody zabezpečená</w:t>
      </w:r>
      <w:r w:rsidR="003266FA" w:rsidRPr="00040C06">
        <w:t xml:space="preserve"> </w:t>
      </w:r>
      <w:r w:rsidR="00753CA0" w:rsidRPr="00040C06">
        <w:t>pripojením na miestny vodovod. Miesto napojenia</w:t>
      </w:r>
      <w:r w:rsidR="003266FA" w:rsidRPr="00040C06">
        <w:t xml:space="preserve"> </w:t>
      </w:r>
      <w:r w:rsidR="00753CA0" w:rsidRPr="00040C06">
        <w:t xml:space="preserve">na verejný vodovod a spôsob merania spotreby vody </w:t>
      </w:r>
      <w:r w:rsidR="00EC0ED5" w:rsidRPr="00040C06">
        <w:t>Zhotoviteľ</w:t>
      </w:r>
      <w:r w:rsidR="00753CA0" w:rsidRPr="00040C06">
        <w:t xml:space="preserve"> pre</w:t>
      </w:r>
      <w:r w:rsidR="00C325CF" w:rsidRPr="00040C06">
        <w:t>rokuje</w:t>
      </w:r>
      <w:r w:rsidR="00753CA0" w:rsidRPr="00040C06">
        <w:t xml:space="preserve"> zo správcom siete.</w:t>
      </w:r>
      <w:r w:rsidR="002C64FB" w:rsidRPr="00040C06">
        <w:t xml:space="preserve"> </w:t>
      </w:r>
      <w:r w:rsidR="00753CA0" w:rsidRPr="00040C06">
        <w:t xml:space="preserve">V lokalitách, kde nie je vybudovaná vodovodná prípojka, </w:t>
      </w:r>
      <w:r w:rsidR="00EC0ED5" w:rsidRPr="00040C06">
        <w:t>Zhotoviteľ</w:t>
      </w:r>
      <w:r w:rsidR="00753CA0" w:rsidRPr="00040C06">
        <w:t xml:space="preserve"> zabezpečí dostatočné množstvo fľaškovej pitnej vody z prijateľného zdroja pre všetkých svojich zamestnancov, ako aj pre zamestnancov Objednávateľa a Stavebného </w:t>
      </w:r>
      <w:r w:rsidR="00A22089" w:rsidRPr="00040C06">
        <w:t>dozor</w:t>
      </w:r>
      <w:r w:rsidR="008D18C3" w:rsidRPr="00040C06">
        <w:t>u</w:t>
      </w:r>
      <w:r w:rsidR="00753CA0" w:rsidRPr="00040C06">
        <w:t>.</w:t>
      </w:r>
    </w:p>
    <w:p w14:paraId="47C57E07" w14:textId="0CC8343A" w:rsidR="00753CA0" w:rsidRPr="00040C06" w:rsidRDefault="00753CA0" w:rsidP="00C950D3">
      <w:pPr>
        <w:pStyle w:val="Nadpis2"/>
      </w:pPr>
      <w:bookmarkStart w:id="2467" w:name="_Toc286861578"/>
      <w:bookmarkStart w:id="2468" w:name="_Toc289265988"/>
      <w:bookmarkStart w:id="2469" w:name="_Toc289329969"/>
      <w:bookmarkStart w:id="2470" w:name="_Toc292038750"/>
      <w:bookmarkStart w:id="2471" w:name="_Toc292042040"/>
      <w:bookmarkStart w:id="2472" w:name="_Toc292803171"/>
      <w:bookmarkStart w:id="2473" w:name="_Toc332367427"/>
      <w:bookmarkStart w:id="2474" w:name="_Toc345289376"/>
      <w:bookmarkStart w:id="2475" w:name="_Toc187411903"/>
      <w:r w:rsidRPr="00040C06">
        <w:t>Dodávka elektrickej energie</w:t>
      </w:r>
      <w:bookmarkEnd w:id="2467"/>
      <w:bookmarkEnd w:id="2468"/>
      <w:bookmarkEnd w:id="2469"/>
      <w:bookmarkEnd w:id="2470"/>
      <w:bookmarkEnd w:id="2471"/>
      <w:bookmarkEnd w:id="2472"/>
      <w:bookmarkEnd w:id="2473"/>
      <w:bookmarkEnd w:id="2474"/>
      <w:bookmarkEnd w:id="2475"/>
      <w:r w:rsidRPr="00040C06">
        <w:t xml:space="preserve"> </w:t>
      </w:r>
    </w:p>
    <w:p w14:paraId="7E80B24C" w14:textId="4EB2520D" w:rsidR="00753CA0" w:rsidRPr="00040C06" w:rsidRDefault="006331C3" w:rsidP="00BC5D46">
      <w:r w:rsidRPr="00040C06">
        <w:tab/>
      </w:r>
      <w:r w:rsidR="00753CA0" w:rsidRPr="00040C06">
        <w:t xml:space="preserve">Všetky náklady súvisiace so spotrebou elektrickej energie, zabezpečením pripojenia/odpojenia, dodávky, príslušného technického vybavenia a zariadení potrebných pre realizáciu výstavby sa budú považovať za zahrnuté do Navrhovanej zmluvnej ceny predloženej </w:t>
      </w:r>
      <w:r w:rsidR="00EC0ED5" w:rsidRPr="00040C06">
        <w:t>Zhotoviteľ</w:t>
      </w:r>
      <w:r w:rsidR="00753CA0" w:rsidRPr="00040C06">
        <w:t>om.</w:t>
      </w:r>
    </w:p>
    <w:p w14:paraId="2A45130F" w14:textId="74420E50" w:rsidR="00753CA0" w:rsidRPr="00040C06" w:rsidRDefault="006331C3" w:rsidP="00BC5D46">
      <w:r w:rsidRPr="00040C06">
        <w:tab/>
      </w:r>
      <w:r w:rsidR="00753CA0" w:rsidRPr="00040C06">
        <w:t xml:space="preserve">V prípade nedostatku dodávanej elektrickej energie, resp. nemožnosti pripojenia na existujúce vedenia elektrického prúdu, </w:t>
      </w:r>
      <w:r w:rsidR="00EC0ED5" w:rsidRPr="00040C06">
        <w:t>Zhotoviteľ</w:t>
      </w:r>
      <w:r w:rsidR="00753CA0" w:rsidRPr="00040C06">
        <w:t xml:space="preserve"> zabezpečí na vlastné náklady náhradné zdroje energie (generátory) s dostatočnou kapacitou.</w:t>
      </w:r>
    </w:p>
    <w:p w14:paraId="36F8ED42" w14:textId="17FFD3BB" w:rsidR="00753CA0" w:rsidRPr="00040C06" w:rsidRDefault="00212A57" w:rsidP="00BC5D46">
      <w:r w:rsidRPr="00040C06">
        <w:tab/>
      </w:r>
      <w:r w:rsidR="00EC0ED5" w:rsidRPr="00040C06">
        <w:t>Zhotoviteľ</w:t>
      </w:r>
      <w:r w:rsidR="00753CA0" w:rsidRPr="00040C06">
        <w:t xml:space="preserve"> zabezpečí dodávku celkovej potreby elektrickej energie pre účely prevádzky jeho budov, zariadení a technického vybavenia ako aj pre akýkoľvek iný účel vrátane klimatizácie a osvetlenia</w:t>
      </w:r>
      <w:r w:rsidR="003266FA" w:rsidRPr="00040C06">
        <w:t xml:space="preserve"> </w:t>
      </w:r>
      <w:r w:rsidR="00753CA0" w:rsidRPr="00040C06">
        <w:t>budov a dodávku energie pre zariadenia Objednávateľa a Stavebného dozor</w:t>
      </w:r>
      <w:r w:rsidR="008D18C3" w:rsidRPr="00040C06">
        <w:t>u</w:t>
      </w:r>
      <w:r w:rsidR="00753CA0" w:rsidRPr="00040C06">
        <w:t>.</w:t>
      </w:r>
    </w:p>
    <w:p w14:paraId="06B2C968" w14:textId="4409A9A2" w:rsidR="00753CA0" w:rsidRPr="00040C06" w:rsidRDefault="00212A57" w:rsidP="00BC5D46">
      <w:r w:rsidRPr="00040C06">
        <w:tab/>
      </w:r>
      <w:r w:rsidR="00753CA0" w:rsidRPr="00040C06">
        <w:t xml:space="preserve">Za účelom ochrany stavby a zabezpečenia vhodných pracovných podmienok, </w:t>
      </w:r>
      <w:r w:rsidR="00EC0ED5" w:rsidRPr="00040C06">
        <w:t>Zhotoviteľ</w:t>
      </w:r>
      <w:r w:rsidR="00753CA0" w:rsidRPr="00040C06">
        <w:t xml:space="preserve"> zabezpečí</w:t>
      </w:r>
      <w:r w:rsidR="003266FA" w:rsidRPr="00040C06">
        <w:t xml:space="preserve"> </w:t>
      </w:r>
      <w:r w:rsidR="00753CA0" w:rsidRPr="00040C06">
        <w:t>provizórne osvetlenie všetkých budov. Osvetlenie bude ponechané v prevádzke až do prevzatia</w:t>
      </w:r>
      <w:r w:rsidR="003266FA" w:rsidRPr="00040C06">
        <w:t xml:space="preserve"> </w:t>
      </w:r>
      <w:r w:rsidR="00753CA0" w:rsidRPr="00040C06">
        <w:t xml:space="preserve">stavby Objednávateľom. </w:t>
      </w:r>
    </w:p>
    <w:p w14:paraId="13E558C0" w14:textId="029D24E3" w:rsidR="00753CA0" w:rsidRPr="00040C06" w:rsidRDefault="00885981" w:rsidP="00BC5D46">
      <w:r w:rsidRPr="00040C06">
        <w:tab/>
      </w:r>
      <w:r w:rsidR="00753CA0" w:rsidRPr="00040C06">
        <w:t>Vchody do všetkých budov budú vybavené vhodným vonkajším osvetlením.</w:t>
      </w:r>
    </w:p>
    <w:p w14:paraId="608A798B" w14:textId="41A8D90C" w:rsidR="00753CA0" w:rsidRPr="00040C06" w:rsidRDefault="00885981" w:rsidP="00BC5D46">
      <w:r w:rsidRPr="00040C06">
        <w:tab/>
      </w:r>
      <w:r w:rsidR="00EC0ED5" w:rsidRPr="00040C06">
        <w:t>Zhotoviteľ</w:t>
      </w:r>
      <w:r w:rsidR="00753CA0" w:rsidRPr="00040C06">
        <w:t xml:space="preserve"> zabezpečí dodávku a inštaláciu prípojok a rozvodu elektrickej energie pomocou stavebných sieťových rozvodov napojených na prenosné skriňové rozvádzače takým spôsobom, aby pripojenie bolo umožnené v požadovaných miestach.</w:t>
      </w:r>
    </w:p>
    <w:p w14:paraId="3B65A163" w14:textId="21468CAD" w:rsidR="00753CA0" w:rsidRPr="00040C06" w:rsidRDefault="00753CA0" w:rsidP="00C950D3">
      <w:pPr>
        <w:pStyle w:val="Nadpis2"/>
      </w:pPr>
      <w:bookmarkStart w:id="2476" w:name="_Toc286861579"/>
      <w:bookmarkStart w:id="2477" w:name="_Toc289265989"/>
      <w:bookmarkStart w:id="2478" w:name="_Toc289329970"/>
      <w:bookmarkStart w:id="2479" w:name="_Toc292038751"/>
      <w:bookmarkStart w:id="2480" w:name="_Toc292042041"/>
      <w:bookmarkStart w:id="2481" w:name="_Toc292803172"/>
      <w:bookmarkStart w:id="2482" w:name="_Toc332367428"/>
      <w:bookmarkStart w:id="2483" w:name="_Toc345289377"/>
      <w:bookmarkStart w:id="2484" w:name="_Toc187411904"/>
      <w:r w:rsidRPr="00040C06">
        <w:t>Telekomunikačné prostriedky</w:t>
      </w:r>
      <w:bookmarkEnd w:id="2476"/>
      <w:bookmarkEnd w:id="2477"/>
      <w:bookmarkEnd w:id="2478"/>
      <w:bookmarkEnd w:id="2479"/>
      <w:bookmarkEnd w:id="2480"/>
      <w:bookmarkEnd w:id="2481"/>
      <w:bookmarkEnd w:id="2482"/>
      <w:bookmarkEnd w:id="2483"/>
      <w:bookmarkEnd w:id="2484"/>
    </w:p>
    <w:p w14:paraId="44ED2F47" w14:textId="021BE83E" w:rsidR="00753CA0" w:rsidRPr="00040C06" w:rsidRDefault="008C4C64" w:rsidP="00BC5D46">
      <w:r w:rsidRPr="00040C06">
        <w:tab/>
      </w:r>
      <w:r w:rsidR="00EC0ED5" w:rsidRPr="00040C06">
        <w:t>Zhotoviteľ</w:t>
      </w:r>
      <w:r w:rsidR="00753CA0" w:rsidRPr="00040C06">
        <w:t xml:space="preserve"> je zodpovedný za vybavenie a zabezpečenie možnosti pripojenia na internet pre zariadenie Staveniska a bude znášať všetky náklady spojené s vybavovaním, pripojením/odpojením, prevádzkou a údržbou požadovan</w:t>
      </w:r>
      <w:r w:rsidR="00D73AD1" w:rsidRPr="00040C06">
        <w:t>ého</w:t>
      </w:r>
      <w:r w:rsidR="00753CA0" w:rsidRPr="00040C06">
        <w:t xml:space="preserve"> pripojen</w:t>
      </w:r>
      <w:r w:rsidR="00D73AD1" w:rsidRPr="00040C06">
        <w:t>ia</w:t>
      </w:r>
      <w:r w:rsidR="00002295" w:rsidRPr="00040C06">
        <w:t xml:space="preserve"> </w:t>
      </w:r>
      <w:r w:rsidR="00753CA0" w:rsidRPr="00040C06">
        <w:t>na internet.</w:t>
      </w:r>
    </w:p>
    <w:p w14:paraId="5A3B883D" w14:textId="03A93778" w:rsidR="00753CA0" w:rsidRPr="00040C06" w:rsidRDefault="00753CA0" w:rsidP="00C950D3">
      <w:pPr>
        <w:pStyle w:val="Nadpis2"/>
      </w:pPr>
      <w:bookmarkStart w:id="2485" w:name="_Toc96930184"/>
      <w:bookmarkStart w:id="2486" w:name="_Toc108703015"/>
      <w:bookmarkStart w:id="2487" w:name="_Toc206242559"/>
      <w:bookmarkStart w:id="2488" w:name="_Toc286861580"/>
      <w:bookmarkStart w:id="2489" w:name="_Toc289265990"/>
      <w:bookmarkStart w:id="2490" w:name="_Toc289329971"/>
      <w:bookmarkStart w:id="2491" w:name="_Toc292038752"/>
      <w:bookmarkStart w:id="2492" w:name="_Toc292042042"/>
      <w:bookmarkStart w:id="2493" w:name="_Toc292803173"/>
      <w:bookmarkStart w:id="2494" w:name="_Toc332367429"/>
      <w:bookmarkStart w:id="2495" w:name="_Toc345289378"/>
      <w:bookmarkStart w:id="2496" w:name="_Toc187411905"/>
      <w:r w:rsidRPr="00040C06">
        <w:t>Sociálne a hygienické zariadenia</w:t>
      </w:r>
      <w:bookmarkEnd w:id="2485"/>
      <w:bookmarkEnd w:id="2486"/>
      <w:bookmarkEnd w:id="2487"/>
      <w:bookmarkEnd w:id="2488"/>
      <w:bookmarkEnd w:id="2489"/>
      <w:bookmarkEnd w:id="2490"/>
      <w:bookmarkEnd w:id="2491"/>
      <w:bookmarkEnd w:id="2492"/>
      <w:bookmarkEnd w:id="2493"/>
      <w:bookmarkEnd w:id="2494"/>
      <w:bookmarkEnd w:id="2495"/>
      <w:bookmarkEnd w:id="2496"/>
    </w:p>
    <w:p w14:paraId="38E67702" w14:textId="38D66785" w:rsidR="00753CA0" w:rsidRPr="00040C06" w:rsidRDefault="00231701" w:rsidP="00BC5D46">
      <w:r w:rsidRPr="00040C06">
        <w:tab/>
      </w:r>
      <w:r w:rsidR="00753CA0" w:rsidRPr="00040C06">
        <w:t>Šatne a umyvárne budú umiestnené v priestoroch zariadenia Staveniska. Budú dimenzované na maximálny počet</w:t>
      </w:r>
      <w:r w:rsidR="003266FA" w:rsidRPr="00040C06">
        <w:t xml:space="preserve"> </w:t>
      </w:r>
      <w:r w:rsidR="00753CA0" w:rsidRPr="00040C06">
        <w:t xml:space="preserve">pracovníkov v robotníckych profesiách. </w:t>
      </w:r>
    </w:p>
    <w:p w14:paraId="7C706250" w14:textId="54B5A001" w:rsidR="00753CA0" w:rsidRPr="00040C06" w:rsidRDefault="00231701" w:rsidP="00BC5D46">
      <w:r w:rsidRPr="00040C06">
        <w:tab/>
      </w:r>
      <w:r w:rsidR="00753CA0" w:rsidRPr="00040C06">
        <w:t xml:space="preserve">Stravovanie a ubytovanie pre jeho zamestnancov zaistí </w:t>
      </w:r>
      <w:r w:rsidR="00EC0ED5" w:rsidRPr="00040C06">
        <w:t>Zhotoviteľ</w:t>
      </w:r>
      <w:r w:rsidR="00753CA0" w:rsidRPr="00040C06">
        <w:t xml:space="preserve"> podľa potreby v zariadeniach na trase stavby alebo ich bude riešiť individuálne.</w:t>
      </w:r>
    </w:p>
    <w:p w14:paraId="7E78880D" w14:textId="4991E892" w:rsidR="00753CA0" w:rsidRPr="00040C06" w:rsidRDefault="00704EA1" w:rsidP="00BC5D46">
      <w:r w:rsidRPr="00040C06">
        <w:tab/>
      </w:r>
      <w:r w:rsidR="00753CA0" w:rsidRPr="00040C06">
        <w:t>Pre potreby všetkých robotníkov pracujúcich na stavbe, ako aj pre ostatných pracovníkov vykonávajúcich</w:t>
      </w:r>
      <w:r w:rsidR="003266FA" w:rsidRPr="00040C06">
        <w:t xml:space="preserve"> </w:t>
      </w:r>
      <w:r w:rsidR="00753CA0" w:rsidRPr="00040C06">
        <w:t xml:space="preserve">práce resp. poskytujúcich služby súvisiace so stavbou, zabezpečí </w:t>
      </w:r>
      <w:r w:rsidR="00EC0ED5" w:rsidRPr="00040C06">
        <w:t>Zhotoviteľ</w:t>
      </w:r>
      <w:r w:rsidR="00753CA0" w:rsidRPr="00040C06">
        <w:t xml:space="preserve"> na Stavenisku provizórne</w:t>
      </w:r>
      <w:r w:rsidR="003266FA" w:rsidRPr="00040C06">
        <w:t xml:space="preserve"> </w:t>
      </w:r>
      <w:r w:rsidR="00753CA0" w:rsidRPr="00040C06">
        <w:t>hygienické zariadenia. Hygienické zariadenia budú mať primeranú kapacitu, po dobu výstavby budú riadne</w:t>
      </w:r>
      <w:r w:rsidR="003266FA" w:rsidRPr="00040C06">
        <w:t xml:space="preserve"> </w:t>
      </w:r>
      <w:r w:rsidR="00753CA0" w:rsidRPr="00040C06">
        <w:t>udržiavané a pred zrakmi verejnosti budú ukryté v najvyššej možnej praktickej miere. V prípade, že</w:t>
      </w:r>
      <w:r w:rsidR="003266FA" w:rsidRPr="00040C06">
        <w:t xml:space="preserve"> </w:t>
      </w:r>
      <w:r w:rsidR="00753CA0" w:rsidRPr="00040C06">
        <w:t>budú použité toalety s chemickým spracovaním splaškov, minimálne jeden taký záchod bude poskytnutý</w:t>
      </w:r>
      <w:r w:rsidR="003266FA" w:rsidRPr="00040C06">
        <w:t xml:space="preserve"> </w:t>
      </w:r>
      <w:r w:rsidR="00753CA0" w:rsidRPr="00040C06">
        <w:t xml:space="preserve">pre každých 20 ľudí. </w:t>
      </w:r>
      <w:r w:rsidR="00EC0ED5" w:rsidRPr="00040C06">
        <w:t>Zhotoviteľ</w:t>
      </w:r>
      <w:r w:rsidR="00753CA0" w:rsidRPr="00040C06">
        <w:t xml:space="preserve"> zabezpečí používanie takýchto hygienických zariadení všetkými pracovníkmi</w:t>
      </w:r>
      <w:r w:rsidR="003266FA" w:rsidRPr="00040C06">
        <w:t xml:space="preserve"> </w:t>
      </w:r>
      <w:r w:rsidR="00753CA0" w:rsidRPr="00040C06">
        <w:t>na Stavenisku.</w:t>
      </w:r>
    </w:p>
    <w:p w14:paraId="710857A0" w14:textId="53D5C0B8" w:rsidR="00753CA0" w:rsidRPr="00040C06" w:rsidRDefault="00753CA0" w:rsidP="00C950D3">
      <w:pPr>
        <w:pStyle w:val="Nadpis2"/>
      </w:pPr>
      <w:bookmarkStart w:id="2497" w:name="_Toc96930187"/>
      <w:bookmarkStart w:id="2498" w:name="_Toc108703016"/>
      <w:bookmarkStart w:id="2499" w:name="_Toc206242560"/>
      <w:bookmarkStart w:id="2500" w:name="_Toc286861581"/>
      <w:bookmarkStart w:id="2501" w:name="_Toc289265991"/>
      <w:bookmarkStart w:id="2502" w:name="_Toc289329972"/>
      <w:bookmarkStart w:id="2503" w:name="_Toc292038753"/>
      <w:bookmarkStart w:id="2504" w:name="_Toc292042043"/>
      <w:bookmarkStart w:id="2505" w:name="_Toc292803174"/>
      <w:bookmarkStart w:id="2506" w:name="_Toc332367430"/>
      <w:bookmarkStart w:id="2507" w:name="_Toc345289379"/>
      <w:bookmarkStart w:id="2508" w:name="_Toc187411906"/>
      <w:r w:rsidRPr="00040C06">
        <w:t>Vypratanie zariadenia Staveniska</w:t>
      </w:r>
      <w:bookmarkEnd w:id="2497"/>
      <w:bookmarkEnd w:id="2498"/>
      <w:bookmarkEnd w:id="2499"/>
      <w:bookmarkEnd w:id="2500"/>
      <w:bookmarkEnd w:id="2501"/>
      <w:bookmarkEnd w:id="2502"/>
      <w:bookmarkEnd w:id="2503"/>
      <w:bookmarkEnd w:id="2504"/>
      <w:bookmarkEnd w:id="2505"/>
      <w:bookmarkEnd w:id="2506"/>
      <w:bookmarkEnd w:id="2507"/>
      <w:bookmarkEnd w:id="2508"/>
    </w:p>
    <w:p w14:paraId="68168D88" w14:textId="41A23B51" w:rsidR="00753CA0" w:rsidRPr="00040C06" w:rsidRDefault="0001548F" w:rsidP="00BC5D46">
      <w:r w:rsidRPr="00040C06">
        <w:tab/>
      </w:r>
      <w:r w:rsidR="00753CA0" w:rsidRPr="00040C06">
        <w:t xml:space="preserve">Po dokončení Diela </w:t>
      </w:r>
      <w:r w:rsidR="00EC0ED5" w:rsidRPr="00040C06">
        <w:t>Zhotoviteľ</w:t>
      </w:r>
      <w:r w:rsidR="00753CA0" w:rsidRPr="00040C06">
        <w:t xml:space="preserve"> odstráni zo Staveniska všetko jeho Zariadenie a vybavenie poskytnuté ním, resp. ktorýmkoľvek jeho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 Všetky budovy, dočasné zariadenia a ostatné zariadenia využívané pri realizácii stavebného Diela budú po dokončení prác, resp. podľa ďalších pokynov Stavebného </w:t>
      </w:r>
      <w:r w:rsidR="00A22089" w:rsidRPr="00040C06">
        <w:t>dozor</w:t>
      </w:r>
      <w:r w:rsidR="008D18C3" w:rsidRPr="00040C06">
        <w:t>u</w:t>
      </w:r>
      <w:r w:rsidR="00A22089" w:rsidRPr="00040C06">
        <w:rPr>
          <w:smallCaps/>
          <w:noProof/>
        </w:rPr>
        <w:t>,</w:t>
      </w:r>
      <w:r w:rsidR="00753CA0" w:rsidRPr="00040C06">
        <w:t xml:space="preserve"> odstránené a dotknuté územie bude podľa potreby riadne vyčistené a upravené.</w:t>
      </w:r>
    </w:p>
    <w:p w14:paraId="444096B6" w14:textId="187A5475" w:rsidR="00813FFD" w:rsidRPr="00040C06" w:rsidRDefault="00BC29E0" w:rsidP="000C45BD">
      <w:pPr>
        <w:pStyle w:val="Nadpis1"/>
      </w:pPr>
      <w:bookmarkStart w:id="2509" w:name="_Toc349658343"/>
      <w:bookmarkStart w:id="2510" w:name="_Ref170815562"/>
      <w:bookmarkStart w:id="2511" w:name="_Ref170816327"/>
      <w:bookmarkStart w:id="2512" w:name="_Ref170819413"/>
      <w:bookmarkStart w:id="2513" w:name="_Toc187411907"/>
      <w:r w:rsidRPr="00040C06">
        <w:rPr>
          <w:caps w:val="0"/>
        </w:rPr>
        <w:lastRenderedPageBreak/>
        <w:t>ZABEZPEČENIE INFORMOVANOSTI VEREJNOSTI</w:t>
      </w:r>
      <w:bookmarkEnd w:id="2509"/>
      <w:bookmarkEnd w:id="2510"/>
      <w:bookmarkEnd w:id="2511"/>
      <w:bookmarkEnd w:id="2512"/>
      <w:bookmarkEnd w:id="2513"/>
    </w:p>
    <w:p w14:paraId="7CE2AB11" w14:textId="2D4D358C" w:rsidR="00775BEE" w:rsidRPr="00C34D88" w:rsidRDefault="0001548F" w:rsidP="00C34D88">
      <w:r w:rsidRPr="00040C06">
        <w:tab/>
      </w:r>
      <w:r w:rsidR="00775BEE" w:rsidRPr="00040C06">
        <w:t>Zhotoviteľ je povinný pre informovanie verejnosti pri komunikačných a prezentačných aktivitách zabezpečiť požadované prostriedky uvedené v tejto kapitole.</w:t>
      </w:r>
    </w:p>
    <w:p w14:paraId="1EC99B0C" w14:textId="150E8F37" w:rsidR="00813FFD" w:rsidRPr="00040C06" w:rsidRDefault="00813FFD" w:rsidP="00C950D3">
      <w:pPr>
        <w:pStyle w:val="Nadpis2"/>
      </w:pPr>
      <w:bookmarkStart w:id="2514" w:name="_Toc349658344"/>
      <w:bookmarkStart w:id="2515" w:name="_Toc187411908"/>
      <w:r w:rsidRPr="00040C06">
        <w:t>Základné povinnosti Zhotoviteľa stavby</w:t>
      </w:r>
      <w:bookmarkEnd w:id="2514"/>
      <w:bookmarkEnd w:id="2515"/>
    </w:p>
    <w:p w14:paraId="374DD62E" w14:textId="797B3DA4" w:rsidR="00775BEE" w:rsidRPr="00040C06" w:rsidRDefault="0001548F" w:rsidP="00C34D88">
      <w:r w:rsidRPr="00040C06">
        <w:tab/>
      </w:r>
      <w:r w:rsidR="00775BEE" w:rsidRPr="00040C06">
        <w:t>Všetky komunikačné aktivity s laickou, odbornou ver</w:t>
      </w:r>
      <w:r w:rsidR="00930EFA" w:rsidRPr="00040C06">
        <w:t>ej</w:t>
      </w:r>
      <w:r w:rsidR="00775BEE" w:rsidRPr="00040C06">
        <w:t>nosťou, médiami a inými tretími osobami (verejné zhromaždenia s obyvateľstvom, prezentácie pred mestským, resp. obecným zastupiteľstvom a podobne) zabezpečuje výhradne Objednávateľ.</w:t>
      </w:r>
    </w:p>
    <w:p w14:paraId="6A3E7A2E" w14:textId="58EACEBB" w:rsidR="00775BEE" w:rsidRPr="00040C06" w:rsidRDefault="0001548F" w:rsidP="00C34D88">
      <w:r w:rsidRPr="00040C06">
        <w:tab/>
      </w:r>
      <w:r w:rsidR="00775BEE" w:rsidRPr="00040C06">
        <w:t>Zhotoviteľ musí byť na požiadanie Objednávateľa súčinný pri prezentačných aktivitách, pri obhliadkach a prezentáciách stavby a pri organizovaní verejných hromadných informačných stretnutiach s</w:t>
      </w:r>
      <w:r w:rsidR="00E70536" w:rsidRPr="00040C06">
        <w:t> </w:t>
      </w:r>
      <w:r w:rsidR="00775BEE" w:rsidRPr="00040C06">
        <w:t>obyvateľmi</w:t>
      </w:r>
      <w:r w:rsidR="00E70536" w:rsidRPr="00040C06">
        <w:t>.</w:t>
      </w:r>
    </w:p>
    <w:p w14:paraId="7464B791" w14:textId="56642F7A" w:rsidR="00775BEE" w:rsidRPr="00040C06" w:rsidRDefault="0001548F" w:rsidP="00C34D88">
      <w:r w:rsidRPr="00040C06">
        <w:tab/>
      </w:r>
      <w:r w:rsidR="00775BEE" w:rsidRPr="00040C06">
        <w:t>Zhotoviteľ zabezpečí pre Objednávateľa priebežné a v predstihu operatívne informácie pre kontinuálnu možnosť informovania o pripravovaných uzávierkach komunikácií a z toho vyplývajúcich obmedzeniach, obchádzkových trasách a usmerneniach pre obyvateľov, resp. o iných obmedzeniach, ktoré majú vplyv na život obyvateľov v okolí stavby.</w:t>
      </w:r>
    </w:p>
    <w:p w14:paraId="659C8A39" w14:textId="578DC2BF" w:rsidR="00775BEE" w:rsidRPr="00040C06" w:rsidRDefault="0001548F" w:rsidP="00C34D88">
      <w:r w:rsidRPr="00040C06">
        <w:tab/>
      </w:r>
      <w:r w:rsidR="00775BEE" w:rsidRPr="00040C06">
        <w:t>Zhotoviteľ stavby umožní prístup na stavbu pre externé prostredie za účasti Objednávateľa, umožní prístup na stavbu zamestnancom organizačnej zložky Objednávateľa zabezpečujúcich informovanosť verejnosti, komunikáciu a </w:t>
      </w:r>
      <w:proofErr w:type="spellStart"/>
      <w:r w:rsidR="00775BEE" w:rsidRPr="00040C06">
        <w:t>public</w:t>
      </w:r>
      <w:proofErr w:type="spellEnd"/>
      <w:r w:rsidR="00775BEE" w:rsidRPr="00040C06">
        <w:t xml:space="preserve"> </w:t>
      </w:r>
      <w:proofErr w:type="spellStart"/>
      <w:r w:rsidR="00775BEE" w:rsidRPr="00040C06">
        <w:t>relations</w:t>
      </w:r>
      <w:proofErr w:type="spellEnd"/>
      <w:r w:rsidR="00775BEE" w:rsidRPr="00040C06">
        <w:t>, pre výkon ich činností.</w:t>
      </w:r>
    </w:p>
    <w:p w14:paraId="71AC9846" w14:textId="6775A736" w:rsidR="00D73AD1" w:rsidRPr="00040C06" w:rsidRDefault="0001548F" w:rsidP="00C34D88">
      <w:r w:rsidRPr="00040C06">
        <w:tab/>
      </w:r>
      <w:r w:rsidR="00775BEE" w:rsidRPr="00040C06">
        <w:t xml:space="preserve">Všetky </w:t>
      </w:r>
      <w:r w:rsidR="00E70536" w:rsidRPr="00040C06">
        <w:t xml:space="preserve">vyššie </w:t>
      </w:r>
      <w:r w:rsidR="00775BEE" w:rsidRPr="00040C06">
        <w:t xml:space="preserve">uvedené povinnosti je Zhotoviteľ, Stavebný dozor a Hlavný inžinier stavby povinný </w:t>
      </w:r>
      <w:r w:rsidR="00E70536" w:rsidRPr="00040C06">
        <w:t xml:space="preserve">vopred </w:t>
      </w:r>
      <w:r w:rsidR="00775BEE" w:rsidRPr="00040C06">
        <w:t>konzultovať s príslušnou organizačnou zložkou Objednávateľa</w:t>
      </w:r>
      <w:r w:rsidR="00E70536" w:rsidRPr="00040C06">
        <w:t xml:space="preserve"> a ňou p</w:t>
      </w:r>
      <w:r w:rsidR="00775BEE" w:rsidRPr="00040C06">
        <w:t>overený zamestnanec odsúhlasuje všetky komunikačné aktivity (informačné tabule, bulletiny, stretnutie s obyvateľstvom a podobne).</w:t>
      </w:r>
    </w:p>
    <w:p w14:paraId="01076199" w14:textId="68AB7915" w:rsidR="00CF63CC" w:rsidRPr="00040C06" w:rsidRDefault="0001548F" w:rsidP="00C34D88">
      <w:pPr>
        <w:rPr>
          <w:szCs w:val="21"/>
        </w:rPr>
      </w:pPr>
      <w:r w:rsidRPr="00040C06">
        <w:tab/>
      </w:r>
      <w:r w:rsidR="00F904B2" w:rsidRPr="00040C06">
        <w:t>Objednávateľ</w:t>
      </w:r>
      <w:r w:rsidR="002A4D59" w:rsidRPr="00040C06">
        <w:t xml:space="preserve"> </w:t>
      </w:r>
      <w:r w:rsidR="00026FC5" w:rsidRPr="00040C06">
        <w:t>oznamuje Zhotoviteľovi, že</w:t>
      </w:r>
      <w:r w:rsidR="00CC2972" w:rsidRPr="00040C06">
        <w:t xml:space="preserve"> </w:t>
      </w:r>
      <w:r w:rsidR="00CF63CC" w:rsidRPr="00040C06">
        <w:t xml:space="preserve">je povinný počas platnosti a účinnosti </w:t>
      </w:r>
      <w:r w:rsidR="007340A7">
        <w:t>Z</w:t>
      </w:r>
      <w:r w:rsidR="00CF63CC" w:rsidRPr="00040C06">
        <w:t>mluvy o poskytnutí NFP</w:t>
      </w:r>
      <w:r w:rsidR="00F85B92" w:rsidRPr="00040C06">
        <w:t>,</w:t>
      </w:r>
      <w:r w:rsidR="00CF63CC" w:rsidRPr="00040C06">
        <w:t xml:space="preserve"> informovať účastníkov projektu a verejnosť</w:t>
      </w:r>
      <w:r w:rsidR="00CF63CC" w:rsidRPr="00C34D88">
        <w:rPr>
          <w:spacing w:val="0"/>
          <w:szCs w:val="21"/>
        </w:rPr>
        <w:t xml:space="preserve"> o tom, že realizované aktivity sa uskutočňujú vďaka pomoci EÚ</w:t>
      </w:r>
      <w:r w:rsidR="00CC6FD0" w:rsidRPr="00040C06">
        <w:rPr>
          <w:szCs w:val="21"/>
        </w:rPr>
        <w:t>,</w:t>
      </w:r>
      <w:r w:rsidR="00CF63CC" w:rsidRPr="00C34D88">
        <w:rPr>
          <w:spacing w:val="0"/>
          <w:szCs w:val="21"/>
        </w:rPr>
        <w:t xml:space="preserve"> a to v súlade s podmienkami pre informovanie a komunikáciu podľa platného manuálu. Nástroje povinnej publicity sú stanovené Nariadením Európskeho parlamentu a Rady (EU) č. 2021/1060 a Dizajn manuálom Európskej komisie. Uvedené povinné nástroje sú záväzné pre všetkých prijímateľov finančných prostriedkov z fondov EÚ, riadiaci orgán, sprostredkovateľské orgány a implementujúcich partnerov. Finančná podpora z fondov EÚ musí byť zdôraznená počas celej doby realizácie aktivít projektu a počas udržateľnosti projektu. Nesplnenie povinností v tejto oblasti môže byť spojené s uplatním sankcií zo strany Poskytovateľa príspevku podľa článku 50 ods. 3 Nariadenia 2021/1060.</w:t>
      </w:r>
      <w:r w:rsidR="006C56CA" w:rsidRPr="00040C06">
        <w:rPr>
          <w:szCs w:val="21"/>
        </w:rPr>
        <w:t xml:space="preserve"> </w:t>
      </w:r>
      <w:r w:rsidR="00CF63CC" w:rsidRPr="00C34D88">
        <w:rPr>
          <w:spacing w:val="0"/>
          <w:szCs w:val="21"/>
        </w:rPr>
        <w:t xml:space="preserve">Minimálne štandardy a jednotný postup v oblasti informovania a komunikácie sú definované v manuáli pre informovanie a komunikáciu, ktorý je oprávnený vydávať RO/SO. </w:t>
      </w:r>
    </w:p>
    <w:p w14:paraId="5C9CA935" w14:textId="1474FE94" w:rsidR="00CF63CC" w:rsidRPr="00040C06" w:rsidRDefault="00CF63CC" w:rsidP="00C34D88">
      <w:pPr>
        <w:pStyle w:val="Bezriadkovania"/>
        <w:ind w:firstLine="576"/>
        <w:jc w:val="both"/>
        <w:rPr>
          <w:rFonts w:ascii="Arial Narrow" w:eastAsia="Times New Roman" w:hAnsi="Arial Narrow" w:cs="Arial"/>
          <w:spacing w:val="6"/>
        </w:rPr>
      </w:pPr>
      <w:r w:rsidRPr="00C34D88">
        <w:rPr>
          <w:rFonts w:ascii="Arial Narrow" w:eastAsia="Times New Roman" w:hAnsi="Arial Narrow" w:cs="Arial"/>
          <w:spacing w:val="6"/>
          <w:sz w:val="21"/>
          <w:szCs w:val="21"/>
        </w:rPr>
        <w:t xml:space="preserve">Podrobnejšie pravidlá informovania a viditeľnosti sú stanovené </w:t>
      </w:r>
      <w:r w:rsidR="00906459" w:rsidRPr="00040C06">
        <w:rPr>
          <w:rFonts w:ascii="Arial Narrow" w:eastAsia="Times New Roman" w:hAnsi="Arial Narrow" w:cs="Arial"/>
          <w:spacing w:val="6"/>
          <w:sz w:val="21"/>
          <w:szCs w:val="21"/>
        </w:rPr>
        <w:t xml:space="preserve">na </w:t>
      </w:r>
      <w:hyperlink r:id="rId21" w:history="1">
        <w:r w:rsidRPr="00C34D88">
          <w:rPr>
            <w:rStyle w:val="Hypertextovprepojenie"/>
            <w:rFonts w:ascii="Arial Narrow" w:eastAsia="Times New Roman" w:hAnsi="Arial Narrow" w:cs="Arial"/>
            <w:spacing w:val="6"/>
            <w:sz w:val="21"/>
            <w:szCs w:val="21"/>
          </w:rPr>
          <w:t>https://eurofondy.gov.sk/program-slovensko/informovanie-a-komunikacia/manual-pre-informovanie-a-komunikaciu/</w:t>
        </w:r>
      </w:hyperlink>
    </w:p>
    <w:p w14:paraId="10101912" w14:textId="77777777" w:rsidR="00CF63CC" w:rsidRPr="00040C06" w:rsidRDefault="00CF63CC" w:rsidP="00D73AD1">
      <w:pPr>
        <w:pStyle w:val="Bezriadkovania"/>
        <w:jc w:val="both"/>
        <w:rPr>
          <w:rFonts w:ascii="Arial Narrow" w:eastAsia="Times New Roman" w:hAnsi="Arial Narrow" w:cs="Arial"/>
          <w:spacing w:val="6"/>
        </w:rPr>
      </w:pPr>
    </w:p>
    <w:p w14:paraId="74071B4A" w14:textId="101EDA8A" w:rsidR="00813FFD" w:rsidRPr="00C34D88" w:rsidRDefault="00813FFD" w:rsidP="0018412A">
      <w:pPr>
        <w:pStyle w:val="Nadpis2"/>
      </w:pPr>
      <w:bookmarkStart w:id="2516" w:name="_Toc349658345"/>
      <w:bookmarkStart w:id="2517" w:name="_Toc187411909"/>
      <w:r w:rsidRPr="00040C06">
        <w:t>Informačné a pamätné tabule</w:t>
      </w:r>
      <w:bookmarkEnd w:id="2516"/>
      <w:bookmarkEnd w:id="2517"/>
    </w:p>
    <w:p w14:paraId="00A16FA4" w14:textId="2C993138" w:rsidR="00775BEE" w:rsidRPr="00C34D88" w:rsidRDefault="00775BEE" w:rsidP="00C34D88">
      <w:pPr>
        <w:pStyle w:val="Bezriadkovania"/>
        <w:ind w:firstLine="576"/>
        <w:jc w:val="both"/>
        <w:rPr>
          <w:rFonts w:ascii="Arial Narrow" w:hAnsi="Arial Narrow" w:cs="Arial"/>
          <w:color w:val="585858"/>
          <w:sz w:val="21"/>
          <w:szCs w:val="21"/>
        </w:rPr>
      </w:pPr>
      <w:bookmarkStart w:id="2518" w:name="_Toc349658346"/>
      <w:r w:rsidRPr="00C34D88">
        <w:rPr>
          <w:rFonts w:ascii="Arial Narrow" w:hAnsi="Arial Narrow"/>
          <w:sz w:val="21"/>
          <w:szCs w:val="21"/>
        </w:rPr>
        <w:t xml:space="preserve">Zhotoviteľ je povinný vyhotoviť, postaviť a udržiavať potrebný počet tabúľ na základe nižšie </w:t>
      </w:r>
      <w:r w:rsidR="00A776C5" w:rsidRPr="00C34D88">
        <w:rPr>
          <w:rFonts w:ascii="Arial Narrow" w:hAnsi="Arial Narrow"/>
          <w:sz w:val="21"/>
          <w:szCs w:val="21"/>
        </w:rPr>
        <w:t>uveden</w:t>
      </w:r>
      <w:r w:rsidR="00A776C5">
        <w:rPr>
          <w:rFonts w:ascii="Arial Narrow" w:hAnsi="Arial Narrow" w:cs="Arial"/>
          <w:sz w:val="21"/>
          <w:szCs w:val="21"/>
        </w:rPr>
        <w:t>ých</w:t>
      </w:r>
      <w:r w:rsidR="00A776C5" w:rsidRPr="00C34D88">
        <w:rPr>
          <w:rFonts w:ascii="Arial Narrow" w:hAnsi="Arial Narrow"/>
          <w:sz w:val="21"/>
          <w:szCs w:val="21"/>
        </w:rPr>
        <w:t xml:space="preserve"> </w:t>
      </w:r>
      <w:r w:rsidRPr="00C34D88">
        <w:rPr>
          <w:rFonts w:ascii="Arial Narrow" w:hAnsi="Arial Narrow"/>
          <w:sz w:val="21"/>
          <w:szCs w:val="21"/>
        </w:rPr>
        <w:t>zoznam</w:t>
      </w:r>
      <w:r w:rsidR="00A776C5">
        <w:rPr>
          <w:rFonts w:ascii="Arial Narrow" w:hAnsi="Arial Narrow" w:cs="Arial"/>
          <w:sz w:val="21"/>
          <w:szCs w:val="21"/>
        </w:rPr>
        <w:t>ov</w:t>
      </w:r>
      <w:r w:rsidRPr="00C34D88">
        <w:rPr>
          <w:rFonts w:ascii="Arial Narrow" w:hAnsi="Arial Narrow"/>
          <w:sz w:val="21"/>
          <w:szCs w:val="21"/>
        </w:rPr>
        <w:t xml:space="preserve">. </w:t>
      </w:r>
      <w:r w:rsidR="00ED2596" w:rsidRPr="00C34D88">
        <w:rPr>
          <w:rFonts w:ascii="Arial Narrow" w:hAnsi="Arial Narrow"/>
          <w:sz w:val="21"/>
          <w:szCs w:val="21"/>
        </w:rPr>
        <w:t>T</w:t>
      </w:r>
      <w:r w:rsidRPr="00C34D88">
        <w:rPr>
          <w:rFonts w:ascii="Arial Narrow" w:hAnsi="Arial Narrow"/>
          <w:sz w:val="21"/>
          <w:szCs w:val="21"/>
        </w:rPr>
        <w:t>abule budú odolné proti poveternostným vplyvom. Každú tabuľu vždy odsúhlasí Stavebný dozor a Objednávateľ. Zhotoviteľ zabezpečí úradné povolenia na osadenie týchto informačných tabúľ.</w:t>
      </w:r>
      <w:r w:rsidR="007C4032" w:rsidRPr="00C34D88">
        <w:rPr>
          <w:rFonts w:ascii="Arial Narrow" w:hAnsi="Arial Narrow"/>
          <w:sz w:val="21"/>
          <w:szCs w:val="21"/>
        </w:rPr>
        <w:t xml:space="preserve"> Tabule budú vizuálne spracované podľa </w:t>
      </w:r>
      <w:r w:rsidR="00C92E35" w:rsidRPr="00040C06">
        <w:rPr>
          <w:rFonts w:ascii="Arial Narrow" w:hAnsi="Arial Narrow" w:cs="Arial"/>
          <w:sz w:val="21"/>
          <w:szCs w:val="21"/>
        </w:rPr>
        <w:t>pož</w:t>
      </w:r>
      <w:r w:rsidR="00855BEA" w:rsidRPr="00040C06">
        <w:rPr>
          <w:rFonts w:ascii="Arial Narrow" w:hAnsi="Arial Narrow" w:cs="Arial"/>
          <w:sz w:val="21"/>
          <w:szCs w:val="21"/>
        </w:rPr>
        <w:t>adovaného</w:t>
      </w:r>
      <w:r w:rsidR="00C92E35" w:rsidRPr="00040C06">
        <w:rPr>
          <w:rFonts w:ascii="Arial Narrow" w:hAnsi="Arial Narrow" w:cs="Arial"/>
          <w:sz w:val="21"/>
          <w:szCs w:val="21"/>
        </w:rPr>
        <w:t xml:space="preserve"> zobrazeni</w:t>
      </w:r>
      <w:r w:rsidR="00855BEA" w:rsidRPr="00040C06">
        <w:rPr>
          <w:rFonts w:ascii="Arial Narrow" w:hAnsi="Arial Narrow" w:cs="Arial"/>
          <w:sz w:val="21"/>
          <w:szCs w:val="21"/>
        </w:rPr>
        <w:t>a uvedeného vo Zväzku 3</w:t>
      </w:r>
      <w:r w:rsidR="00855BEA" w:rsidRPr="00C34D88">
        <w:rPr>
          <w:rFonts w:ascii="Arial Narrow" w:hAnsi="Arial Narrow"/>
          <w:sz w:val="21"/>
          <w:szCs w:val="21"/>
        </w:rPr>
        <w:t>, Príloha</w:t>
      </w:r>
      <w:r w:rsidR="00CC6FD0" w:rsidRPr="00C34D88">
        <w:rPr>
          <w:rFonts w:ascii="Arial Narrow" w:hAnsi="Arial Narrow"/>
          <w:sz w:val="21"/>
          <w:szCs w:val="21"/>
        </w:rPr>
        <w:t xml:space="preserve"> </w:t>
      </w:r>
      <w:r w:rsidR="00D66561" w:rsidRPr="00C34D88">
        <w:rPr>
          <w:rFonts w:ascii="Arial Narrow" w:hAnsi="Arial Narrow"/>
          <w:sz w:val="21"/>
          <w:szCs w:val="21"/>
        </w:rPr>
        <w:t>14</w:t>
      </w:r>
      <w:r w:rsidR="00CC6FD0" w:rsidRPr="00C34D88">
        <w:rPr>
          <w:rFonts w:ascii="Arial Narrow" w:hAnsi="Arial Narrow"/>
          <w:sz w:val="21"/>
          <w:szCs w:val="21"/>
        </w:rPr>
        <w:t>,</w:t>
      </w:r>
      <w:r w:rsidR="00CC6FD0" w:rsidRPr="00040C06">
        <w:rPr>
          <w:rFonts w:ascii="Arial Narrow" w:hAnsi="Arial Narrow" w:cs="Arial"/>
          <w:sz w:val="21"/>
          <w:szCs w:val="21"/>
        </w:rPr>
        <w:t xml:space="preserve"> Súťažných podkladov.</w:t>
      </w:r>
      <w:r w:rsidR="00C92E35" w:rsidRPr="00040C06">
        <w:rPr>
          <w:rFonts w:ascii="Arial Narrow" w:hAnsi="Arial Narrow" w:cs="Arial"/>
          <w:sz w:val="21"/>
          <w:szCs w:val="21"/>
        </w:rPr>
        <w:t xml:space="preserve"> </w:t>
      </w:r>
      <w:r w:rsidR="00DC0463" w:rsidRPr="00040C06">
        <w:rPr>
          <w:rFonts w:ascii="Arial Narrow" w:hAnsi="Arial Narrow" w:cs="Arial"/>
          <w:sz w:val="21"/>
          <w:szCs w:val="21"/>
        </w:rPr>
        <w:t xml:space="preserve"> </w:t>
      </w:r>
    </w:p>
    <w:p w14:paraId="4C449E2D" w14:textId="039D6DC8" w:rsidR="00775BEE" w:rsidRPr="00040C06" w:rsidRDefault="00ED2596" w:rsidP="00C34D88">
      <w:pPr>
        <w:pStyle w:val="Nadpis3"/>
      </w:pPr>
      <w:bookmarkStart w:id="2519" w:name="_Toc187411910"/>
      <w:r w:rsidRPr="00040C06">
        <w:t xml:space="preserve">Zoznam </w:t>
      </w:r>
      <w:r w:rsidR="00775BEE" w:rsidRPr="00040C06">
        <w:t>tab</w:t>
      </w:r>
      <w:r w:rsidRPr="00040C06">
        <w:t>úľ</w:t>
      </w:r>
      <w:r w:rsidR="00775BEE" w:rsidRPr="00040C06">
        <w:t xml:space="preserve"> - </w:t>
      </w:r>
      <w:r w:rsidR="00877840" w:rsidRPr="00040C06">
        <w:t>S</w:t>
      </w:r>
      <w:r w:rsidR="00775BEE" w:rsidRPr="00040C06">
        <w:t>tavba</w:t>
      </w:r>
      <w:bookmarkEnd w:id="2519"/>
    </w:p>
    <w:p w14:paraId="651FD132" w14:textId="5FB5CDEF" w:rsidR="0018412A" w:rsidRPr="00040C06" w:rsidRDefault="00775BEE" w:rsidP="00624E31">
      <w:pPr>
        <w:pStyle w:val="Nadpis4"/>
      </w:pPr>
      <w:bookmarkStart w:id="2520" w:name="_Ref170818811"/>
      <w:r w:rsidRPr="00040C06">
        <w:t>Informačná tabuľa</w:t>
      </w:r>
      <w:bookmarkEnd w:id="2520"/>
      <w:r w:rsidRPr="00040C06">
        <w:t xml:space="preserve"> </w:t>
      </w:r>
      <w:r w:rsidR="006F63E4" w:rsidRPr="00040C06">
        <w:t xml:space="preserve">a Stála tabuľa   </w:t>
      </w:r>
    </w:p>
    <w:p w14:paraId="3A8F606A" w14:textId="5CAA2576" w:rsidR="00CF7DC8" w:rsidRPr="00C34D88" w:rsidRDefault="00775BEE" w:rsidP="00C34D88">
      <w:pPr>
        <w:pStyle w:val="Bezriadkovania"/>
        <w:ind w:firstLine="567"/>
        <w:jc w:val="both"/>
        <w:rPr>
          <w:rFonts w:ascii="Arial Narrow" w:hAnsi="Arial Narrow" w:cs="Arial"/>
          <w:sz w:val="21"/>
          <w:szCs w:val="21"/>
        </w:rPr>
      </w:pPr>
      <w:r w:rsidRPr="00C34D88">
        <w:rPr>
          <w:rFonts w:ascii="Arial Narrow" w:hAnsi="Arial Narrow" w:cs="Arial"/>
          <w:sz w:val="21"/>
          <w:szCs w:val="21"/>
        </w:rPr>
        <w:t>Dve tabule osadené na začiatku a konci stavebného úseku. Musí byť zabezpečená dostatočná viditeľnosť oboch tabúľ. K schváleniu tabúľ je potrebné priložiť vizuálne zobrazenie umiestenie tabúľ.</w:t>
      </w:r>
      <w:r w:rsidR="00CF7DC8" w:rsidRPr="00040C06">
        <w:rPr>
          <w:rFonts w:ascii="Arial Narrow" w:hAnsi="Arial Narrow" w:cs="Arial"/>
          <w:sz w:val="21"/>
          <w:szCs w:val="21"/>
        </w:rPr>
        <w:t xml:space="preserve"> </w:t>
      </w:r>
      <w:r w:rsidR="00CF7DC8" w:rsidRPr="00C34D88">
        <w:rPr>
          <w:rFonts w:ascii="Arial Narrow" w:hAnsi="Arial Narrow" w:cs="Arial"/>
          <w:sz w:val="21"/>
          <w:szCs w:val="21"/>
        </w:rPr>
        <w:t>Po ukončení prác Zhotoviteľ informačné tabule odstráni a</w:t>
      </w:r>
      <w:r w:rsidR="001F52B4" w:rsidRPr="00040C06">
        <w:rPr>
          <w:rFonts w:ascii="Arial Narrow" w:hAnsi="Arial Narrow" w:cs="Arial"/>
          <w:sz w:val="21"/>
          <w:szCs w:val="21"/>
        </w:rPr>
        <w:t xml:space="preserve"> zabezpečí </w:t>
      </w:r>
      <w:r w:rsidR="005C2CF0" w:rsidRPr="00040C06">
        <w:rPr>
          <w:rFonts w:ascii="Arial Narrow" w:hAnsi="Arial Narrow" w:cs="Arial"/>
          <w:sz w:val="21"/>
          <w:szCs w:val="21"/>
        </w:rPr>
        <w:t xml:space="preserve">inštaláciu </w:t>
      </w:r>
      <w:r w:rsidR="00CF31E5" w:rsidRPr="00040C06">
        <w:rPr>
          <w:rFonts w:ascii="Arial Narrow" w:hAnsi="Arial Narrow" w:cs="Arial"/>
          <w:sz w:val="21"/>
          <w:szCs w:val="21"/>
        </w:rPr>
        <w:t>stálej tabule</w:t>
      </w:r>
      <w:r w:rsidR="005C2CF0" w:rsidRPr="00040C06">
        <w:rPr>
          <w:rFonts w:ascii="Arial Narrow" w:hAnsi="Arial Narrow" w:cs="Arial"/>
          <w:sz w:val="21"/>
          <w:szCs w:val="21"/>
        </w:rPr>
        <w:t>/</w:t>
      </w:r>
      <w:r w:rsidR="00CF7DC8" w:rsidRPr="00C34D88">
        <w:rPr>
          <w:rFonts w:ascii="Arial Narrow" w:hAnsi="Arial Narrow" w:cs="Arial"/>
          <w:sz w:val="21"/>
          <w:szCs w:val="21"/>
        </w:rPr>
        <w:t>trval</w:t>
      </w:r>
      <w:r w:rsidR="005C2CF0" w:rsidRPr="00040C06">
        <w:rPr>
          <w:rFonts w:ascii="Arial Narrow" w:hAnsi="Arial Narrow" w:cs="Arial"/>
          <w:sz w:val="21"/>
          <w:szCs w:val="21"/>
        </w:rPr>
        <w:t xml:space="preserve">ú </w:t>
      </w:r>
      <w:r w:rsidR="00CF7DC8" w:rsidRPr="00C34D88">
        <w:rPr>
          <w:rFonts w:ascii="Arial Narrow" w:hAnsi="Arial Narrow" w:cs="Arial"/>
          <w:sz w:val="21"/>
          <w:szCs w:val="21"/>
        </w:rPr>
        <w:t xml:space="preserve">pamätnú dosku, ktorú odsúhlasí Stavebný dozor </w:t>
      </w:r>
      <w:r w:rsidR="005C2CF0" w:rsidRPr="00040C06">
        <w:rPr>
          <w:rFonts w:ascii="Arial Narrow" w:hAnsi="Arial Narrow" w:cs="Arial"/>
          <w:sz w:val="21"/>
          <w:szCs w:val="21"/>
        </w:rPr>
        <w:t>. M</w:t>
      </w:r>
      <w:r w:rsidR="00CF7DC8" w:rsidRPr="00C34D88">
        <w:rPr>
          <w:rFonts w:ascii="Arial Narrow" w:hAnsi="Arial Narrow" w:cs="Arial"/>
          <w:sz w:val="21"/>
          <w:szCs w:val="21"/>
        </w:rPr>
        <w:t>iesto osadenia určí Objednávateľ. Trvalá pamätná doska bude minimálnych rozmerov 1,0 x 0,7 m z mosadzného materiálu</w:t>
      </w:r>
    </w:p>
    <w:p w14:paraId="28007CBA" w14:textId="38C288A0" w:rsidR="0018412A" w:rsidRPr="00040C06" w:rsidRDefault="00372FB6" w:rsidP="00C34D88">
      <w:pPr>
        <w:pStyle w:val="Nadpis4"/>
      </w:pPr>
      <w:r w:rsidRPr="00040C06">
        <w:lastRenderedPageBreak/>
        <w:t xml:space="preserve">Veľkoplošný pútač (billboard) </w:t>
      </w:r>
    </w:p>
    <w:p w14:paraId="4E5F99C4" w14:textId="2C22F48A" w:rsidR="003856F8" w:rsidRPr="00C34D88" w:rsidRDefault="00E4062D"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je povinný zabezpečiť inštaláciu veľkoplošného pútača na dobre viditeľnom mieste realizácie projektu odo dňa začatia prác alebo ku dňu nadobudnutia účinnosti Zmluvy o poskytnutí NFP (ak k začatiu realizácie aktivít projektu došlo pred nadobudnutím jej účinnosti). Miesto osadenia určí Objednávateľ. Veľkoplošný pútač musí byť osadený počas celej doby realizácie projektu. </w:t>
      </w:r>
    </w:p>
    <w:p w14:paraId="15BD0581" w14:textId="01B453F3" w:rsidR="0018412A" w:rsidRPr="00040C06" w:rsidRDefault="00775BEE" w:rsidP="00C34D88">
      <w:pPr>
        <w:pStyle w:val="Nadpis4"/>
      </w:pPr>
      <w:r w:rsidRPr="00040C06">
        <w:t xml:space="preserve">Tabuľa </w:t>
      </w:r>
      <w:r w:rsidR="00C07162" w:rsidRPr="00040C06">
        <w:t>„I</w:t>
      </w:r>
      <w:r w:rsidRPr="00040C06">
        <w:t>dentifikácie stavby</w:t>
      </w:r>
      <w:r w:rsidR="00C07162" w:rsidRPr="00040C06">
        <w:t>“</w:t>
      </w:r>
      <w:r w:rsidRPr="00040C06">
        <w:t xml:space="preserve"> </w:t>
      </w:r>
    </w:p>
    <w:p w14:paraId="783AFD3F" w14:textId="4B29A6E3"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Zhotoviteľ je zodpovedný za umiestnenie potrebného počtu informačných tabúľ podľa §43i, odsek 3b </w:t>
      </w:r>
      <w:r w:rsidR="00A71BB7" w:rsidRPr="00040C06">
        <w:rPr>
          <w:rFonts w:ascii="Arial Narrow" w:hAnsi="Arial Narrow" w:cs="Arial"/>
          <w:sz w:val="21"/>
          <w:szCs w:val="21"/>
        </w:rPr>
        <w:t>S</w:t>
      </w:r>
      <w:r w:rsidRPr="00C34D88">
        <w:rPr>
          <w:rFonts w:ascii="Arial Narrow" w:hAnsi="Arial Narrow" w:cs="Arial"/>
          <w:sz w:val="21"/>
          <w:szCs w:val="21"/>
        </w:rPr>
        <w:t>tavebn</w:t>
      </w:r>
      <w:r w:rsidR="00A71BB7" w:rsidRPr="00040C06">
        <w:rPr>
          <w:rFonts w:ascii="Arial Narrow" w:hAnsi="Arial Narrow" w:cs="Arial"/>
          <w:sz w:val="21"/>
          <w:szCs w:val="21"/>
        </w:rPr>
        <w:t>ého</w:t>
      </w:r>
      <w:r w:rsidRPr="00C34D88">
        <w:rPr>
          <w:rFonts w:ascii="Arial Narrow" w:hAnsi="Arial Narrow" w:cs="Arial"/>
          <w:sz w:val="21"/>
          <w:szCs w:val="21"/>
        </w:rPr>
        <w:t xml:space="preserve"> zákon</w:t>
      </w:r>
      <w:r w:rsidR="00A71BB7" w:rsidRPr="00040C06">
        <w:rPr>
          <w:rFonts w:ascii="Arial Narrow" w:hAnsi="Arial Narrow" w:cs="Arial"/>
          <w:sz w:val="21"/>
          <w:szCs w:val="21"/>
        </w:rPr>
        <w:t>a</w:t>
      </w:r>
      <w:r w:rsidRPr="00C34D88">
        <w:rPr>
          <w:rFonts w:ascii="Arial Narrow" w:hAnsi="Arial Narrow" w:cs="Arial"/>
          <w:sz w:val="21"/>
          <w:szCs w:val="21"/>
        </w:rPr>
        <w:t xml:space="preserve">. </w:t>
      </w:r>
    </w:p>
    <w:p w14:paraId="6A47E75E" w14:textId="4602C26E" w:rsidR="00775BEE" w:rsidRPr="00040C06" w:rsidRDefault="00775BEE" w:rsidP="00C34D88">
      <w:pPr>
        <w:pStyle w:val="Nadpis3"/>
      </w:pPr>
      <w:bookmarkStart w:id="2521" w:name="_Toc170895128"/>
      <w:bookmarkStart w:id="2522" w:name="_Toc170895310"/>
      <w:bookmarkStart w:id="2523" w:name="_Toc179884710"/>
      <w:bookmarkStart w:id="2524" w:name="_Toc180132968"/>
      <w:bookmarkStart w:id="2525" w:name="_Toc180486852"/>
      <w:bookmarkStart w:id="2526" w:name="_Toc181706990"/>
      <w:bookmarkStart w:id="2527" w:name="_Toc181782420"/>
      <w:bookmarkStart w:id="2528" w:name="_Toc181784174"/>
      <w:bookmarkStart w:id="2529" w:name="_Toc181784444"/>
      <w:bookmarkStart w:id="2530" w:name="_Toc181864786"/>
      <w:bookmarkStart w:id="2531" w:name="_Toc182263249"/>
      <w:bookmarkStart w:id="2532" w:name="_Toc182264154"/>
      <w:bookmarkStart w:id="2533" w:name="_Toc184105646"/>
      <w:bookmarkStart w:id="2534" w:name="_Toc187221409"/>
      <w:bookmarkStart w:id="2535" w:name="_Toc187233602"/>
      <w:bookmarkStart w:id="2536" w:name="_Toc187233933"/>
      <w:bookmarkStart w:id="2537" w:name="_Toc187234221"/>
      <w:bookmarkStart w:id="2538" w:name="_Toc187234509"/>
      <w:bookmarkStart w:id="2539" w:name="_Toc187241954"/>
      <w:bookmarkStart w:id="2540" w:name="_Toc187246119"/>
      <w:bookmarkStart w:id="2541" w:name="_Toc187246712"/>
      <w:bookmarkStart w:id="2542" w:name="_Toc187247241"/>
      <w:bookmarkStart w:id="2543" w:name="_Toc170895129"/>
      <w:bookmarkStart w:id="2544" w:name="_Toc170895311"/>
      <w:bookmarkStart w:id="2545" w:name="_Toc179884711"/>
      <w:bookmarkStart w:id="2546" w:name="_Toc180132969"/>
      <w:bookmarkStart w:id="2547" w:name="_Toc180486853"/>
      <w:bookmarkStart w:id="2548" w:name="_Toc181706991"/>
      <w:bookmarkStart w:id="2549" w:name="_Toc181782421"/>
      <w:bookmarkStart w:id="2550" w:name="_Toc181784175"/>
      <w:bookmarkStart w:id="2551" w:name="_Toc181784445"/>
      <w:bookmarkStart w:id="2552" w:name="_Toc181864787"/>
      <w:bookmarkStart w:id="2553" w:name="_Toc182263250"/>
      <w:bookmarkStart w:id="2554" w:name="_Toc182264155"/>
      <w:bookmarkStart w:id="2555" w:name="_Toc184105647"/>
      <w:bookmarkStart w:id="2556" w:name="_Toc187221410"/>
      <w:bookmarkStart w:id="2557" w:name="_Toc187233603"/>
      <w:bookmarkStart w:id="2558" w:name="_Toc187233934"/>
      <w:bookmarkStart w:id="2559" w:name="_Toc187234222"/>
      <w:bookmarkStart w:id="2560" w:name="_Toc187234510"/>
      <w:bookmarkStart w:id="2561" w:name="_Toc187241955"/>
      <w:bookmarkStart w:id="2562" w:name="_Toc187246120"/>
      <w:bookmarkStart w:id="2563" w:name="_Toc187246713"/>
      <w:bookmarkStart w:id="2564" w:name="_Toc187247242"/>
      <w:bookmarkStart w:id="2565" w:name="_Toc170895130"/>
      <w:bookmarkStart w:id="2566" w:name="_Toc170895312"/>
      <w:bookmarkStart w:id="2567" w:name="_Toc179884712"/>
      <w:bookmarkStart w:id="2568" w:name="_Toc180132970"/>
      <w:bookmarkStart w:id="2569" w:name="_Toc180486854"/>
      <w:bookmarkStart w:id="2570" w:name="_Toc181706992"/>
      <w:bookmarkStart w:id="2571" w:name="_Toc181782422"/>
      <w:bookmarkStart w:id="2572" w:name="_Toc181784176"/>
      <w:bookmarkStart w:id="2573" w:name="_Toc181784446"/>
      <w:bookmarkStart w:id="2574" w:name="_Toc181864788"/>
      <w:bookmarkStart w:id="2575" w:name="_Toc182263251"/>
      <w:bookmarkStart w:id="2576" w:name="_Toc182264156"/>
      <w:bookmarkStart w:id="2577" w:name="_Toc184105648"/>
      <w:bookmarkStart w:id="2578" w:name="_Toc187221411"/>
      <w:bookmarkStart w:id="2579" w:name="_Toc187233604"/>
      <w:bookmarkStart w:id="2580" w:name="_Toc187233935"/>
      <w:bookmarkStart w:id="2581" w:name="_Toc187234223"/>
      <w:bookmarkStart w:id="2582" w:name="_Toc187234511"/>
      <w:bookmarkStart w:id="2583" w:name="_Toc187241956"/>
      <w:bookmarkStart w:id="2584" w:name="_Toc187246121"/>
      <w:bookmarkStart w:id="2585" w:name="_Toc187246714"/>
      <w:bookmarkStart w:id="2586" w:name="_Toc187247243"/>
      <w:bookmarkStart w:id="2587" w:name="_Toc170895131"/>
      <w:bookmarkStart w:id="2588" w:name="_Toc170895313"/>
      <w:bookmarkStart w:id="2589" w:name="_Toc179884713"/>
      <w:bookmarkStart w:id="2590" w:name="_Toc180132971"/>
      <w:bookmarkStart w:id="2591" w:name="_Toc180486855"/>
      <w:bookmarkStart w:id="2592" w:name="_Toc181706993"/>
      <w:bookmarkStart w:id="2593" w:name="_Toc181782423"/>
      <w:bookmarkStart w:id="2594" w:name="_Toc181784177"/>
      <w:bookmarkStart w:id="2595" w:name="_Toc181784447"/>
      <w:bookmarkStart w:id="2596" w:name="_Toc181864789"/>
      <w:bookmarkStart w:id="2597" w:name="_Toc182263252"/>
      <w:bookmarkStart w:id="2598" w:name="_Toc182264157"/>
      <w:bookmarkStart w:id="2599" w:name="_Toc184105649"/>
      <w:bookmarkStart w:id="2600" w:name="_Toc187221412"/>
      <w:bookmarkStart w:id="2601" w:name="_Toc187233605"/>
      <w:bookmarkStart w:id="2602" w:name="_Toc187233936"/>
      <w:bookmarkStart w:id="2603" w:name="_Toc187234224"/>
      <w:bookmarkStart w:id="2604" w:name="_Toc187234512"/>
      <w:bookmarkStart w:id="2605" w:name="_Toc187241957"/>
      <w:bookmarkStart w:id="2606" w:name="_Toc187246122"/>
      <w:bookmarkStart w:id="2607" w:name="_Toc187246715"/>
      <w:bookmarkStart w:id="2608" w:name="_Toc187247244"/>
      <w:bookmarkStart w:id="2609" w:name="_Toc187411911"/>
      <w:bookmarkEnd w:id="2518"/>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r w:rsidRPr="00040C06">
        <w:t xml:space="preserve">Zoznam </w:t>
      </w:r>
      <w:r w:rsidR="0018412A" w:rsidRPr="00040C06">
        <w:t xml:space="preserve">tabúľ </w:t>
      </w:r>
      <w:r w:rsidRPr="00040C06">
        <w:t xml:space="preserve">- </w:t>
      </w:r>
      <w:r w:rsidR="00877840" w:rsidRPr="00040C06">
        <w:t>Z</w:t>
      </w:r>
      <w:r w:rsidRPr="00040C06">
        <w:t>hotoviteľ</w:t>
      </w:r>
      <w:bookmarkEnd w:id="2609"/>
    </w:p>
    <w:p w14:paraId="77B33885" w14:textId="137DFAF1" w:rsidR="00AE641D" w:rsidRPr="00C34D88" w:rsidRDefault="006A227D" w:rsidP="00C34D88">
      <w:pPr>
        <w:pStyle w:val="Bezriadkovania"/>
        <w:ind w:firstLine="864"/>
        <w:jc w:val="both"/>
        <w:rPr>
          <w:szCs w:val="21"/>
        </w:rPr>
      </w:pPr>
      <w:r w:rsidRPr="00E3545D">
        <w:rPr>
          <w:szCs w:val="21"/>
        </w:rPr>
        <w:t xml:space="preserve">Zhotoviteľ je povinný splniť všetky náležitosti uvedené v Metodickom dokumente Riadiaceho orgánu pre Program Slovensko č. 13 Manuál pre informovanosť a komunikáciu pre Program Slovensko. </w:t>
      </w:r>
      <w:r w:rsidRPr="00C34D88">
        <w:rPr>
          <w:szCs w:val="21"/>
        </w:rPr>
        <w:t xml:space="preserve">Aktuálna verzia manuálu je zverejnená na </w:t>
      </w:r>
      <w:r w:rsidR="00095D76" w:rsidRPr="00C34D88">
        <w:rPr>
          <w:color w:val="0000FF"/>
          <w:szCs w:val="21"/>
        </w:rPr>
        <w:t>www.eurofondy.gov.sk.</w:t>
      </w:r>
      <w:r w:rsidR="00095D76" w:rsidRPr="00E3545D">
        <w:rPr>
          <w:szCs w:val="21"/>
        </w:rPr>
        <w:t xml:space="preserve"> </w:t>
      </w:r>
    </w:p>
    <w:p w14:paraId="3BC64F8A" w14:textId="6C2D13DC" w:rsidR="0018412A" w:rsidRPr="00D66561" w:rsidRDefault="00775BEE" w:rsidP="00C34D88">
      <w:pPr>
        <w:pStyle w:val="Nadpis4"/>
        <w:rPr>
          <w:szCs w:val="21"/>
        </w:rPr>
      </w:pPr>
      <w:bookmarkStart w:id="2610" w:name="_Ref170818969"/>
      <w:r w:rsidRPr="00D66561">
        <w:rPr>
          <w:szCs w:val="21"/>
        </w:rPr>
        <w:t xml:space="preserve">Tabuľa </w:t>
      </w:r>
      <w:r w:rsidR="004601BF" w:rsidRPr="00D66561">
        <w:rPr>
          <w:szCs w:val="21"/>
        </w:rPr>
        <w:t>„S</w:t>
      </w:r>
      <w:r w:rsidRPr="00D66561">
        <w:rPr>
          <w:szCs w:val="21"/>
        </w:rPr>
        <w:t>tavbu realizuje</w:t>
      </w:r>
      <w:bookmarkEnd w:id="2610"/>
      <w:r w:rsidR="004601BF" w:rsidRPr="00D66561">
        <w:rPr>
          <w:szCs w:val="21"/>
        </w:rPr>
        <w:t>“</w:t>
      </w:r>
      <w:r w:rsidRPr="00D66561">
        <w:rPr>
          <w:szCs w:val="21"/>
        </w:rPr>
        <w:t xml:space="preserve"> </w:t>
      </w:r>
    </w:p>
    <w:p w14:paraId="5A68690A" w14:textId="14F3CDEC"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Dve tabule osadené na začiatku a konci stavebného úseku. Musí byť zabezpečená dostatočná viditeľnosť oboch tabúľ. Osádzajú sa vždy za tabuľou v </w:t>
      </w:r>
      <w:r w:rsidR="002D7E61" w:rsidRPr="00C34D88">
        <w:rPr>
          <w:rFonts w:ascii="Arial Narrow" w:hAnsi="Arial Narrow" w:cs="Arial"/>
          <w:sz w:val="21"/>
          <w:szCs w:val="21"/>
        </w:rPr>
        <w:t xml:space="preserve">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_Ref170818811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6.2.1.1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w:t>
      </w:r>
    </w:p>
    <w:p w14:paraId="47A92FBD" w14:textId="5E908440" w:rsidR="002D7E61" w:rsidRPr="00D66561" w:rsidRDefault="00775BEE" w:rsidP="00C34D88">
      <w:pPr>
        <w:pStyle w:val="Nadpis4"/>
        <w:rPr>
          <w:szCs w:val="21"/>
        </w:rPr>
      </w:pPr>
      <w:r w:rsidRPr="00D66561">
        <w:rPr>
          <w:szCs w:val="21"/>
        </w:rPr>
        <w:t xml:space="preserve">Tabuľa </w:t>
      </w:r>
      <w:r w:rsidR="00E91A63" w:rsidRPr="00D66561">
        <w:rPr>
          <w:szCs w:val="21"/>
        </w:rPr>
        <w:t>„S</w:t>
      </w:r>
      <w:r w:rsidRPr="00D66561">
        <w:rPr>
          <w:szCs w:val="21"/>
        </w:rPr>
        <w:t>tavbu otvárame</w:t>
      </w:r>
      <w:r w:rsidR="00E91A63" w:rsidRPr="00D66561">
        <w:rPr>
          <w:szCs w:val="21"/>
        </w:rPr>
        <w:t>“</w:t>
      </w:r>
    </w:p>
    <w:p w14:paraId="795B3601" w14:textId="06232545" w:rsidR="00775BEE" w:rsidRPr="00C34D88" w:rsidRDefault="00775BEE" w:rsidP="00C34D88">
      <w:pPr>
        <w:pStyle w:val="Bezriadkovania"/>
        <w:ind w:firstLine="864"/>
        <w:jc w:val="both"/>
        <w:rPr>
          <w:rFonts w:ascii="Arial Narrow" w:hAnsi="Arial Narrow" w:cs="Arial"/>
          <w:b/>
          <w:sz w:val="21"/>
          <w:szCs w:val="21"/>
        </w:rPr>
      </w:pPr>
      <w:r w:rsidRPr="00C34D88">
        <w:rPr>
          <w:rFonts w:ascii="Arial Narrow" w:hAnsi="Arial Narrow" w:cs="Arial"/>
          <w:sz w:val="21"/>
          <w:szCs w:val="21"/>
        </w:rPr>
        <w:t>30 dní pred ukončení</w:t>
      </w:r>
      <w:r w:rsidR="002227E8" w:rsidRPr="00040C06">
        <w:rPr>
          <w:rFonts w:ascii="Arial Narrow" w:hAnsi="Arial Narrow" w:cs="Arial"/>
          <w:sz w:val="21"/>
          <w:szCs w:val="21"/>
        </w:rPr>
        <w:t>m</w:t>
      </w:r>
      <w:r w:rsidRPr="00C34D88">
        <w:rPr>
          <w:rFonts w:ascii="Arial Narrow" w:hAnsi="Arial Narrow" w:cs="Arial"/>
          <w:sz w:val="21"/>
          <w:szCs w:val="21"/>
        </w:rPr>
        <w:t xml:space="preserve"> prác a stanovení termínu otvorenia stavby Zhotoviteľ informačné tabule v 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_Ref170818969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6.2.2.1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nahradí za tabule s informáciou o termíne otvorenia stavby. </w:t>
      </w:r>
    </w:p>
    <w:p w14:paraId="7494E978" w14:textId="6E87C0FA" w:rsidR="00775BEE" w:rsidRPr="00040C06" w:rsidRDefault="00E20EBB" w:rsidP="00C950D3">
      <w:pPr>
        <w:pStyle w:val="Nadpis2"/>
      </w:pPr>
      <w:bookmarkStart w:id="2611" w:name="_Toc182263254"/>
      <w:bookmarkStart w:id="2612" w:name="_Toc182264159"/>
      <w:bookmarkStart w:id="2613" w:name="_Toc184105651"/>
      <w:bookmarkStart w:id="2614" w:name="_Toc187221414"/>
      <w:bookmarkStart w:id="2615" w:name="_Toc187233607"/>
      <w:bookmarkStart w:id="2616" w:name="_Toc187233938"/>
      <w:bookmarkStart w:id="2617" w:name="_Toc187234226"/>
      <w:bookmarkStart w:id="2618" w:name="_Toc187234514"/>
      <w:bookmarkStart w:id="2619" w:name="_Toc187241959"/>
      <w:bookmarkStart w:id="2620" w:name="_Toc187246124"/>
      <w:bookmarkStart w:id="2621" w:name="_Toc187246717"/>
      <w:bookmarkStart w:id="2622" w:name="_Toc187247246"/>
      <w:bookmarkStart w:id="2623" w:name="_Toc182263255"/>
      <w:bookmarkStart w:id="2624" w:name="_Toc182264160"/>
      <w:bookmarkStart w:id="2625" w:name="_Toc184105652"/>
      <w:bookmarkStart w:id="2626" w:name="_Toc187221415"/>
      <w:bookmarkStart w:id="2627" w:name="_Toc187233608"/>
      <w:bookmarkStart w:id="2628" w:name="_Toc187233939"/>
      <w:bookmarkStart w:id="2629" w:name="_Toc187234227"/>
      <w:bookmarkStart w:id="2630" w:name="_Toc187234515"/>
      <w:bookmarkStart w:id="2631" w:name="_Toc187241960"/>
      <w:bookmarkStart w:id="2632" w:name="_Toc187246125"/>
      <w:bookmarkStart w:id="2633" w:name="_Toc187246718"/>
      <w:bookmarkStart w:id="2634" w:name="_Toc187247247"/>
      <w:bookmarkStart w:id="2635" w:name="_Toc182263256"/>
      <w:bookmarkStart w:id="2636" w:name="_Toc182264161"/>
      <w:bookmarkStart w:id="2637" w:name="_Toc184105653"/>
      <w:bookmarkStart w:id="2638" w:name="_Toc187221416"/>
      <w:bookmarkStart w:id="2639" w:name="_Toc187233609"/>
      <w:bookmarkStart w:id="2640" w:name="_Toc187233940"/>
      <w:bookmarkStart w:id="2641" w:name="_Toc187234228"/>
      <w:bookmarkStart w:id="2642" w:name="_Toc187234516"/>
      <w:bookmarkStart w:id="2643" w:name="_Toc187241961"/>
      <w:bookmarkStart w:id="2644" w:name="_Toc187246126"/>
      <w:bookmarkStart w:id="2645" w:name="_Toc187246719"/>
      <w:bookmarkStart w:id="2646" w:name="_Toc187247248"/>
      <w:bookmarkStart w:id="2647" w:name="_Toc182263257"/>
      <w:bookmarkStart w:id="2648" w:name="_Toc182264162"/>
      <w:bookmarkStart w:id="2649" w:name="_Toc184105654"/>
      <w:bookmarkStart w:id="2650" w:name="_Toc187221417"/>
      <w:bookmarkStart w:id="2651" w:name="_Toc187233610"/>
      <w:bookmarkStart w:id="2652" w:name="_Toc187233941"/>
      <w:bookmarkStart w:id="2653" w:name="_Toc187234229"/>
      <w:bookmarkStart w:id="2654" w:name="_Toc187234517"/>
      <w:bookmarkStart w:id="2655" w:name="_Toc187241962"/>
      <w:bookmarkStart w:id="2656" w:name="_Toc187246127"/>
      <w:bookmarkStart w:id="2657" w:name="_Toc187246720"/>
      <w:bookmarkStart w:id="2658" w:name="_Toc187247249"/>
      <w:bookmarkStart w:id="2659" w:name="_Toc182263258"/>
      <w:bookmarkStart w:id="2660" w:name="_Toc182264163"/>
      <w:bookmarkStart w:id="2661" w:name="_Toc184105655"/>
      <w:bookmarkStart w:id="2662" w:name="_Toc187221418"/>
      <w:bookmarkStart w:id="2663" w:name="_Toc187233611"/>
      <w:bookmarkStart w:id="2664" w:name="_Toc187233942"/>
      <w:bookmarkStart w:id="2665" w:name="_Toc187234230"/>
      <w:bookmarkStart w:id="2666" w:name="_Toc187234518"/>
      <w:bookmarkStart w:id="2667" w:name="_Toc187241963"/>
      <w:bookmarkStart w:id="2668" w:name="_Toc187246128"/>
      <w:bookmarkStart w:id="2669" w:name="_Toc187246721"/>
      <w:bookmarkStart w:id="2670" w:name="_Toc187247250"/>
      <w:bookmarkStart w:id="2671" w:name="_Toc182263259"/>
      <w:bookmarkStart w:id="2672" w:name="_Toc182264164"/>
      <w:bookmarkStart w:id="2673" w:name="_Toc184105656"/>
      <w:bookmarkStart w:id="2674" w:name="_Toc187221419"/>
      <w:bookmarkStart w:id="2675" w:name="_Toc187233612"/>
      <w:bookmarkStart w:id="2676" w:name="_Toc187233943"/>
      <w:bookmarkStart w:id="2677" w:name="_Toc187234231"/>
      <w:bookmarkStart w:id="2678" w:name="_Toc187234519"/>
      <w:bookmarkStart w:id="2679" w:name="_Toc187241964"/>
      <w:bookmarkStart w:id="2680" w:name="_Toc187246129"/>
      <w:bookmarkStart w:id="2681" w:name="_Toc187246722"/>
      <w:bookmarkStart w:id="2682" w:name="_Toc187247251"/>
      <w:bookmarkStart w:id="2683" w:name="_Toc182263260"/>
      <w:bookmarkStart w:id="2684" w:name="_Toc182264165"/>
      <w:bookmarkStart w:id="2685" w:name="_Toc184105657"/>
      <w:bookmarkStart w:id="2686" w:name="_Toc187221420"/>
      <w:bookmarkStart w:id="2687" w:name="_Toc187233613"/>
      <w:bookmarkStart w:id="2688" w:name="_Toc187233944"/>
      <w:bookmarkStart w:id="2689" w:name="_Toc187234232"/>
      <w:bookmarkStart w:id="2690" w:name="_Toc187234520"/>
      <w:bookmarkStart w:id="2691" w:name="_Toc187241965"/>
      <w:bookmarkStart w:id="2692" w:name="_Toc187246130"/>
      <w:bookmarkStart w:id="2693" w:name="_Toc187246723"/>
      <w:bookmarkStart w:id="2694" w:name="_Toc187247252"/>
      <w:bookmarkStart w:id="2695" w:name="_Toc170895134"/>
      <w:bookmarkStart w:id="2696" w:name="_Toc170895316"/>
      <w:bookmarkStart w:id="2697" w:name="_Toc182263261"/>
      <w:bookmarkStart w:id="2698" w:name="_Toc182264166"/>
      <w:bookmarkStart w:id="2699" w:name="_Toc184105658"/>
      <w:bookmarkStart w:id="2700" w:name="_Toc187221421"/>
      <w:bookmarkStart w:id="2701" w:name="_Toc187233614"/>
      <w:bookmarkStart w:id="2702" w:name="_Toc187233945"/>
      <w:bookmarkStart w:id="2703" w:name="_Toc187234233"/>
      <w:bookmarkStart w:id="2704" w:name="_Toc187234521"/>
      <w:bookmarkStart w:id="2705" w:name="_Toc187241966"/>
      <w:bookmarkStart w:id="2706" w:name="_Toc187246131"/>
      <w:bookmarkStart w:id="2707" w:name="_Toc187246724"/>
      <w:bookmarkStart w:id="2708" w:name="_Toc187247253"/>
      <w:bookmarkStart w:id="2709" w:name="_Toc182263262"/>
      <w:bookmarkStart w:id="2710" w:name="_Toc182264167"/>
      <w:bookmarkStart w:id="2711" w:name="_Toc184105659"/>
      <w:bookmarkStart w:id="2712" w:name="_Toc187221422"/>
      <w:bookmarkStart w:id="2713" w:name="_Toc187233615"/>
      <w:bookmarkStart w:id="2714" w:name="_Toc187233946"/>
      <w:bookmarkStart w:id="2715" w:name="_Toc187234234"/>
      <w:bookmarkStart w:id="2716" w:name="_Toc187234522"/>
      <w:bookmarkStart w:id="2717" w:name="_Toc187241967"/>
      <w:bookmarkStart w:id="2718" w:name="_Toc187246132"/>
      <w:bookmarkStart w:id="2719" w:name="_Toc187246725"/>
      <w:bookmarkStart w:id="2720" w:name="_Toc187247254"/>
      <w:bookmarkStart w:id="2721" w:name="_Toc179884716"/>
      <w:bookmarkStart w:id="2722" w:name="_Toc180132974"/>
      <w:bookmarkStart w:id="2723" w:name="_Toc180486858"/>
      <w:bookmarkStart w:id="2724" w:name="_Toc181706996"/>
      <w:bookmarkStart w:id="2725" w:name="_Toc181782426"/>
      <w:bookmarkStart w:id="2726" w:name="_Toc181784180"/>
      <w:bookmarkStart w:id="2727" w:name="_Toc181784450"/>
      <w:bookmarkStart w:id="2728" w:name="_Toc181864792"/>
      <w:bookmarkStart w:id="2729" w:name="_Toc182263263"/>
      <w:bookmarkStart w:id="2730" w:name="_Toc182264168"/>
      <w:bookmarkStart w:id="2731" w:name="_Toc184105660"/>
      <w:bookmarkStart w:id="2732" w:name="_Toc187221423"/>
      <w:bookmarkStart w:id="2733" w:name="_Toc187233616"/>
      <w:bookmarkStart w:id="2734" w:name="_Toc187233947"/>
      <w:bookmarkStart w:id="2735" w:name="_Toc187234235"/>
      <w:bookmarkStart w:id="2736" w:name="_Toc187234523"/>
      <w:bookmarkStart w:id="2737" w:name="_Toc187241968"/>
      <w:bookmarkStart w:id="2738" w:name="_Toc187246133"/>
      <w:bookmarkStart w:id="2739" w:name="_Toc187246726"/>
      <w:bookmarkStart w:id="2740" w:name="_Toc187247255"/>
      <w:bookmarkStart w:id="2741" w:name="_Toc187411912"/>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r w:rsidRPr="00C34D88">
        <w:t>F</w:t>
      </w:r>
      <w:r w:rsidR="00A40BC8" w:rsidRPr="00040C06">
        <w:t>oto</w:t>
      </w:r>
      <w:r w:rsidRPr="00C34D88">
        <w:t xml:space="preserve"> </w:t>
      </w:r>
      <w:r w:rsidR="00A40BC8" w:rsidRPr="00040C06">
        <w:t>a</w:t>
      </w:r>
      <w:r w:rsidRPr="00C34D88">
        <w:t> V</w:t>
      </w:r>
      <w:r w:rsidR="00A40BC8" w:rsidRPr="00040C06">
        <w:t>ideodokumentácia</w:t>
      </w:r>
      <w:r w:rsidRPr="00C34D88">
        <w:t xml:space="preserve"> </w:t>
      </w:r>
      <w:r w:rsidR="00A40BC8" w:rsidRPr="00040C06">
        <w:t>stavby</w:t>
      </w:r>
      <w:bookmarkEnd w:id="2741"/>
    </w:p>
    <w:p w14:paraId="0FCD91BD" w14:textId="45A30D01" w:rsidR="00775BE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Zhotoviteľ zabezpečí a Objednávateľovi doručí fotodokumentáciu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mesačnej báze počas celého trvania kontraktu. Fotodokumentácia bude doručovaná v</w:t>
      </w:r>
      <w:r w:rsidR="002E076A" w:rsidRPr="00040C06">
        <w:rPr>
          <w:rFonts w:ascii="Arial Narrow" w:hAnsi="Arial Narrow" w:cs="Arial"/>
          <w:sz w:val="21"/>
          <w:szCs w:val="21"/>
        </w:rPr>
        <w:t> </w:t>
      </w:r>
      <w:r w:rsidRPr="00C34D88">
        <w:rPr>
          <w:rFonts w:ascii="Arial Narrow" w:hAnsi="Arial Narrow" w:cs="Arial"/>
          <w:sz w:val="21"/>
          <w:szCs w:val="21"/>
        </w:rPr>
        <w:t>obrázkovom</w:t>
      </w:r>
      <w:r w:rsidR="002E076A" w:rsidRPr="00040C06">
        <w:rPr>
          <w:rFonts w:ascii="Arial Narrow" w:hAnsi="Arial Narrow" w:cs="Arial"/>
          <w:sz w:val="21"/>
          <w:szCs w:val="21"/>
        </w:rPr>
        <w:t xml:space="preserve"> v</w:t>
      </w:r>
      <w:r w:rsidR="00F61433" w:rsidRPr="00040C06">
        <w:rPr>
          <w:rFonts w:ascii="Arial Narrow" w:hAnsi="Arial Narrow" w:cs="Arial"/>
          <w:sz w:val="21"/>
          <w:szCs w:val="21"/>
        </w:rPr>
        <w:t> </w:t>
      </w:r>
      <w:r w:rsidR="002E076A" w:rsidRPr="00040C06">
        <w:rPr>
          <w:rFonts w:ascii="Arial Narrow" w:hAnsi="Arial Narrow" w:cs="Arial"/>
          <w:sz w:val="21"/>
          <w:szCs w:val="21"/>
        </w:rPr>
        <w:t>min</w:t>
      </w:r>
      <w:r w:rsidR="00F61433" w:rsidRPr="00040C06">
        <w:rPr>
          <w:rFonts w:ascii="Arial Narrow" w:hAnsi="Arial Narrow" w:cs="Arial"/>
          <w:sz w:val="21"/>
          <w:szCs w:val="21"/>
        </w:rPr>
        <w:t xml:space="preserve">imálnej kvalite </w:t>
      </w:r>
      <w:r w:rsidRPr="00C34D88">
        <w:rPr>
          <w:rFonts w:ascii="Arial Narrow" w:hAnsi="Arial Narrow" w:cs="Arial"/>
          <w:sz w:val="21"/>
          <w:szCs w:val="21"/>
        </w:rPr>
        <w:t xml:space="preserve"> HQ</w:t>
      </w:r>
      <w:r w:rsidR="00F61433" w:rsidRPr="00040C06">
        <w:rPr>
          <w:rFonts w:ascii="Arial Narrow" w:hAnsi="Arial Narrow" w:cs="Arial"/>
          <w:sz w:val="21"/>
          <w:szCs w:val="21"/>
        </w:rPr>
        <w:t xml:space="preserve"> a</w:t>
      </w:r>
      <w:r w:rsidRPr="00C34D88">
        <w:rPr>
          <w:rFonts w:ascii="Arial Narrow" w:hAnsi="Arial Narrow" w:cs="Arial"/>
          <w:sz w:val="21"/>
          <w:szCs w:val="21"/>
        </w:rPr>
        <w:t xml:space="preserve"> formáte (*.</w:t>
      </w:r>
      <w:proofErr w:type="spellStart"/>
      <w:r w:rsidRPr="00C34D88">
        <w:rPr>
          <w:rFonts w:ascii="Arial Narrow" w:hAnsi="Arial Narrow" w:cs="Arial"/>
          <w:sz w:val="21"/>
          <w:szCs w:val="21"/>
        </w:rPr>
        <w:t>jpg</w:t>
      </w:r>
      <w:proofErr w:type="spellEnd"/>
      <w:r w:rsidRPr="00C34D88">
        <w:rPr>
          <w:rFonts w:ascii="Arial Narrow" w:hAnsi="Arial Narrow" w:cs="Arial"/>
          <w:sz w:val="21"/>
          <w:szCs w:val="21"/>
        </w:rPr>
        <w:t>).</w:t>
      </w:r>
    </w:p>
    <w:p w14:paraId="6CEF04C3" w14:textId="5FA1EDF3" w:rsidR="000D25F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zabezpečí a Objednávateľovi doručí </w:t>
      </w:r>
      <w:proofErr w:type="spellStart"/>
      <w:r w:rsidRPr="00C34D88">
        <w:rPr>
          <w:rFonts w:ascii="Arial Narrow" w:hAnsi="Arial Narrow" w:cs="Arial"/>
          <w:sz w:val="21"/>
          <w:szCs w:val="21"/>
        </w:rPr>
        <w:t>videodokumentáciu</w:t>
      </w:r>
      <w:proofErr w:type="spellEnd"/>
      <w:r w:rsidRPr="00C34D88">
        <w:rPr>
          <w:rFonts w:ascii="Arial Narrow" w:hAnsi="Arial Narrow" w:cs="Arial"/>
          <w:sz w:val="21"/>
          <w:szCs w:val="21"/>
        </w:rPr>
        <w:t xml:space="preserve"> (</w:t>
      </w:r>
      <w:proofErr w:type="spellStart"/>
      <w:r w:rsidRPr="00C34D88">
        <w:rPr>
          <w:rFonts w:ascii="Arial Narrow" w:hAnsi="Arial Narrow" w:cs="Arial"/>
          <w:sz w:val="21"/>
          <w:szCs w:val="21"/>
        </w:rPr>
        <w:t>časozberné</w:t>
      </w:r>
      <w:proofErr w:type="spellEnd"/>
      <w:r w:rsidRPr="00C34D88">
        <w:rPr>
          <w:rFonts w:ascii="Arial Narrow" w:hAnsi="Arial Narrow" w:cs="Arial"/>
          <w:sz w:val="21"/>
          <w:szCs w:val="21"/>
        </w:rPr>
        <w:t xml:space="preserve"> snímky, letecké snímanie)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w:t>
      </w:r>
      <w:r w:rsidR="0089724D" w:rsidRPr="00040C06">
        <w:rPr>
          <w:rFonts w:ascii="Arial Narrow" w:hAnsi="Arial Narrow" w:cs="Arial"/>
          <w:sz w:val="21"/>
          <w:szCs w:val="21"/>
        </w:rPr>
        <w:t xml:space="preserve">mesačnej </w:t>
      </w:r>
      <w:r w:rsidRPr="00C34D88">
        <w:rPr>
          <w:rFonts w:ascii="Arial Narrow" w:hAnsi="Arial Narrow" w:cs="Arial"/>
          <w:sz w:val="21"/>
          <w:szCs w:val="21"/>
        </w:rPr>
        <w:t xml:space="preserve">báze počas celého trvania kontraktu. </w:t>
      </w:r>
      <w:proofErr w:type="spellStart"/>
      <w:r w:rsidRPr="00C34D88">
        <w:rPr>
          <w:rFonts w:ascii="Arial Narrow" w:hAnsi="Arial Narrow" w:cs="Arial"/>
          <w:sz w:val="21"/>
          <w:szCs w:val="21"/>
        </w:rPr>
        <w:t>Videodokumentácia</w:t>
      </w:r>
      <w:proofErr w:type="spellEnd"/>
      <w:r w:rsidRPr="00C34D88">
        <w:rPr>
          <w:rFonts w:ascii="Arial Narrow" w:hAnsi="Arial Narrow" w:cs="Arial"/>
          <w:sz w:val="21"/>
          <w:szCs w:val="21"/>
        </w:rPr>
        <w:t xml:space="preserve"> bude doručovaná vo forme čistej suroviny</w:t>
      </w:r>
      <w:r w:rsidR="00B9590C" w:rsidRPr="00040C06">
        <w:rPr>
          <w:rFonts w:ascii="Arial Narrow" w:hAnsi="Arial Narrow" w:cs="Arial"/>
          <w:sz w:val="21"/>
          <w:szCs w:val="21"/>
        </w:rPr>
        <w:t>,</w:t>
      </w:r>
      <w:r w:rsidRPr="00C34D88">
        <w:rPr>
          <w:rFonts w:ascii="Arial Narrow" w:hAnsi="Arial Narrow" w:cs="Arial"/>
          <w:sz w:val="21"/>
          <w:szCs w:val="21"/>
        </w:rPr>
        <w:t xml:space="preserve"> v</w:t>
      </w:r>
      <w:r w:rsidR="00B00BAA" w:rsidRPr="00040C06">
        <w:rPr>
          <w:rFonts w:ascii="Arial Narrow" w:hAnsi="Arial Narrow" w:cs="Arial"/>
          <w:sz w:val="21"/>
          <w:szCs w:val="21"/>
        </w:rPr>
        <w:t> kvalite</w:t>
      </w:r>
      <w:r w:rsidRPr="00C34D88">
        <w:rPr>
          <w:rFonts w:ascii="Arial Narrow" w:hAnsi="Arial Narrow" w:cs="Arial"/>
          <w:sz w:val="21"/>
          <w:szCs w:val="21"/>
        </w:rPr>
        <w:t xml:space="preserve"> HD </w:t>
      </w:r>
      <w:r w:rsidR="006E7083" w:rsidRPr="00040C06">
        <w:rPr>
          <w:rFonts w:ascii="Arial Narrow" w:hAnsi="Arial Narrow" w:cs="Arial"/>
          <w:sz w:val="21"/>
          <w:szCs w:val="21"/>
        </w:rPr>
        <w:t>a</w:t>
      </w:r>
      <w:r w:rsidR="006E7083" w:rsidRPr="00C34D88">
        <w:rPr>
          <w:rFonts w:ascii="Arial Narrow" w:hAnsi="Arial Narrow" w:cs="Arial"/>
          <w:sz w:val="21"/>
          <w:szCs w:val="21"/>
        </w:rPr>
        <w:t xml:space="preserve"> </w:t>
      </w:r>
      <w:r w:rsidRPr="00C34D88">
        <w:rPr>
          <w:rFonts w:ascii="Arial Narrow" w:hAnsi="Arial Narrow" w:cs="Arial"/>
          <w:sz w:val="21"/>
          <w:szCs w:val="21"/>
        </w:rPr>
        <w:t>formáte (*.</w:t>
      </w:r>
      <w:proofErr w:type="spellStart"/>
      <w:r w:rsidRPr="00C34D88">
        <w:rPr>
          <w:rFonts w:ascii="Arial Narrow" w:hAnsi="Arial Narrow" w:cs="Arial"/>
          <w:sz w:val="21"/>
          <w:szCs w:val="21"/>
        </w:rPr>
        <w:t>avi</w:t>
      </w:r>
      <w:proofErr w:type="spellEnd"/>
      <w:r w:rsidRPr="00C34D88">
        <w:rPr>
          <w:rFonts w:ascii="Arial Narrow" w:hAnsi="Arial Narrow" w:cs="Arial"/>
          <w:sz w:val="21"/>
          <w:szCs w:val="21"/>
        </w:rPr>
        <w:t>).</w:t>
      </w:r>
      <w:r w:rsidR="0089724D" w:rsidRPr="00040C06">
        <w:rPr>
          <w:rFonts w:ascii="Arial Narrow" w:hAnsi="Arial Narrow" w:cs="Arial"/>
          <w:sz w:val="21"/>
          <w:szCs w:val="21"/>
        </w:rPr>
        <w:t xml:space="preserve"> </w:t>
      </w:r>
    </w:p>
    <w:p w14:paraId="28969A9D" w14:textId="62326236" w:rsidR="00775BEE" w:rsidRPr="00040C06" w:rsidRDefault="00B80ED2" w:rsidP="00C950D3">
      <w:pPr>
        <w:pStyle w:val="Nadpis2"/>
      </w:pPr>
      <w:bookmarkStart w:id="2742" w:name="_Ref170816334"/>
      <w:bookmarkStart w:id="2743" w:name="_Toc187411913"/>
      <w:r w:rsidRPr="00C34D88">
        <w:t>Prezentačný objekt</w:t>
      </w:r>
      <w:bookmarkEnd w:id="2742"/>
      <w:r w:rsidR="00DA400E" w:rsidRPr="00C34D88">
        <w:t>/</w:t>
      </w:r>
      <w:r w:rsidRPr="00C34D88">
        <w:t xml:space="preserve"> miestnosť</w:t>
      </w:r>
      <w:bookmarkEnd w:id="2743"/>
    </w:p>
    <w:p w14:paraId="34B6308F" w14:textId="2863AE8C" w:rsidR="00775BEE" w:rsidRPr="00040C06" w:rsidRDefault="00775BEE" w:rsidP="00C34D88">
      <w:pPr>
        <w:ind w:firstLine="851"/>
      </w:pPr>
      <w:r w:rsidRPr="00040C06">
        <w:t>Pri informačnej a prezentačnej činnosti priamo na stavbe je potrebné zo strany Zhotoviteľa stavby zabezpečiť prezentačný objekt</w:t>
      </w:r>
      <w:r w:rsidR="00DA400E" w:rsidRPr="00040C06">
        <w:t>/miestnosť</w:t>
      </w:r>
      <w:r w:rsidRPr="00040C06">
        <w:t xml:space="preserve"> pre ohlásené skupiny v rozsahu do 45 návštevníkov. Prezentačný </w:t>
      </w:r>
      <w:r w:rsidR="00DA400E" w:rsidRPr="00040C06">
        <w:t xml:space="preserve">objekt/miestnosť </w:t>
      </w:r>
      <w:r w:rsidRPr="00040C06">
        <w:t>bude slúžiť na poskytovanie základných informácii o stavbe, na organizovanie kontrolných dní stavby, stretnutí a</w:t>
      </w:r>
      <w:r w:rsidR="00264BF6" w:rsidRPr="00040C06">
        <w:t> </w:t>
      </w:r>
      <w:r w:rsidRPr="00040C06">
        <w:t>exkurzií</w:t>
      </w:r>
      <w:r w:rsidR="00264BF6" w:rsidRPr="00040C06">
        <w:t xml:space="preserve"> </w:t>
      </w:r>
      <w:r w:rsidRPr="00040C06">
        <w:t xml:space="preserve">. </w:t>
      </w:r>
    </w:p>
    <w:p w14:paraId="6E7687D6" w14:textId="25903C43" w:rsidR="001B0CE1" w:rsidRPr="00040C06" w:rsidRDefault="00040C06" w:rsidP="00C34D88">
      <w:pPr>
        <w:ind w:firstLine="851"/>
      </w:pPr>
      <w:r>
        <w:tab/>
      </w:r>
      <w:r w:rsidR="001B0CE1" w:rsidRPr="00040C06">
        <w:t>Verejný obstarávateľ v súlade s § 42 ods. 12 zákona o verejnom obstarávaní určil osobitnú podmienku plnenia zmluvy týkajúcu sa sociálnych aspektov. Úspešný uchádzač je povinný uskutočniť min. 4x počas výstavby diela exkurziu pre školy technického zamerania.</w:t>
      </w:r>
      <w:r w:rsidR="00264BF6" w:rsidRPr="00040C06">
        <w:t xml:space="preserve"> </w:t>
      </w:r>
    </w:p>
    <w:p w14:paraId="3F518CD3" w14:textId="39F08802" w:rsidR="00775BEE" w:rsidRPr="00040C06" w:rsidRDefault="00775BEE" w:rsidP="00C34D88">
      <w:pPr>
        <w:ind w:firstLine="851"/>
      </w:pPr>
      <w:r w:rsidRPr="00040C06">
        <w:t>Zhotoviteľ zabezpečí do prezentačného objektu</w:t>
      </w:r>
      <w:r w:rsidR="00DA400E" w:rsidRPr="00040C06">
        <w:t>/</w:t>
      </w:r>
      <w:r w:rsidR="00C039A8" w:rsidRPr="00040C06">
        <w:t>miestnosti</w:t>
      </w:r>
      <w:r w:rsidRPr="00040C06">
        <w:t>:</w:t>
      </w:r>
    </w:p>
    <w:p w14:paraId="74C4C892" w14:textId="6FBAEB88" w:rsidR="00775BEE" w:rsidRPr="00C34D88" w:rsidRDefault="00D66561" w:rsidP="00D66561">
      <w:pPr>
        <w:pStyle w:val="Bezriadkovania"/>
        <w:jc w:val="both"/>
        <w:rPr>
          <w:rFonts w:ascii="Arial Narrow" w:hAnsi="Arial Narrow" w:cs="Arial"/>
          <w:sz w:val="21"/>
          <w:szCs w:val="21"/>
        </w:rPr>
      </w:pPr>
      <w:r>
        <w:rPr>
          <w:rFonts w:ascii="Arial Narrow" w:hAnsi="Arial Narrow" w:cs="Arial"/>
        </w:rPr>
        <w:tab/>
        <w:t xml:space="preserve">   </w:t>
      </w:r>
      <w:r w:rsidR="00775BEE" w:rsidRPr="00C34D88">
        <w:rPr>
          <w:rFonts w:ascii="Arial Narrow" w:hAnsi="Arial Narrow" w:cs="Arial"/>
          <w:b/>
          <w:sz w:val="21"/>
          <w:szCs w:val="21"/>
        </w:rPr>
        <w:t>Tlačený obrazový materiál</w:t>
      </w:r>
      <w:r w:rsidR="00775BEE" w:rsidRPr="00C34D88">
        <w:rPr>
          <w:rFonts w:ascii="Arial Narrow" w:hAnsi="Arial Narrow" w:cs="Arial"/>
          <w:sz w:val="21"/>
          <w:szCs w:val="21"/>
        </w:rPr>
        <w:t xml:space="preserve"> vo forme </w:t>
      </w:r>
      <w:proofErr w:type="spellStart"/>
      <w:r w:rsidR="00775BEE" w:rsidRPr="00C34D88">
        <w:rPr>
          <w:rFonts w:ascii="Arial Narrow" w:hAnsi="Arial Narrow" w:cs="Arial"/>
          <w:sz w:val="21"/>
          <w:szCs w:val="21"/>
        </w:rPr>
        <w:t>ortofotomapy</w:t>
      </w:r>
      <w:proofErr w:type="spellEnd"/>
      <w:r w:rsidR="00775BEE" w:rsidRPr="00C34D88">
        <w:rPr>
          <w:rFonts w:ascii="Arial Narrow" w:hAnsi="Arial Narrow" w:cs="Arial"/>
          <w:sz w:val="21"/>
          <w:szCs w:val="21"/>
        </w:rPr>
        <w:t xml:space="preserve"> so zakreslením trasy stavby, prehľadný harmonogram výstavby, výkresy, fotodokumentáciu a pod. Zhotoviteľ zabezpečí pravidelnú aktualizáciu výkresov a fotografií zo stavby, z ktorých bude zrejmý postup stavebných prác. Podklady Zhotoviteľ predkladá Objednávateľovi prostredníctvom Stavebného dozoru (resp. Hlavného inžiniera stavby) raz mesačne.</w:t>
      </w:r>
    </w:p>
    <w:p w14:paraId="50375961" w14:textId="5B3B101D" w:rsidR="00775BEE" w:rsidRPr="00C34D88" w:rsidRDefault="00775BEE" w:rsidP="00C34D88">
      <w:pPr>
        <w:pStyle w:val="Bezriadkovania"/>
        <w:spacing w:before="120"/>
        <w:ind w:left="851"/>
        <w:jc w:val="both"/>
        <w:rPr>
          <w:rFonts w:ascii="Arial Narrow" w:hAnsi="Arial Narrow" w:cs="Arial"/>
          <w:b/>
          <w:sz w:val="21"/>
          <w:szCs w:val="21"/>
        </w:rPr>
      </w:pPr>
      <w:r w:rsidRPr="00C34D88">
        <w:rPr>
          <w:rFonts w:ascii="Arial Narrow" w:hAnsi="Arial Narrow" w:cs="Arial"/>
          <w:b/>
          <w:sz w:val="21"/>
          <w:szCs w:val="21"/>
        </w:rPr>
        <w:t>Technické vybavenie na prezentačné účely:</w:t>
      </w:r>
    </w:p>
    <w:p w14:paraId="766CBAFF" w14:textId="03E60B72" w:rsidR="00775BEE"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00183955" w:rsidRPr="00C34D88">
        <w:rPr>
          <w:rFonts w:ascii="Arial Narrow" w:hAnsi="Arial Narrow" w:cs="Arial"/>
          <w:sz w:val="21"/>
          <w:szCs w:val="21"/>
        </w:rPr>
        <w:tab/>
      </w:r>
      <w:r w:rsidRPr="00C34D88">
        <w:rPr>
          <w:rFonts w:ascii="Arial Narrow" w:hAnsi="Arial Narrow" w:cs="Arial"/>
          <w:sz w:val="21"/>
          <w:szCs w:val="21"/>
        </w:rPr>
        <w:t>1x Projektor, plátno a univerzálny závesný systém pre projektor</w:t>
      </w:r>
    </w:p>
    <w:p w14:paraId="2A81695E" w14:textId="343F0B2E" w:rsidR="00B8660D"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00B8660D" w:rsidRPr="00C34D88">
        <w:rPr>
          <w:rFonts w:ascii="Arial Narrow" w:hAnsi="Arial Narrow" w:cs="Arial"/>
          <w:sz w:val="21"/>
          <w:szCs w:val="21"/>
        </w:rPr>
        <w:t>1x Tlačiareň plnofarebná laserová pre rozmer A3 so skenerom</w:t>
      </w:r>
    </w:p>
    <w:p w14:paraId="41B3F7EB" w14:textId="719CB7B4"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w:t>
      </w:r>
      <w:r w:rsidRPr="00C34D88">
        <w:rPr>
          <w:rFonts w:ascii="Arial Narrow" w:hAnsi="Arial Narrow" w:cs="Arial"/>
          <w:sz w:val="21"/>
          <w:szCs w:val="21"/>
        </w:rPr>
        <w:tab/>
      </w:r>
      <w:r w:rsidR="006C0488">
        <w:rPr>
          <w:rFonts w:ascii="Arial Narrow" w:hAnsi="Arial Narrow" w:cs="Arial"/>
          <w:sz w:val="21"/>
          <w:szCs w:val="21"/>
        </w:rPr>
        <w:t>2</w:t>
      </w:r>
      <w:r w:rsidRPr="00C34D88">
        <w:rPr>
          <w:rFonts w:ascii="Arial Narrow" w:hAnsi="Arial Narrow" w:cs="Arial"/>
          <w:sz w:val="21"/>
          <w:szCs w:val="21"/>
        </w:rPr>
        <w:t>x Externý disk 2TB</w:t>
      </w:r>
    </w:p>
    <w:p w14:paraId="303AC8C4" w14:textId="244065FC"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1x Fotoaparát s rozlíšením minimálne 26 megapixelov, pamäťová karta,</w:t>
      </w:r>
    </w:p>
    <w:p w14:paraId="77A8FF53" w14:textId="767B3976"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Pr="00C34D88">
        <w:rPr>
          <w:rFonts w:ascii="Arial Narrow" w:hAnsi="Arial Narrow" w:cs="Arial"/>
          <w:sz w:val="21"/>
          <w:szCs w:val="21"/>
        </w:rPr>
        <w:t xml:space="preserve">1x </w:t>
      </w:r>
      <w:proofErr w:type="spellStart"/>
      <w:r w:rsidRPr="00C34D88">
        <w:rPr>
          <w:rFonts w:ascii="Arial Narrow" w:hAnsi="Arial Narrow" w:cs="Arial"/>
          <w:sz w:val="21"/>
          <w:szCs w:val="21"/>
        </w:rPr>
        <w:t>Fototaška</w:t>
      </w:r>
      <w:proofErr w:type="spellEnd"/>
    </w:p>
    <w:p w14:paraId="1CBDFA64" w14:textId="6DD5BBE3" w:rsidR="00775BEE"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 xml:space="preserve">1x Statív </w:t>
      </w:r>
    </w:p>
    <w:p w14:paraId="3F3B8BC5" w14:textId="71D5C53D" w:rsidR="000D25FE" w:rsidRPr="00C34D88" w:rsidRDefault="00E94CE0" w:rsidP="00C34D88">
      <w:pPr>
        <w:pStyle w:val="Bezriadkovania"/>
        <w:numPr>
          <w:ilvl w:val="0"/>
          <w:numId w:val="4"/>
        </w:numPr>
        <w:ind w:left="851" w:firstLine="0"/>
        <w:jc w:val="both"/>
        <w:rPr>
          <w:rFonts w:ascii="Arial Narrow" w:hAnsi="Arial Narrow" w:cs="Arial"/>
          <w:b/>
          <w:sz w:val="21"/>
          <w:szCs w:val="21"/>
        </w:rPr>
      </w:pPr>
      <w:r>
        <w:rPr>
          <w:rFonts w:ascii="Arial Narrow" w:hAnsi="Arial Narrow" w:cs="Arial"/>
          <w:sz w:val="21"/>
          <w:szCs w:val="21"/>
        </w:rPr>
        <w:lastRenderedPageBreak/>
        <w:t>u</w:t>
      </w:r>
      <w:r w:rsidR="00775BEE" w:rsidRPr="00C34D88">
        <w:rPr>
          <w:rFonts w:ascii="Arial Narrow" w:hAnsi="Arial Narrow" w:cs="Arial"/>
          <w:sz w:val="21"/>
          <w:szCs w:val="21"/>
        </w:rPr>
        <w:t>miestnenie loga Objednávateľa</w:t>
      </w:r>
      <w:r w:rsidR="00F13D38" w:rsidRPr="00C34D88">
        <w:rPr>
          <w:rFonts w:ascii="Arial Narrow" w:hAnsi="Arial Narrow" w:cs="Arial"/>
          <w:sz w:val="21"/>
          <w:szCs w:val="21"/>
        </w:rPr>
        <w:t>, loga Stavebného dozoru</w:t>
      </w:r>
      <w:r w:rsidR="00775BEE" w:rsidRPr="00C34D88">
        <w:rPr>
          <w:rFonts w:ascii="Arial Narrow" w:hAnsi="Arial Narrow" w:cs="Arial"/>
          <w:sz w:val="21"/>
          <w:szCs w:val="21"/>
        </w:rPr>
        <w:t xml:space="preserve"> a loga Zhotoviteľa</w:t>
      </w:r>
      <w:r w:rsidR="00775BEE" w:rsidRPr="00C34D88">
        <w:rPr>
          <w:rFonts w:ascii="Arial Narrow" w:hAnsi="Arial Narrow" w:cs="Arial"/>
          <w:b/>
          <w:sz w:val="21"/>
          <w:szCs w:val="21"/>
        </w:rPr>
        <w:t>.</w:t>
      </w:r>
    </w:p>
    <w:p w14:paraId="6A6DDC4E" w14:textId="69C68288" w:rsidR="00775BEE" w:rsidRPr="00040C06" w:rsidRDefault="00775BEE" w:rsidP="00C950D3">
      <w:pPr>
        <w:pStyle w:val="Nadpis2"/>
      </w:pPr>
      <w:bookmarkStart w:id="2744" w:name="_Toc187411914"/>
      <w:r w:rsidRPr="00040C06">
        <w:t>I</w:t>
      </w:r>
      <w:r w:rsidR="00CE25D5" w:rsidRPr="00040C06">
        <w:t>né</w:t>
      </w:r>
      <w:bookmarkEnd w:id="2744"/>
    </w:p>
    <w:p w14:paraId="13A99114" w14:textId="53DCDAFF" w:rsidR="00775BEE" w:rsidRPr="00C87F30" w:rsidRDefault="00C87F30" w:rsidP="00C34D88">
      <w:r>
        <w:tab/>
      </w:r>
      <w:r w:rsidR="00775BEE" w:rsidRPr="00C87F30">
        <w:t>Zhotoviteľ zabezpečí v súlade s platnými bezpečnostnými predpismi pre obhliadky a prezentáciu stavby a jej pracovísk na stavbe ochranné pomôcky (</w:t>
      </w:r>
      <w:proofErr w:type="spellStart"/>
      <w:r w:rsidR="00775BEE" w:rsidRPr="00C87F30">
        <w:t>prilby,</w:t>
      </w:r>
      <w:r w:rsidR="00332F0E">
        <w:t>vesty</w:t>
      </w:r>
      <w:proofErr w:type="spellEnd"/>
      <w:r w:rsidR="00332F0E">
        <w:t>,</w:t>
      </w:r>
      <w:r w:rsidR="00775BEE" w:rsidRPr="00C87F30">
        <w:t xml:space="preserve"> plášte, gumené čižmy a prenosné dorozumievacie zariadenia - mikrofón s vysielaním a slúchadlové prijímače). Ochranné pomôcky (prilby</w:t>
      </w:r>
      <w:r w:rsidR="003F7ABA">
        <w:t>, vesty</w:t>
      </w:r>
      <w:r w:rsidR="00775BEE" w:rsidRPr="00C87F30">
        <w:t xml:space="preserve"> a plášte) budú označené logom Objednávateľa.</w:t>
      </w:r>
    </w:p>
    <w:p w14:paraId="13730DF5" w14:textId="12551B2A" w:rsidR="00775BEE" w:rsidRPr="00C87F30" w:rsidRDefault="00C87F30" w:rsidP="00C34D88">
      <w:r>
        <w:tab/>
      </w:r>
      <w:r w:rsidR="00775BEE" w:rsidRPr="00C87F30">
        <w:t xml:space="preserve">Zhotoviteľ zabezpečí dopravné prostriedky pre odvoz organizovaných a dohodnutých skupín návštevníkov na stavbu a po stavbe v zmysle požiadaviek Objednávateľa. </w:t>
      </w:r>
    </w:p>
    <w:p w14:paraId="22DE9A18" w14:textId="35598962" w:rsidR="00775BEE" w:rsidRPr="00C34D88" w:rsidRDefault="003F7ABA" w:rsidP="00F10CF4">
      <w:pPr>
        <w:pStyle w:val="Bezriadkovania"/>
        <w:jc w:val="both"/>
        <w:rPr>
          <w:rFonts w:ascii="Arial Narrow" w:hAnsi="Arial Narrow" w:cs="Arial"/>
          <w:sz w:val="21"/>
          <w:szCs w:val="21"/>
        </w:rPr>
      </w:pPr>
      <w:r>
        <w:rPr>
          <w:rFonts w:ascii="Arial Narrow" w:hAnsi="Arial Narrow" w:cs="Arial"/>
          <w:sz w:val="21"/>
          <w:szCs w:val="21"/>
        </w:rPr>
        <w:tab/>
      </w:r>
      <w:r w:rsidR="00775BEE" w:rsidRPr="00C34D88">
        <w:rPr>
          <w:rFonts w:ascii="Arial Narrow" w:hAnsi="Arial Narrow" w:cs="Arial"/>
          <w:sz w:val="21"/>
          <w:szCs w:val="21"/>
        </w:rPr>
        <w:t>Všetky formy podkladov a realizovaných výstupov sú v zmysle autorských práv majetkom Objednávateľa.</w:t>
      </w:r>
    </w:p>
    <w:p w14:paraId="6E1CE69D" w14:textId="309C0EF9" w:rsidR="00B23412" w:rsidRPr="00040C06" w:rsidRDefault="000C29EE" w:rsidP="00C34D88">
      <w:pPr>
        <w:tabs>
          <w:tab w:val="clear" w:pos="-5812"/>
          <w:tab w:val="clear" w:pos="0"/>
        </w:tabs>
        <w:autoSpaceDE/>
        <w:autoSpaceDN/>
        <w:adjustRightInd/>
        <w:spacing w:after="0"/>
        <w:ind w:right="0"/>
        <w:jc w:val="left"/>
      </w:pPr>
      <w:r>
        <w:tab/>
      </w:r>
      <w:r w:rsidR="0074536F" w:rsidRPr="00C34D88">
        <w:t>Prezentačný objekt</w:t>
      </w:r>
      <w:r w:rsidR="00E41DC4" w:rsidRPr="00C34D88">
        <w:t>/miestnosť</w:t>
      </w:r>
      <w:r w:rsidR="0074536F" w:rsidRPr="00C34D88">
        <w:t xml:space="preserve"> zriaďuje a materiálne vybavuje Zhotoviteľ ako súčasť zariadenia staveniska. Všetky náklady si zahrnie Zhotoviteľ do ceny zariadenie staveniska v zmysle Zväzku 3</w:t>
      </w:r>
      <w:r w:rsidR="00EB5DCC" w:rsidRPr="00C34D88">
        <w:t>,</w:t>
      </w:r>
      <w:r w:rsidR="00752A40" w:rsidRPr="00C34D88">
        <w:t xml:space="preserve"> </w:t>
      </w:r>
      <w:r w:rsidR="004527FE" w:rsidRPr="00C34D88">
        <w:t>Č</w:t>
      </w:r>
      <w:r w:rsidR="00752A40" w:rsidRPr="00C34D88">
        <w:t xml:space="preserve">asť </w:t>
      </w:r>
      <w:r w:rsidR="0074536F" w:rsidRPr="00C34D88">
        <w:t>1</w:t>
      </w:r>
      <w:r w:rsidR="00100C93">
        <w:t xml:space="preserve"> </w:t>
      </w:r>
      <w:r w:rsidR="00B3034B" w:rsidRPr="00C34D88">
        <w:t>Súťažných podkladov</w:t>
      </w:r>
      <w:r w:rsidR="0074536F" w:rsidRPr="00C34D88">
        <w:rPr>
          <w:b/>
        </w:rPr>
        <w:t>.</w:t>
      </w:r>
      <w:bookmarkStart w:id="2745" w:name="_Toc181864796"/>
      <w:bookmarkStart w:id="2746" w:name="_Toc182263267"/>
      <w:bookmarkStart w:id="2747" w:name="_Toc182264172"/>
      <w:bookmarkStart w:id="2748" w:name="_Toc181864797"/>
      <w:bookmarkStart w:id="2749" w:name="_Toc182263268"/>
      <w:bookmarkStart w:id="2750" w:name="_Toc182264173"/>
      <w:bookmarkStart w:id="2751" w:name="_Toc181864798"/>
      <w:bookmarkStart w:id="2752" w:name="_Toc182263269"/>
      <w:bookmarkStart w:id="2753" w:name="_Toc182264174"/>
      <w:bookmarkStart w:id="2754" w:name="_Toc181864799"/>
      <w:bookmarkStart w:id="2755" w:name="_Toc182263270"/>
      <w:bookmarkStart w:id="2756" w:name="_Toc182264175"/>
      <w:bookmarkStart w:id="2757" w:name="_Toc181864800"/>
      <w:bookmarkStart w:id="2758" w:name="_Toc182263271"/>
      <w:bookmarkStart w:id="2759" w:name="_Toc182264176"/>
      <w:bookmarkStart w:id="2760" w:name="_Toc181864801"/>
      <w:bookmarkStart w:id="2761" w:name="_Toc182263272"/>
      <w:bookmarkStart w:id="2762" w:name="_Toc182264177"/>
      <w:bookmarkStart w:id="2763" w:name="_Toc181864802"/>
      <w:bookmarkStart w:id="2764" w:name="_Toc182263273"/>
      <w:bookmarkStart w:id="2765" w:name="_Toc182264178"/>
      <w:bookmarkStart w:id="2766" w:name="_Toc181864803"/>
      <w:bookmarkStart w:id="2767" w:name="_Toc182263274"/>
      <w:bookmarkStart w:id="2768" w:name="_Toc182264179"/>
      <w:bookmarkStart w:id="2769" w:name="_Toc181864804"/>
      <w:bookmarkStart w:id="2770" w:name="_Toc182263275"/>
      <w:bookmarkStart w:id="2771" w:name="_Toc182264180"/>
      <w:bookmarkStart w:id="2772" w:name="_Toc181864805"/>
      <w:bookmarkStart w:id="2773" w:name="_Toc182263276"/>
      <w:bookmarkStart w:id="2774" w:name="_Toc182264181"/>
      <w:bookmarkStart w:id="2775" w:name="_Toc181864806"/>
      <w:bookmarkStart w:id="2776" w:name="_Toc182263277"/>
      <w:bookmarkStart w:id="2777" w:name="_Toc182264182"/>
      <w:bookmarkStart w:id="2778" w:name="_Toc181864807"/>
      <w:bookmarkStart w:id="2779" w:name="_Toc182263278"/>
      <w:bookmarkStart w:id="2780" w:name="_Toc182264183"/>
      <w:bookmarkStart w:id="2781" w:name="_Toc181864808"/>
      <w:bookmarkStart w:id="2782" w:name="_Toc182263279"/>
      <w:bookmarkStart w:id="2783" w:name="_Toc182264184"/>
      <w:bookmarkStart w:id="2784" w:name="_Toc181864809"/>
      <w:bookmarkStart w:id="2785" w:name="_Toc182263280"/>
      <w:bookmarkStart w:id="2786" w:name="_Toc182264185"/>
      <w:bookmarkStart w:id="2787" w:name="_Toc181864811"/>
      <w:bookmarkStart w:id="2788" w:name="_Toc182263282"/>
      <w:bookmarkStart w:id="2789" w:name="_Toc182264187"/>
      <w:bookmarkStart w:id="2790" w:name="_Toc181864812"/>
      <w:bookmarkStart w:id="2791" w:name="_Toc182263283"/>
      <w:bookmarkStart w:id="2792" w:name="_Toc182264188"/>
      <w:bookmarkStart w:id="2793" w:name="_Toc181864813"/>
      <w:bookmarkStart w:id="2794" w:name="_Toc182263284"/>
      <w:bookmarkStart w:id="2795" w:name="_Toc182264189"/>
      <w:bookmarkStart w:id="2796" w:name="_Toc181864815"/>
      <w:bookmarkStart w:id="2797" w:name="_Toc182263286"/>
      <w:bookmarkStart w:id="2798" w:name="_Toc182264191"/>
      <w:bookmarkStart w:id="2799" w:name="_Toc181864817"/>
      <w:bookmarkStart w:id="2800" w:name="_Toc182263288"/>
      <w:bookmarkStart w:id="2801" w:name="_Toc182264193"/>
      <w:bookmarkStart w:id="2802" w:name="_Toc181864818"/>
      <w:bookmarkStart w:id="2803" w:name="_Toc182263289"/>
      <w:bookmarkStart w:id="2804" w:name="_Toc182264194"/>
      <w:bookmarkStart w:id="2805" w:name="_Toc181864819"/>
      <w:bookmarkStart w:id="2806" w:name="_Toc182263290"/>
      <w:bookmarkStart w:id="2807" w:name="_Toc182264195"/>
      <w:bookmarkStart w:id="2808" w:name="_Toc181864821"/>
      <w:bookmarkStart w:id="2809" w:name="_Toc182263292"/>
      <w:bookmarkStart w:id="2810" w:name="_Toc182264197"/>
      <w:bookmarkStart w:id="2811" w:name="_Toc181864823"/>
      <w:bookmarkStart w:id="2812" w:name="_Toc182263294"/>
      <w:bookmarkStart w:id="2813" w:name="_Toc182264199"/>
      <w:bookmarkStart w:id="2814" w:name="_Toc181864824"/>
      <w:bookmarkStart w:id="2815" w:name="_Toc182263295"/>
      <w:bookmarkStart w:id="2816" w:name="_Toc182264200"/>
      <w:bookmarkStart w:id="2817" w:name="_Toc181864825"/>
      <w:bookmarkStart w:id="2818" w:name="_Toc182263296"/>
      <w:bookmarkStart w:id="2819" w:name="_Toc182264201"/>
      <w:bookmarkStart w:id="2820" w:name="_Toc181864827"/>
      <w:bookmarkStart w:id="2821" w:name="_Toc182263298"/>
      <w:bookmarkStart w:id="2822" w:name="_Toc182264203"/>
      <w:bookmarkStart w:id="2823" w:name="_Toc181864828"/>
      <w:bookmarkStart w:id="2824" w:name="_Toc182263299"/>
      <w:bookmarkStart w:id="2825" w:name="_Toc182264204"/>
      <w:bookmarkStart w:id="2826" w:name="_Toc181864829"/>
      <w:bookmarkStart w:id="2827" w:name="_Toc182263300"/>
      <w:bookmarkStart w:id="2828" w:name="_Toc182264205"/>
      <w:bookmarkStart w:id="2829" w:name="_Toc181864830"/>
      <w:bookmarkStart w:id="2830" w:name="_Toc182263301"/>
      <w:bookmarkStart w:id="2831" w:name="_Toc182264206"/>
      <w:bookmarkStart w:id="2832" w:name="_Toc181864831"/>
      <w:bookmarkStart w:id="2833" w:name="_Toc182263302"/>
      <w:bookmarkStart w:id="2834" w:name="_Toc182264207"/>
      <w:bookmarkStart w:id="2835" w:name="_Toc181864832"/>
      <w:bookmarkStart w:id="2836" w:name="_Toc182263303"/>
      <w:bookmarkStart w:id="2837" w:name="_Toc182264208"/>
      <w:bookmarkStart w:id="2838" w:name="_Toc181864833"/>
      <w:bookmarkStart w:id="2839" w:name="_Toc182263304"/>
      <w:bookmarkStart w:id="2840" w:name="_Toc182264209"/>
      <w:bookmarkStart w:id="2841" w:name="_Toc181864835"/>
      <w:bookmarkStart w:id="2842" w:name="_Toc182263306"/>
      <w:bookmarkStart w:id="2843" w:name="_Toc182264211"/>
      <w:bookmarkStart w:id="2844" w:name="_Toc181864836"/>
      <w:bookmarkStart w:id="2845" w:name="_Toc182263307"/>
      <w:bookmarkStart w:id="2846" w:name="_Toc182264212"/>
      <w:bookmarkStart w:id="2847" w:name="_Toc181864838"/>
      <w:bookmarkStart w:id="2848" w:name="_Toc182263309"/>
      <w:bookmarkStart w:id="2849" w:name="_Toc182264214"/>
      <w:bookmarkStart w:id="2850" w:name="_Toc181864840"/>
      <w:bookmarkStart w:id="2851" w:name="_Toc182263311"/>
      <w:bookmarkStart w:id="2852" w:name="_Toc182264216"/>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p>
    <w:sectPr w:rsidR="00B23412" w:rsidRPr="00040C06" w:rsidSect="004A6E2E">
      <w:headerReference w:type="default" r:id="rId22"/>
      <w:footerReference w:type="default" r:id="rId2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B089F" w14:textId="77777777" w:rsidR="00D5315C" w:rsidRDefault="00D5315C" w:rsidP="00DA01B1">
      <w:r>
        <w:separator/>
      </w:r>
    </w:p>
    <w:p w14:paraId="7D467CB9" w14:textId="77777777" w:rsidR="00D5315C" w:rsidRDefault="00D5315C" w:rsidP="00DA01B1"/>
    <w:p w14:paraId="142BB18E" w14:textId="77777777" w:rsidR="00D5315C" w:rsidRDefault="00D5315C" w:rsidP="00DA01B1"/>
    <w:p w14:paraId="6B47613C" w14:textId="77777777" w:rsidR="00D5315C" w:rsidRDefault="00D5315C" w:rsidP="00DA01B1"/>
    <w:p w14:paraId="2C6A3408" w14:textId="77777777" w:rsidR="00D5315C" w:rsidRDefault="00D5315C" w:rsidP="00DA01B1"/>
    <w:p w14:paraId="015AECDA" w14:textId="77777777" w:rsidR="00D5315C" w:rsidRDefault="00D5315C" w:rsidP="00DA01B1"/>
    <w:p w14:paraId="183D27C9" w14:textId="77777777" w:rsidR="00D5315C" w:rsidRDefault="00D5315C" w:rsidP="00DA01B1"/>
  </w:endnote>
  <w:endnote w:type="continuationSeparator" w:id="0">
    <w:p w14:paraId="1EF5E84A" w14:textId="77777777" w:rsidR="00D5315C" w:rsidRDefault="00D5315C" w:rsidP="00DA01B1">
      <w:r>
        <w:continuationSeparator/>
      </w:r>
    </w:p>
    <w:p w14:paraId="5ADD30A1" w14:textId="77777777" w:rsidR="00D5315C" w:rsidRDefault="00D5315C" w:rsidP="00DA01B1"/>
    <w:p w14:paraId="729F70D8" w14:textId="77777777" w:rsidR="00D5315C" w:rsidRDefault="00D5315C" w:rsidP="00DA01B1"/>
    <w:p w14:paraId="69B8FEEF" w14:textId="77777777" w:rsidR="00D5315C" w:rsidRDefault="00D5315C" w:rsidP="00DA01B1"/>
    <w:p w14:paraId="79190963" w14:textId="77777777" w:rsidR="00D5315C" w:rsidRDefault="00D5315C" w:rsidP="00DA01B1"/>
    <w:p w14:paraId="508A10C0" w14:textId="77777777" w:rsidR="00D5315C" w:rsidRDefault="00D5315C" w:rsidP="00DA01B1"/>
    <w:p w14:paraId="5BB18445" w14:textId="77777777" w:rsidR="00D5315C" w:rsidRDefault="00D5315C" w:rsidP="00DA01B1"/>
  </w:endnote>
  <w:endnote w:type="continuationNotice" w:id="1">
    <w:p w14:paraId="6C1ACF41" w14:textId="77777777" w:rsidR="00D5315C" w:rsidRDefault="00D5315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T*Ottawa">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nkGothic Md BT">
    <w:panose1 w:val="020B0807020203060204"/>
    <w:charset w:val="00"/>
    <w:family w:val="swiss"/>
    <w:pitch w:val="variable"/>
    <w:sig w:usb0="00000087" w:usb1="00000000" w:usb2="00000000" w:usb3="00000000" w:csb0="0000001B" w:csb1="00000000"/>
  </w:font>
  <w:font w:name="Liberation Sans">
    <w:altName w:val="Times New Roman"/>
    <w:panose1 w:val="00000000000000000000"/>
    <w:charset w:val="EE"/>
    <w:family w:val="modern"/>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Arial (Základný text CS)">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70F6" w14:textId="1327CA92" w:rsidR="009553EB" w:rsidRPr="00C24233" w:rsidRDefault="009553EB" w:rsidP="00C24233">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sidR="00BA1531">
      <w:rPr>
        <w:noProof/>
        <w:sz w:val="18"/>
        <w:szCs w:val="18"/>
      </w:rPr>
      <w:t>2</w:t>
    </w:r>
    <w:r w:rsidRPr="00C24233">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62E19" w14:textId="6DF74444" w:rsidR="009553EB" w:rsidRPr="00C34D88" w:rsidRDefault="009553EB" w:rsidP="00BB48CC">
    <w:pPr>
      <w:pBdr>
        <w:top w:val="single" w:sz="4" w:space="1" w:color="auto"/>
      </w:pBdr>
      <w:tabs>
        <w:tab w:val="right" w:pos="9072"/>
      </w:tabs>
      <w:spacing w:after="0"/>
      <w:rPr>
        <w:sz w:val="16"/>
        <w:szCs w:val="16"/>
      </w:rPr>
    </w:pPr>
    <w:r w:rsidRPr="00C34D88">
      <w:rPr>
        <w:sz w:val="16"/>
        <w:szCs w:val="16"/>
      </w:rPr>
      <w:t>Zväzok 3</w:t>
    </w:r>
    <w:r w:rsidR="00B5052C" w:rsidRPr="00C34D88">
      <w:rPr>
        <w:sz w:val="16"/>
        <w:szCs w:val="16"/>
      </w:rPr>
      <w:t xml:space="preserve"> -</w:t>
    </w:r>
    <w:r w:rsidRPr="00C34D88">
      <w:rPr>
        <w:sz w:val="16"/>
        <w:szCs w:val="16"/>
      </w:rPr>
      <w:t xml:space="preserve"> Časť 1</w:t>
    </w:r>
    <w:r w:rsidRPr="00C34D88">
      <w:rPr>
        <w:sz w:val="20"/>
        <w:szCs w:val="20"/>
      </w:rPr>
      <w:tab/>
    </w:r>
    <w:r w:rsidRPr="00C34D88">
      <w:rPr>
        <w:sz w:val="16"/>
        <w:szCs w:val="16"/>
      </w:rPr>
      <w:fldChar w:fldCharType="begin"/>
    </w:r>
    <w:r w:rsidRPr="00C34D88">
      <w:rPr>
        <w:sz w:val="16"/>
        <w:szCs w:val="16"/>
      </w:rPr>
      <w:instrText xml:space="preserve"> PAGE </w:instrText>
    </w:r>
    <w:r w:rsidRPr="00C34D88">
      <w:rPr>
        <w:sz w:val="16"/>
        <w:szCs w:val="16"/>
      </w:rPr>
      <w:fldChar w:fldCharType="separate"/>
    </w:r>
    <w:r w:rsidR="00BA1531" w:rsidRPr="00C34D88">
      <w:rPr>
        <w:sz w:val="16"/>
        <w:szCs w:val="16"/>
      </w:rPr>
      <w:t>19</w:t>
    </w:r>
    <w:r w:rsidRPr="00C34D88">
      <w:rPr>
        <w:sz w:val="16"/>
        <w:szCs w:val="16"/>
      </w:rPr>
      <w:fldChar w:fldCharType="end"/>
    </w:r>
  </w:p>
  <w:p w14:paraId="2DE35943" w14:textId="77777777" w:rsidR="009553EB" w:rsidRPr="00C34D88" w:rsidRDefault="009553EB" w:rsidP="00BB48CC">
    <w:pPr>
      <w:spacing w:after="0"/>
      <w:rPr>
        <w:sz w:val="16"/>
        <w:szCs w:val="16"/>
      </w:rPr>
    </w:pPr>
    <w:r w:rsidRPr="00C34D88">
      <w:rPr>
        <w:sz w:val="16"/>
        <w:szCs w:val="16"/>
      </w:rPr>
      <w:t>Všeobecné informácie a požiadavky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3104B" w14:textId="77777777" w:rsidR="00D5315C" w:rsidRDefault="00D5315C" w:rsidP="00DA01B1">
      <w:r>
        <w:separator/>
      </w:r>
    </w:p>
    <w:p w14:paraId="1494E0A5" w14:textId="77777777" w:rsidR="00D5315C" w:rsidRDefault="00D5315C" w:rsidP="00DA01B1"/>
    <w:p w14:paraId="2E7AD3CA" w14:textId="77777777" w:rsidR="00D5315C" w:rsidRDefault="00D5315C" w:rsidP="00DA01B1"/>
    <w:p w14:paraId="391BA88D" w14:textId="77777777" w:rsidR="00D5315C" w:rsidRDefault="00D5315C" w:rsidP="00DA01B1"/>
    <w:p w14:paraId="751DFD97" w14:textId="77777777" w:rsidR="00D5315C" w:rsidRDefault="00D5315C" w:rsidP="00DA01B1"/>
    <w:p w14:paraId="1A9677EE" w14:textId="77777777" w:rsidR="00D5315C" w:rsidRDefault="00D5315C" w:rsidP="00DA01B1"/>
    <w:p w14:paraId="1983927F" w14:textId="77777777" w:rsidR="00D5315C" w:rsidRDefault="00D5315C" w:rsidP="00DA01B1"/>
  </w:footnote>
  <w:footnote w:type="continuationSeparator" w:id="0">
    <w:p w14:paraId="45793EB7" w14:textId="77777777" w:rsidR="00D5315C" w:rsidRDefault="00D5315C" w:rsidP="00DA01B1">
      <w:r>
        <w:continuationSeparator/>
      </w:r>
    </w:p>
    <w:p w14:paraId="5767C6D9" w14:textId="77777777" w:rsidR="00D5315C" w:rsidRDefault="00D5315C" w:rsidP="00DA01B1"/>
    <w:p w14:paraId="434460E7" w14:textId="77777777" w:rsidR="00D5315C" w:rsidRDefault="00D5315C" w:rsidP="00DA01B1"/>
    <w:p w14:paraId="3146513D" w14:textId="77777777" w:rsidR="00D5315C" w:rsidRDefault="00D5315C" w:rsidP="00DA01B1"/>
    <w:p w14:paraId="71A76A66" w14:textId="77777777" w:rsidR="00D5315C" w:rsidRDefault="00D5315C" w:rsidP="00DA01B1"/>
    <w:p w14:paraId="3EA9B1B5" w14:textId="77777777" w:rsidR="00D5315C" w:rsidRDefault="00D5315C" w:rsidP="00DA01B1"/>
    <w:p w14:paraId="0F1340E7" w14:textId="77777777" w:rsidR="00D5315C" w:rsidRDefault="00D5315C" w:rsidP="00DA01B1"/>
  </w:footnote>
  <w:footnote w:type="continuationNotice" w:id="1">
    <w:p w14:paraId="4D95C287" w14:textId="77777777" w:rsidR="00D5315C" w:rsidRDefault="00D5315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F3C5" w14:textId="6455CE82" w:rsidR="009553EB" w:rsidRPr="00407F22" w:rsidRDefault="00407F22" w:rsidP="00AD100D">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električkovej trate - Ružinovská radiála</w:t>
    </w:r>
    <w:r w:rsidR="009553EB" w:rsidRPr="00407F22">
      <w:rPr>
        <w:sz w:val="16"/>
        <w:szCs w:val="16"/>
      </w:rPr>
      <w:tab/>
      <w:t xml:space="preserve">    </w:t>
    </w:r>
    <w:r w:rsidR="002E6D28" w:rsidRPr="00407F22">
      <w:rPr>
        <w:sz w:val="16"/>
        <w:szCs w:val="16"/>
      </w:rPr>
      <w:t>Hlavné mesto Slovenskej republiky Bratislava</w:t>
    </w:r>
  </w:p>
  <w:p w14:paraId="386492ED" w14:textId="76BFB499" w:rsidR="009553EB" w:rsidRPr="00407F22" w:rsidRDefault="009553EB" w:rsidP="00AD100D">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r>
    <w:r w:rsidR="002E6D28" w:rsidRPr="00407F22">
      <w:rPr>
        <w:color w:val="auto"/>
        <w:sz w:val="16"/>
        <w:szCs w:val="16"/>
      </w:rPr>
      <w:t>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6F9C" w14:textId="77777777" w:rsidR="009553EB" w:rsidRPr="00992875" w:rsidRDefault="009553EB" w:rsidP="00992875">
    <w:pPr>
      <w:pStyle w:val="Hlavik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3B8F" w14:textId="2F96A634" w:rsidR="00E32362" w:rsidRPr="00407F22" w:rsidRDefault="00E32362" w:rsidP="00E32362">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električkovej trate - Ružinovská radiála</w:t>
    </w:r>
    <w:r w:rsidR="0066084D">
      <w:rPr>
        <w:color w:val="000000"/>
        <w:sz w:val="16"/>
        <w:szCs w:val="16"/>
      </w:rPr>
      <w:t>, opakovaná súťaž</w:t>
    </w:r>
    <w:r w:rsidRPr="00407F22">
      <w:rPr>
        <w:sz w:val="16"/>
        <w:szCs w:val="16"/>
      </w:rPr>
      <w:tab/>
      <w:t xml:space="preserve">    Hlavné mesto Slovenskej republiky Bratislava</w:t>
    </w:r>
  </w:p>
  <w:p w14:paraId="0590A845" w14:textId="346FE72D" w:rsidR="009553EB" w:rsidRPr="00E32362" w:rsidRDefault="00E32362" w:rsidP="00E32362">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4D9C"/>
    <w:multiLevelType w:val="hybridMultilevel"/>
    <w:tmpl w:val="AC2233C4"/>
    <w:lvl w:ilvl="0" w:tplc="BFC21986">
      <w:start w:val="1"/>
      <w:numFmt w:val="decimal"/>
      <w:lvlText w:val="%1.1.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1315982"/>
    <w:multiLevelType w:val="hybridMultilevel"/>
    <w:tmpl w:val="13D6742E"/>
    <w:lvl w:ilvl="0" w:tplc="FFFFFFFF">
      <w:start w:val="1"/>
      <w:numFmt w:val="bullet"/>
      <w:lvlText w:val="-"/>
      <w:lvlJc w:val="left"/>
      <w:pPr>
        <w:ind w:left="1287" w:hanging="360"/>
      </w:pPr>
      <w:rPr>
        <w:rFonts w:ascii="Calibri" w:hAnsi="Calibri" w:hint="default"/>
      </w:rPr>
    </w:lvl>
    <w:lvl w:ilvl="1" w:tplc="041B0003">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02790612"/>
    <w:multiLevelType w:val="hybridMultilevel"/>
    <w:tmpl w:val="02F0095C"/>
    <w:lvl w:ilvl="0" w:tplc="2C90F26A">
      <w:start w:val="2"/>
      <w:numFmt w:val="bullet"/>
      <w:lvlText w:val="-"/>
      <w:lvlJc w:val="left"/>
      <w:pPr>
        <w:tabs>
          <w:tab w:val="num" w:pos="720"/>
        </w:tabs>
        <w:ind w:left="720" w:hanging="360"/>
      </w:pPr>
      <w:rPr>
        <w:rFonts w:ascii="Calibri" w:eastAsia="Calibri" w:hAnsi="Calibri"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76D92"/>
    <w:multiLevelType w:val="hybridMultilevel"/>
    <w:tmpl w:val="8A763C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D61655"/>
    <w:multiLevelType w:val="hybridMultilevel"/>
    <w:tmpl w:val="21AC0E34"/>
    <w:lvl w:ilvl="0" w:tplc="041B0017">
      <w:start w:val="1"/>
      <w:numFmt w:val="lowerLetter"/>
      <w:lvlText w:val="%1)"/>
      <w:lvlJc w:val="left"/>
      <w:pPr>
        <w:ind w:left="1134" w:hanging="360"/>
      </w:p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5" w15:restartNumberingAfterBreak="0">
    <w:nsid w:val="06034C7A"/>
    <w:multiLevelType w:val="hybridMultilevel"/>
    <w:tmpl w:val="33C8E080"/>
    <w:lvl w:ilvl="0" w:tplc="4FAAA0A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9B6541"/>
    <w:multiLevelType w:val="hybridMultilevel"/>
    <w:tmpl w:val="9A12339A"/>
    <w:lvl w:ilvl="0" w:tplc="83280AB8">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805689A"/>
    <w:multiLevelType w:val="hybridMultilevel"/>
    <w:tmpl w:val="6B24D2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DC7797"/>
    <w:multiLevelType w:val="hybridMultilevel"/>
    <w:tmpl w:val="D9AAEAB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0A3E269B"/>
    <w:multiLevelType w:val="hybridMultilevel"/>
    <w:tmpl w:val="044ADE72"/>
    <w:lvl w:ilvl="0" w:tplc="7EEEE22A">
      <w:start w:val="1"/>
      <w:numFmt w:val="lowerLetter"/>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963684"/>
    <w:multiLevelType w:val="hybridMultilevel"/>
    <w:tmpl w:val="4630F268"/>
    <w:lvl w:ilvl="0" w:tplc="B0C28B4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08F6C74"/>
    <w:multiLevelType w:val="hybridMultilevel"/>
    <w:tmpl w:val="50B803B2"/>
    <w:lvl w:ilvl="0" w:tplc="041B0017">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13C811B0"/>
    <w:multiLevelType w:val="hybridMultilevel"/>
    <w:tmpl w:val="87F4FDB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487429B"/>
    <w:multiLevelType w:val="hybridMultilevel"/>
    <w:tmpl w:val="84620CDC"/>
    <w:lvl w:ilvl="0" w:tplc="041B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2433FA"/>
    <w:multiLevelType w:val="hybridMultilevel"/>
    <w:tmpl w:val="5D809354"/>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6293C72"/>
    <w:multiLevelType w:val="multilevel"/>
    <w:tmpl w:val="FFFFFFFF"/>
    <w:lvl w:ilvl="0">
      <w:numFmt w:val="none"/>
      <w:lvlText w:val=""/>
      <w:lvlJc w:val="left"/>
      <w:pPr>
        <w:tabs>
          <w:tab w:val="num" w:pos="360"/>
        </w:tabs>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16EA3DC9"/>
    <w:multiLevelType w:val="hybridMultilevel"/>
    <w:tmpl w:val="03541A16"/>
    <w:lvl w:ilvl="0" w:tplc="1D9677FE">
      <w:start w:val="1"/>
      <w:numFmt w:val="decimal"/>
      <w:lvlText w:val="1.%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7DB701F"/>
    <w:multiLevelType w:val="hybridMultilevel"/>
    <w:tmpl w:val="FA94ABBA"/>
    <w:lvl w:ilvl="0" w:tplc="6CAECCC8">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87C7D80"/>
    <w:multiLevelType w:val="hybridMultilevel"/>
    <w:tmpl w:val="130C09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94F2CA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96605D3"/>
    <w:multiLevelType w:val="hybridMultilevel"/>
    <w:tmpl w:val="BEB6CA38"/>
    <w:lvl w:ilvl="0" w:tplc="FFFFFFFF">
      <w:numFmt w:val="bullet"/>
      <w:lvlText w:val="-"/>
      <w:lvlJc w:val="left"/>
      <w:pPr>
        <w:ind w:left="720" w:hanging="360"/>
      </w:pPr>
      <w:rPr>
        <w:rFonts w:ascii="Arial Narrow" w:eastAsia="MS Mincho" w:hAnsi="Arial Narrow" w:cs="Times New Roman" w:hint="default"/>
      </w:rPr>
    </w:lvl>
    <w:lvl w:ilvl="1" w:tplc="D4F0AC38">
      <w:numFmt w:val="bullet"/>
      <w:lvlText w:val="•"/>
      <w:lvlJc w:val="left"/>
      <w:pPr>
        <w:ind w:left="1440" w:hanging="360"/>
      </w:pPr>
      <w:rPr>
        <w:rFonts w:hint="default"/>
        <w:lang w:val="cs-CZ"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C080EA2"/>
    <w:multiLevelType w:val="hybridMultilevel"/>
    <w:tmpl w:val="36ACE3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3" w15:restartNumberingAfterBreak="0">
    <w:nsid w:val="1C940688"/>
    <w:multiLevelType w:val="hybridMultilevel"/>
    <w:tmpl w:val="9F60AC72"/>
    <w:lvl w:ilvl="0" w:tplc="AC7246AC">
      <w:start w:val="1"/>
      <w:numFmt w:val="bullet"/>
      <w:pStyle w:val="odrkateka"/>
      <w:lvlText w:val=""/>
      <w:lvlJc w:val="left"/>
      <w:pPr>
        <w:tabs>
          <w:tab w:val="num" w:pos="832"/>
        </w:tabs>
        <w:ind w:left="832"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126D27"/>
    <w:multiLevelType w:val="hybridMultilevel"/>
    <w:tmpl w:val="A16053FE"/>
    <w:lvl w:ilvl="0" w:tplc="A4C6A91A">
      <w:start w:val="1"/>
      <w:numFmt w:val="bullet"/>
      <w:lvlText w:val=""/>
      <w:lvlJc w:val="left"/>
      <w:pPr>
        <w:ind w:left="720" w:hanging="360"/>
      </w:pPr>
      <w:rPr>
        <w:rFonts w:ascii="Symbol" w:hAnsi="Symbol"/>
      </w:rPr>
    </w:lvl>
    <w:lvl w:ilvl="1" w:tplc="E4BEF84C">
      <w:start w:val="1"/>
      <w:numFmt w:val="bullet"/>
      <w:lvlText w:val=""/>
      <w:lvlJc w:val="left"/>
      <w:pPr>
        <w:ind w:left="720" w:hanging="360"/>
      </w:pPr>
      <w:rPr>
        <w:rFonts w:ascii="Symbol" w:hAnsi="Symbol"/>
      </w:rPr>
    </w:lvl>
    <w:lvl w:ilvl="2" w:tplc="350C8AE0">
      <w:start w:val="1"/>
      <w:numFmt w:val="bullet"/>
      <w:lvlText w:val=""/>
      <w:lvlJc w:val="left"/>
      <w:pPr>
        <w:ind w:left="720" w:hanging="360"/>
      </w:pPr>
      <w:rPr>
        <w:rFonts w:ascii="Symbol" w:hAnsi="Symbol"/>
      </w:rPr>
    </w:lvl>
    <w:lvl w:ilvl="3" w:tplc="13A01E3E">
      <w:start w:val="1"/>
      <w:numFmt w:val="bullet"/>
      <w:lvlText w:val=""/>
      <w:lvlJc w:val="left"/>
      <w:pPr>
        <w:ind w:left="720" w:hanging="360"/>
      </w:pPr>
      <w:rPr>
        <w:rFonts w:ascii="Symbol" w:hAnsi="Symbol"/>
      </w:rPr>
    </w:lvl>
    <w:lvl w:ilvl="4" w:tplc="B9E05FEA">
      <w:start w:val="1"/>
      <w:numFmt w:val="bullet"/>
      <w:lvlText w:val=""/>
      <w:lvlJc w:val="left"/>
      <w:pPr>
        <w:ind w:left="720" w:hanging="360"/>
      </w:pPr>
      <w:rPr>
        <w:rFonts w:ascii="Symbol" w:hAnsi="Symbol"/>
      </w:rPr>
    </w:lvl>
    <w:lvl w:ilvl="5" w:tplc="2D70B0C6">
      <w:start w:val="1"/>
      <w:numFmt w:val="bullet"/>
      <w:lvlText w:val=""/>
      <w:lvlJc w:val="left"/>
      <w:pPr>
        <w:ind w:left="720" w:hanging="360"/>
      </w:pPr>
      <w:rPr>
        <w:rFonts w:ascii="Symbol" w:hAnsi="Symbol"/>
      </w:rPr>
    </w:lvl>
    <w:lvl w:ilvl="6" w:tplc="2CAE6AAC">
      <w:start w:val="1"/>
      <w:numFmt w:val="bullet"/>
      <w:lvlText w:val=""/>
      <w:lvlJc w:val="left"/>
      <w:pPr>
        <w:ind w:left="720" w:hanging="360"/>
      </w:pPr>
      <w:rPr>
        <w:rFonts w:ascii="Symbol" w:hAnsi="Symbol"/>
      </w:rPr>
    </w:lvl>
    <w:lvl w:ilvl="7" w:tplc="B2448328">
      <w:start w:val="1"/>
      <w:numFmt w:val="bullet"/>
      <w:lvlText w:val=""/>
      <w:lvlJc w:val="left"/>
      <w:pPr>
        <w:ind w:left="720" w:hanging="360"/>
      </w:pPr>
      <w:rPr>
        <w:rFonts w:ascii="Symbol" w:hAnsi="Symbol"/>
      </w:rPr>
    </w:lvl>
    <w:lvl w:ilvl="8" w:tplc="1500291A">
      <w:start w:val="1"/>
      <w:numFmt w:val="bullet"/>
      <w:lvlText w:val=""/>
      <w:lvlJc w:val="left"/>
      <w:pPr>
        <w:ind w:left="720" w:hanging="360"/>
      </w:pPr>
      <w:rPr>
        <w:rFonts w:ascii="Symbol" w:hAnsi="Symbol"/>
      </w:rPr>
    </w:lvl>
  </w:abstractNum>
  <w:abstractNum w:abstractNumId="25" w15:restartNumberingAfterBreak="0">
    <w:nsid w:val="1F6F2BA7"/>
    <w:multiLevelType w:val="hybridMultilevel"/>
    <w:tmpl w:val="2D686E4A"/>
    <w:lvl w:ilvl="0" w:tplc="2C90F26A">
      <w:start w:val="2"/>
      <w:numFmt w:val="bullet"/>
      <w:lvlText w:val="-"/>
      <w:lvlJc w:val="left"/>
      <w:pPr>
        <w:ind w:left="720" w:hanging="360"/>
      </w:pPr>
      <w:rPr>
        <w:rFonts w:ascii="Calibri" w:eastAsia="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0A92CA2"/>
    <w:multiLevelType w:val="hybridMultilevel"/>
    <w:tmpl w:val="D696CC2A"/>
    <w:lvl w:ilvl="0" w:tplc="B7EA44E8">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4272E4A"/>
    <w:multiLevelType w:val="hybridMultilevel"/>
    <w:tmpl w:val="D73E099C"/>
    <w:lvl w:ilvl="0" w:tplc="C1544EE4">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8" w15:restartNumberingAfterBreak="0">
    <w:nsid w:val="24C6734D"/>
    <w:multiLevelType w:val="hybridMultilevel"/>
    <w:tmpl w:val="5E4628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4CD1747"/>
    <w:multiLevelType w:val="hybridMultilevel"/>
    <w:tmpl w:val="21AC0E3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30" w15:restartNumberingAfterBreak="0">
    <w:nsid w:val="24F91F94"/>
    <w:multiLevelType w:val="hybridMultilevel"/>
    <w:tmpl w:val="4EEC1748"/>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1" w15:restartNumberingAfterBreak="0">
    <w:nsid w:val="264730F7"/>
    <w:multiLevelType w:val="hybridMultilevel"/>
    <w:tmpl w:val="945864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71E5B4A"/>
    <w:multiLevelType w:val="hybridMultilevel"/>
    <w:tmpl w:val="EDA206D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8DF2530"/>
    <w:multiLevelType w:val="hybridMultilevel"/>
    <w:tmpl w:val="8E0860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8FF781E"/>
    <w:multiLevelType w:val="multilevel"/>
    <w:tmpl w:val="E9981D3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072A21"/>
    <w:multiLevelType w:val="hybridMultilevel"/>
    <w:tmpl w:val="C9B00E96"/>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A1E7A37"/>
    <w:multiLevelType w:val="hybridMultilevel"/>
    <w:tmpl w:val="1E5E7D0E"/>
    <w:lvl w:ilvl="0" w:tplc="2C90F26A">
      <w:numFmt w:val="bullet"/>
      <w:lvlText w:val="-"/>
      <w:lvlJc w:val="left"/>
      <w:pPr>
        <w:tabs>
          <w:tab w:val="num" w:pos="720"/>
        </w:tabs>
        <w:ind w:left="720" w:hanging="360"/>
      </w:pPr>
      <w:rPr>
        <w:rFonts w:ascii="Times New Roman" w:hAnsi="Times New Roman" w:cs="Times New Roman" w:hint="default"/>
        <w:b/>
        <w:bCs/>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A3A1DA0"/>
    <w:multiLevelType w:val="hybridMultilevel"/>
    <w:tmpl w:val="8610B9CE"/>
    <w:lvl w:ilvl="0" w:tplc="041B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AAA0266"/>
    <w:multiLevelType w:val="hybridMultilevel"/>
    <w:tmpl w:val="5184B698"/>
    <w:lvl w:ilvl="0" w:tplc="0E3A2058">
      <w:start w:val="1"/>
      <w:numFmt w:val="lowerLetter"/>
      <w:lvlText w:val="%1)"/>
      <w:lvlJc w:val="left"/>
      <w:pPr>
        <w:ind w:left="578" w:hanging="360"/>
      </w:pPr>
      <w:rPr>
        <w:rFonts w:hint="default"/>
      </w:r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39" w15:restartNumberingAfterBreak="0">
    <w:nsid w:val="2C3650F9"/>
    <w:multiLevelType w:val="hybridMultilevel"/>
    <w:tmpl w:val="CF3CCE56"/>
    <w:lvl w:ilvl="0" w:tplc="56A08B1A">
      <w:start w:val="1"/>
      <w:numFmt w:val="bullet"/>
      <w:lvlText w:val="-"/>
      <w:lvlJc w:val="left"/>
      <w:pPr>
        <w:ind w:left="1287" w:hanging="360"/>
      </w:pPr>
      <w:rPr>
        <w:rFonts w:ascii="Calibri" w:hAnsi="Calibri" w:hint="default"/>
      </w:rPr>
    </w:lvl>
    <w:lvl w:ilvl="1" w:tplc="D1DEE67C">
      <w:start w:val="1"/>
      <w:numFmt w:val="bullet"/>
      <w:lvlText w:val=""/>
      <w:lvlJc w:val="left"/>
      <w:pPr>
        <w:ind w:left="2007" w:hanging="360"/>
      </w:pPr>
      <w:rPr>
        <w:rFonts w:ascii="Symbol" w:hAnsi="Symbo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0" w15:restartNumberingAfterBreak="0">
    <w:nsid w:val="2D252075"/>
    <w:multiLevelType w:val="hybridMultilevel"/>
    <w:tmpl w:val="71E252C0"/>
    <w:lvl w:ilvl="0" w:tplc="1D9677FE">
      <w:start w:val="1"/>
      <w:numFmt w:val="decimal"/>
      <w:lvlText w:val="1.%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2DE67D1D"/>
    <w:multiLevelType w:val="hybridMultilevel"/>
    <w:tmpl w:val="2A36D572"/>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42" w15:restartNumberingAfterBreak="0">
    <w:nsid w:val="2EAD70B5"/>
    <w:multiLevelType w:val="hybridMultilevel"/>
    <w:tmpl w:val="6F94F49E"/>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FAF7EC0"/>
    <w:multiLevelType w:val="multilevel"/>
    <w:tmpl w:val="AC4C6EB2"/>
    <w:styleLink w:val="Aktulnyzoznam2"/>
    <w:lvl w:ilvl="0">
      <w:start w:val="1"/>
      <w:numFmt w:val="decimal"/>
      <w:lvlText w:val="%1"/>
      <w:lvlJc w:val="left"/>
      <w:pPr>
        <w:ind w:left="705" w:hanging="705"/>
      </w:pPr>
      <w:rPr>
        <w:rFonts w:hint="default"/>
      </w:rPr>
    </w:lvl>
    <w:lvl w:ilvl="1">
      <w:start w:val="1"/>
      <w:numFmt w:val="decimal"/>
      <w:lvlText w:val="%1.%2"/>
      <w:lvlJc w:val="left"/>
      <w:pPr>
        <w:ind w:left="705" w:hanging="705"/>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093296A"/>
    <w:multiLevelType w:val="hybridMultilevel"/>
    <w:tmpl w:val="987421CC"/>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45" w15:restartNumberingAfterBreak="0">
    <w:nsid w:val="31C1702C"/>
    <w:multiLevelType w:val="hybridMultilevel"/>
    <w:tmpl w:val="2F260D24"/>
    <w:lvl w:ilvl="0" w:tplc="041B000F">
      <w:start w:val="1"/>
      <w:numFmt w:val="decimal"/>
      <w:lvlText w:val="%1."/>
      <w:lvlJc w:val="left"/>
      <w:pPr>
        <w:ind w:left="928" w:hanging="360"/>
      </w:pPr>
    </w:lvl>
    <w:lvl w:ilvl="1" w:tplc="041B0019">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6" w15:restartNumberingAfterBreak="0">
    <w:nsid w:val="322B4B7E"/>
    <w:multiLevelType w:val="hybridMultilevel"/>
    <w:tmpl w:val="CCBA763E"/>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7" w15:restartNumberingAfterBreak="0">
    <w:nsid w:val="3276289F"/>
    <w:multiLevelType w:val="hybridMultilevel"/>
    <w:tmpl w:val="728A945E"/>
    <w:lvl w:ilvl="0" w:tplc="4FAAA0A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8" w15:restartNumberingAfterBreak="0">
    <w:nsid w:val="34FE2FB5"/>
    <w:multiLevelType w:val="multilevel"/>
    <w:tmpl w:val="BEC643D0"/>
    <w:lvl w:ilvl="0">
      <w:start w:val="1"/>
      <w:numFmt w:val="decimal"/>
      <w:pStyle w:val="Nzovlnku"/>
      <w:lvlText w:val="%1."/>
      <w:lvlJc w:val="left"/>
      <w:pPr>
        <w:ind w:left="360" w:hanging="360"/>
      </w:pPr>
      <w:rPr>
        <w:rFonts w:hint="default"/>
        <w:b/>
        <w:bCs/>
      </w:rPr>
    </w:lvl>
    <w:lvl w:ilvl="1">
      <w:start w:val="1"/>
      <w:numFmt w:val="decimal"/>
      <w:pStyle w:val="nzovodsekuU2"/>
      <w:lvlText w:val="%1.%2."/>
      <w:lvlJc w:val="left"/>
      <w:pPr>
        <w:ind w:left="858" w:hanging="432"/>
      </w:pPr>
      <w:rPr>
        <w:rFonts w:hint="default"/>
        <w:b/>
        <w:bCs/>
      </w:rPr>
    </w:lvl>
    <w:lvl w:ilvl="2">
      <w:start w:val="1"/>
      <w:numFmt w:val="decimal"/>
      <w:pStyle w:val="nzovodsekuU3"/>
      <w:lvlText w:val="%1.%2.%3."/>
      <w:lvlJc w:val="left"/>
      <w:pPr>
        <w:ind w:left="1781" w:hanging="504"/>
      </w:pPr>
      <w:rPr>
        <w:rFonts w:hint="default"/>
        <w:b/>
        <w:bCs/>
        <w:i w:val="0"/>
        <w:iCs w:val="0"/>
        <w:color w:val="000000" w:themeColor="text1"/>
      </w:rPr>
    </w:lvl>
    <w:lvl w:ilvl="3">
      <w:start w:val="1"/>
      <w:numFmt w:val="decimal"/>
      <w:pStyle w:val="nzovodsekuU4"/>
      <w:lvlText w:val="%1.%2.%3.%4."/>
      <w:lvlJc w:val="left"/>
      <w:pPr>
        <w:ind w:left="1728" w:hanging="648"/>
      </w:pPr>
      <w:rPr>
        <w:rFonts w:hint="default"/>
        <w:b/>
        <w:bCs/>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6063B7E"/>
    <w:multiLevelType w:val="hybridMultilevel"/>
    <w:tmpl w:val="9E965CB4"/>
    <w:lvl w:ilvl="0" w:tplc="83280AB8">
      <w:numFmt w:val="bullet"/>
      <w:lvlText w:val="-"/>
      <w:lvlJc w:val="left"/>
      <w:pPr>
        <w:ind w:left="1069" w:hanging="360"/>
      </w:pPr>
      <w:rPr>
        <w:rFonts w:ascii="Arial Narrow" w:eastAsiaTheme="minorHAnsi" w:hAnsi="Arial Narrow"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0" w15:restartNumberingAfterBreak="0">
    <w:nsid w:val="3680181B"/>
    <w:multiLevelType w:val="hybridMultilevel"/>
    <w:tmpl w:val="F0CA200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51" w15:restartNumberingAfterBreak="0">
    <w:nsid w:val="382110B8"/>
    <w:multiLevelType w:val="hybridMultilevel"/>
    <w:tmpl w:val="17BCE604"/>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52" w15:restartNumberingAfterBreak="0">
    <w:nsid w:val="3829430F"/>
    <w:multiLevelType w:val="hybridMultilevel"/>
    <w:tmpl w:val="386268E8"/>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389D1601"/>
    <w:multiLevelType w:val="hybridMultilevel"/>
    <w:tmpl w:val="D79655E2"/>
    <w:lvl w:ilvl="0" w:tplc="1932F630">
      <w:start w:val="1"/>
      <w:numFmt w:val="bullet"/>
      <w:lvlText w:val=""/>
      <w:lvlJc w:val="left"/>
      <w:pPr>
        <w:ind w:left="720" w:hanging="360"/>
      </w:pPr>
      <w:rPr>
        <w:rFonts w:ascii="Symbol" w:hAnsi="Symbol"/>
      </w:rPr>
    </w:lvl>
    <w:lvl w:ilvl="1" w:tplc="3426077A">
      <w:start w:val="1"/>
      <w:numFmt w:val="bullet"/>
      <w:lvlText w:val=""/>
      <w:lvlJc w:val="left"/>
      <w:pPr>
        <w:ind w:left="720" w:hanging="360"/>
      </w:pPr>
      <w:rPr>
        <w:rFonts w:ascii="Symbol" w:hAnsi="Symbol"/>
      </w:rPr>
    </w:lvl>
    <w:lvl w:ilvl="2" w:tplc="4D08B882">
      <w:start w:val="1"/>
      <w:numFmt w:val="bullet"/>
      <w:lvlText w:val=""/>
      <w:lvlJc w:val="left"/>
      <w:pPr>
        <w:ind w:left="720" w:hanging="360"/>
      </w:pPr>
      <w:rPr>
        <w:rFonts w:ascii="Symbol" w:hAnsi="Symbol"/>
      </w:rPr>
    </w:lvl>
    <w:lvl w:ilvl="3" w:tplc="EB665F8A">
      <w:start w:val="1"/>
      <w:numFmt w:val="bullet"/>
      <w:lvlText w:val=""/>
      <w:lvlJc w:val="left"/>
      <w:pPr>
        <w:ind w:left="720" w:hanging="360"/>
      </w:pPr>
      <w:rPr>
        <w:rFonts w:ascii="Symbol" w:hAnsi="Symbol"/>
      </w:rPr>
    </w:lvl>
    <w:lvl w:ilvl="4" w:tplc="868ADB24">
      <w:start w:val="1"/>
      <w:numFmt w:val="bullet"/>
      <w:lvlText w:val=""/>
      <w:lvlJc w:val="left"/>
      <w:pPr>
        <w:ind w:left="720" w:hanging="360"/>
      </w:pPr>
      <w:rPr>
        <w:rFonts w:ascii="Symbol" w:hAnsi="Symbol"/>
      </w:rPr>
    </w:lvl>
    <w:lvl w:ilvl="5" w:tplc="A97C8746">
      <w:start w:val="1"/>
      <w:numFmt w:val="bullet"/>
      <w:lvlText w:val=""/>
      <w:lvlJc w:val="left"/>
      <w:pPr>
        <w:ind w:left="720" w:hanging="360"/>
      </w:pPr>
      <w:rPr>
        <w:rFonts w:ascii="Symbol" w:hAnsi="Symbol"/>
      </w:rPr>
    </w:lvl>
    <w:lvl w:ilvl="6" w:tplc="0FD0F9D6">
      <w:start w:val="1"/>
      <w:numFmt w:val="bullet"/>
      <w:lvlText w:val=""/>
      <w:lvlJc w:val="left"/>
      <w:pPr>
        <w:ind w:left="720" w:hanging="360"/>
      </w:pPr>
      <w:rPr>
        <w:rFonts w:ascii="Symbol" w:hAnsi="Symbol"/>
      </w:rPr>
    </w:lvl>
    <w:lvl w:ilvl="7" w:tplc="14CAC70E">
      <w:start w:val="1"/>
      <w:numFmt w:val="bullet"/>
      <w:lvlText w:val=""/>
      <w:lvlJc w:val="left"/>
      <w:pPr>
        <w:ind w:left="720" w:hanging="360"/>
      </w:pPr>
      <w:rPr>
        <w:rFonts w:ascii="Symbol" w:hAnsi="Symbol"/>
      </w:rPr>
    </w:lvl>
    <w:lvl w:ilvl="8" w:tplc="FD02D740">
      <w:start w:val="1"/>
      <w:numFmt w:val="bullet"/>
      <w:lvlText w:val=""/>
      <w:lvlJc w:val="left"/>
      <w:pPr>
        <w:ind w:left="720" w:hanging="360"/>
      </w:pPr>
      <w:rPr>
        <w:rFonts w:ascii="Symbol" w:hAnsi="Symbol"/>
      </w:rPr>
    </w:lvl>
  </w:abstractNum>
  <w:abstractNum w:abstractNumId="54" w15:restartNumberingAfterBreak="0">
    <w:nsid w:val="38F95CAE"/>
    <w:multiLevelType w:val="hybridMultilevel"/>
    <w:tmpl w:val="8CD089B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5" w15:restartNumberingAfterBreak="0">
    <w:nsid w:val="3B35237B"/>
    <w:multiLevelType w:val="multilevel"/>
    <w:tmpl w:val="BC9AFAD8"/>
    <w:styleLink w:val="Aktulnyzoznam1"/>
    <w:lvl w:ilvl="0">
      <w:start w:val="1"/>
      <w:numFmt w:val="decimal"/>
      <w:lvlText w:val="%1."/>
      <w:lvlJc w:val="left"/>
      <w:pPr>
        <w:ind w:left="720" w:hanging="360"/>
      </w:pPr>
    </w:lvl>
    <w:lvl w:ilvl="1">
      <w:start w:val="4"/>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6"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CF3013E"/>
    <w:multiLevelType w:val="hybridMultilevel"/>
    <w:tmpl w:val="A1D0379C"/>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EEE66D9"/>
    <w:multiLevelType w:val="hybridMultilevel"/>
    <w:tmpl w:val="B95CB5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3FA96742"/>
    <w:multiLevelType w:val="hybridMultilevel"/>
    <w:tmpl w:val="BF906856"/>
    <w:lvl w:ilvl="0" w:tplc="AA6EEDD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0D034CE"/>
    <w:multiLevelType w:val="hybridMultilevel"/>
    <w:tmpl w:val="0AA46FDC"/>
    <w:lvl w:ilvl="0" w:tplc="EDBC0266">
      <w:start w:val="1"/>
      <w:numFmt w:val="upperLetter"/>
      <w:lvlText w:val="%1)"/>
      <w:lvlJc w:val="left"/>
      <w:pPr>
        <w:ind w:left="420" w:hanging="360"/>
      </w:pPr>
      <w:rPr>
        <w:rFonts w:hint="default"/>
        <w:b w:val="0"/>
        <w:bCs/>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2" w15:restartNumberingAfterBreak="0">
    <w:nsid w:val="41FE6EC6"/>
    <w:multiLevelType w:val="hybridMultilevel"/>
    <w:tmpl w:val="3AAC3708"/>
    <w:lvl w:ilvl="0" w:tplc="9526501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2126D8B"/>
    <w:multiLevelType w:val="hybridMultilevel"/>
    <w:tmpl w:val="CBA65A9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452B3CCA"/>
    <w:multiLevelType w:val="hybridMultilevel"/>
    <w:tmpl w:val="650E34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6033301"/>
    <w:multiLevelType w:val="hybridMultilevel"/>
    <w:tmpl w:val="1338BE26"/>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7" w15:restartNumberingAfterBreak="0">
    <w:nsid w:val="46B9644F"/>
    <w:multiLevelType w:val="hybridMultilevel"/>
    <w:tmpl w:val="E39427FC"/>
    <w:lvl w:ilvl="0" w:tplc="AE4287AE">
      <w:start w:val="1"/>
      <w:numFmt w:val="decimal"/>
      <w:lvlText w:val="%1."/>
      <w:lvlJc w:val="left"/>
      <w:pPr>
        <w:tabs>
          <w:tab w:val="num" w:pos="720"/>
        </w:tabs>
        <w:ind w:left="720" w:hanging="360"/>
      </w:pPr>
    </w:lvl>
    <w:lvl w:ilvl="1" w:tplc="A0648B68">
      <w:start w:val="1"/>
      <w:numFmt w:val="lowerLetter"/>
      <w:lvlText w:val="%2."/>
      <w:lvlJc w:val="left"/>
      <w:pPr>
        <w:tabs>
          <w:tab w:val="num" w:pos="1440"/>
        </w:tabs>
        <w:ind w:left="1440" w:hanging="360"/>
      </w:pPr>
    </w:lvl>
    <w:lvl w:ilvl="2" w:tplc="94D0606A" w:tentative="1">
      <w:start w:val="1"/>
      <w:numFmt w:val="decimal"/>
      <w:lvlText w:val="%3."/>
      <w:lvlJc w:val="left"/>
      <w:pPr>
        <w:tabs>
          <w:tab w:val="num" w:pos="2160"/>
        </w:tabs>
        <w:ind w:left="2160" w:hanging="360"/>
      </w:pPr>
    </w:lvl>
    <w:lvl w:ilvl="3" w:tplc="5E1015FA" w:tentative="1">
      <w:start w:val="1"/>
      <w:numFmt w:val="decimal"/>
      <w:lvlText w:val="%4."/>
      <w:lvlJc w:val="left"/>
      <w:pPr>
        <w:tabs>
          <w:tab w:val="num" w:pos="2880"/>
        </w:tabs>
        <w:ind w:left="2880" w:hanging="360"/>
      </w:pPr>
    </w:lvl>
    <w:lvl w:ilvl="4" w:tplc="8CF2C7F8" w:tentative="1">
      <w:start w:val="1"/>
      <w:numFmt w:val="decimal"/>
      <w:lvlText w:val="%5."/>
      <w:lvlJc w:val="left"/>
      <w:pPr>
        <w:tabs>
          <w:tab w:val="num" w:pos="3600"/>
        </w:tabs>
        <w:ind w:left="3600" w:hanging="360"/>
      </w:pPr>
    </w:lvl>
    <w:lvl w:ilvl="5" w:tplc="FD4A8E14" w:tentative="1">
      <w:start w:val="1"/>
      <w:numFmt w:val="decimal"/>
      <w:lvlText w:val="%6."/>
      <w:lvlJc w:val="left"/>
      <w:pPr>
        <w:tabs>
          <w:tab w:val="num" w:pos="4320"/>
        </w:tabs>
        <w:ind w:left="4320" w:hanging="360"/>
      </w:pPr>
    </w:lvl>
    <w:lvl w:ilvl="6" w:tplc="2B0E1F16" w:tentative="1">
      <w:start w:val="1"/>
      <w:numFmt w:val="decimal"/>
      <w:lvlText w:val="%7."/>
      <w:lvlJc w:val="left"/>
      <w:pPr>
        <w:tabs>
          <w:tab w:val="num" w:pos="5040"/>
        </w:tabs>
        <w:ind w:left="5040" w:hanging="360"/>
      </w:pPr>
    </w:lvl>
    <w:lvl w:ilvl="7" w:tplc="ED266718" w:tentative="1">
      <w:start w:val="1"/>
      <w:numFmt w:val="decimal"/>
      <w:lvlText w:val="%8."/>
      <w:lvlJc w:val="left"/>
      <w:pPr>
        <w:tabs>
          <w:tab w:val="num" w:pos="5760"/>
        </w:tabs>
        <w:ind w:left="5760" w:hanging="360"/>
      </w:pPr>
    </w:lvl>
    <w:lvl w:ilvl="8" w:tplc="7DCA52F6" w:tentative="1">
      <w:start w:val="1"/>
      <w:numFmt w:val="decimal"/>
      <w:lvlText w:val="%9."/>
      <w:lvlJc w:val="left"/>
      <w:pPr>
        <w:tabs>
          <w:tab w:val="num" w:pos="6480"/>
        </w:tabs>
        <w:ind w:left="6480" w:hanging="360"/>
      </w:pPr>
    </w:lvl>
  </w:abstractNum>
  <w:abstractNum w:abstractNumId="68" w15:restartNumberingAfterBreak="0">
    <w:nsid w:val="4766516C"/>
    <w:multiLevelType w:val="hybridMultilevel"/>
    <w:tmpl w:val="B852D178"/>
    <w:lvl w:ilvl="0" w:tplc="982428E2">
      <w:start w:val="2"/>
      <w:numFmt w:val="bullet"/>
      <w:lvlText w:val="-"/>
      <w:lvlJc w:val="left"/>
      <w:pPr>
        <w:ind w:left="720" w:hanging="360"/>
      </w:pPr>
      <w:rPr>
        <w:rFonts w:ascii="Calibri" w:eastAsia="Calibri" w:hAnsi="Calibri" w:cs="Times New Roman" w:hint="default"/>
      </w:rPr>
    </w:lvl>
    <w:lvl w:ilvl="1" w:tplc="B2F621C0" w:tentative="1">
      <w:start w:val="1"/>
      <w:numFmt w:val="bullet"/>
      <w:lvlText w:val="o"/>
      <w:lvlJc w:val="left"/>
      <w:pPr>
        <w:ind w:left="1440" w:hanging="360"/>
      </w:pPr>
      <w:rPr>
        <w:rFonts w:ascii="Courier New" w:hAnsi="Courier New" w:cs="Courier New" w:hint="default"/>
      </w:rPr>
    </w:lvl>
    <w:lvl w:ilvl="2" w:tplc="481016C6" w:tentative="1">
      <w:start w:val="1"/>
      <w:numFmt w:val="bullet"/>
      <w:lvlText w:val=""/>
      <w:lvlJc w:val="left"/>
      <w:pPr>
        <w:ind w:left="2160" w:hanging="360"/>
      </w:pPr>
      <w:rPr>
        <w:rFonts w:ascii="Wingdings" w:hAnsi="Wingdings" w:hint="default"/>
      </w:rPr>
    </w:lvl>
    <w:lvl w:ilvl="3" w:tplc="EA2E849E" w:tentative="1">
      <w:start w:val="1"/>
      <w:numFmt w:val="bullet"/>
      <w:lvlText w:val=""/>
      <w:lvlJc w:val="left"/>
      <w:pPr>
        <w:ind w:left="2880" w:hanging="360"/>
      </w:pPr>
      <w:rPr>
        <w:rFonts w:ascii="Symbol" w:hAnsi="Symbol" w:hint="default"/>
      </w:rPr>
    </w:lvl>
    <w:lvl w:ilvl="4" w:tplc="344E0BB8" w:tentative="1">
      <w:start w:val="1"/>
      <w:numFmt w:val="bullet"/>
      <w:lvlText w:val="o"/>
      <w:lvlJc w:val="left"/>
      <w:pPr>
        <w:ind w:left="3600" w:hanging="360"/>
      </w:pPr>
      <w:rPr>
        <w:rFonts w:ascii="Courier New" w:hAnsi="Courier New" w:cs="Courier New" w:hint="default"/>
      </w:rPr>
    </w:lvl>
    <w:lvl w:ilvl="5" w:tplc="F1D2A52C" w:tentative="1">
      <w:start w:val="1"/>
      <w:numFmt w:val="bullet"/>
      <w:lvlText w:val=""/>
      <w:lvlJc w:val="left"/>
      <w:pPr>
        <w:ind w:left="4320" w:hanging="360"/>
      </w:pPr>
      <w:rPr>
        <w:rFonts w:ascii="Wingdings" w:hAnsi="Wingdings" w:hint="default"/>
      </w:rPr>
    </w:lvl>
    <w:lvl w:ilvl="6" w:tplc="172E9E6E" w:tentative="1">
      <w:start w:val="1"/>
      <w:numFmt w:val="bullet"/>
      <w:lvlText w:val=""/>
      <w:lvlJc w:val="left"/>
      <w:pPr>
        <w:ind w:left="5040" w:hanging="360"/>
      </w:pPr>
      <w:rPr>
        <w:rFonts w:ascii="Symbol" w:hAnsi="Symbol" w:hint="default"/>
      </w:rPr>
    </w:lvl>
    <w:lvl w:ilvl="7" w:tplc="819CE03A" w:tentative="1">
      <w:start w:val="1"/>
      <w:numFmt w:val="bullet"/>
      <w:lvlText w:val="o"/>
      <w:lvlJc w:val="left"/>
      <w:pPr>
        <w:ind w:left="5760" w:hanging="360"/>
      </w:pPr>
      <w:rPr>
        <w:rFonts w:ascii="Courier New" w:hAnsi="Courier New" w:cs="Courier New" w:hint="default"/>
      </w:rPr>
    </w:lvl>
    <w:lvl w:ilvl="8" w:tplc="CB9A8EAA" w:tentative="1">
      <w:start w:val="1"/>
      <w:numFmt w:val="bullet"/>
      <w:lvlText w:val=""/>
      <w:lvlJc w:val="left"/>
      <w:pPr>
        <w:ind w:left="6480" w:hanging="360"/>
      </w:pPr>
      <w:rPr>
        <w:rFonts w:ascii="Wingdings" w:hAnsi="Wingdings" w:hint="default"/>
      </w:rPr>
    </w:lvl>
  </w:abstractNum>
  <w:abstractNum w:abstractNumId="69" w15:restartNumberingAfterBreak="0">
    <w:nsid w:val="48F40DEF"/>
    <w:multiLevelType w:val="hybridMultilevel"/>
    <w:tmpl w:val="8BF8221A"/>
    <w:lvl w:ilvl="0" w:tplc="6CAECCC8">
      <w:numFmt w:val="bullet"/>
      <w:lvlText w:val="-"/>
      <w:lvlJc w:val="left"/>
      <w:pPr>
        <w:ind w:left="780" w:hanging="360"/>
      </w:pPr>
      <w:rPr>
        <w:rFonts w:ascii="Arial" w:eastAsia="Times New Roman" w:hAnsi="Arial" w:cs="Aria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70" w15:restartNumberingAfterBreak="0">
    <w:nsid w:val="4CDB3424"/>
    <w:multiLevelType w:val="hybridMultilevel"/>
    <w:tmpl w:val="E498565E"/>
    <w:lvl w:ilvl="0" w:tplc="FFFFFFFF">
      <w:start w:val="2"/>
      <w:numFmt w:val="bullet"/>
      <w:lvlText w:val="-"/>
      <w:lvlJc w:val="left"/>
      <w:pPr>
        <w:ind w:left="720" w:hanging="360"/>
      </w:pPr>
      <w:rPr>
        <w:rFonts w:ascii="Calibri" w:eastAsia="Calibri" w:hAnsi="Calibri" w:cs="Times New Roman" w:hint="default"/>
      </w:rPr>
    </w:lvl>
    <w:lvl w:ilvl="1" w:tplc="041B000F">
      <w:numFmt w:val="bullet"/>
      <w:lvlText w:val="-"/>
      <w:lvlJc w:val="left"/>
      <w:pPr>
        <w:ind w:left="360" w:hanging="360"/>
      </w:pPr>
      <w:rPr>
        <w:rFonts w:ascii="Times New Roman" w:hAnsi="Times New Roman" w:cs="Times New Roman" w:hint="default"/>
        <w:b/>
        <w:bCs/>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F791598"/>
    <w:multiLevelType w:val="hybridMultilevel"/>
    <w:tmpl w:val="70FAAEAE"/>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0B57BD5"/>
    <w:multiLevelType w:val="hybridMultilevel"/>
    <w:tmpl w:val="6A107266"/>
    <w:lvl w:ilvl="0" w:tplc="367EE2C0">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73" w15:restartNumberingAfterBreak="0">
    <w:nsid w:val="525541BC"/>
    <w:multiLevelType w:val="hybridMultilevel"/>
    <w:tmpl w:val="C27ED5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2F668E9"/>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53035887"/>
    <w:multiLevelType w:val="hybridMultilevel"/>
    <w:tmpl w:val="3D94AB80"/>
    <w:lvl w:ilvl="0" w:tplc="DB1ECF74">
      <w:start w:val="1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3AA7824"/>
    <w:multiLevelType w:val="hybridMultilevel"/>
    <w:tmpl w:val="7FC2A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5381F49"/>
    <w:multiLevelType w:val="hybridMultilevel"/>
    <w:tmpl w:val="8C0644C0"/>
    <w:lvl w:ilvl="0" w:tplc="DB9EF5C2">
      <w:start w:val="1"/>
      <w:numFmt w:val="decimal"/>
      <w:lvlText w:val="%1."/>
      <w:lvlJc w:val="left"/>
      <w:pPr>
        <w:ind w:left="720" w:hanging="360"/>
      </w:pPr>
      <w:rPr>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5D64A30"/>
    <w:multiLevelType w:val="hybridMultilevel"/>
    <w:tmpl w:val="AC8E79CE"/>
    <w:lvl w:ilvl="0" w:tplc="07B4F7A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63A3675"/>
    <w:multiLevelType w:val="hybridMultilevel"/>
    <w:tmpl w:val="8196E170"/>
    <w:lvl w:ilvl="0" w:tplc="DF8239D8">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15:restartNumberingAfterBreak="0">
    <w:nsid w:val="57C600CA"/>
    <w:multiLevelType w:val="multilevel"/>
    <w:tmpl w:val="0CAECBEA"/>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1" w15:restartNumberingAfterBreak="0">
    <w:nsid w:val="581F6F48"/>
    <w:multiLevelType w:val="multilevel"/>
    <w:tmpl w:val="5414E25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15:restartNumberingAfterBreak="0">
    <w:nsid w:val="58C017E6"/>
    <w:multiLevelType w:val="hybridMultilevel"/>
    <w:tmpl w:val="341221EA"/>
    <w:lvl w:ilvl="0" w:tplc="4FAAA0AA">
      <w:numFmt w:val="bullet"/>
      <w:lvlText w:val="-"/>
      <w:lvlJc w:val="left"/>
      <w:pPr>
        <w:ind w:left="720" w:hanging="360"/>
      </w:pPr>
      <w:rPr>
        <w:rFonts w:ascii="Times New Roman" w:hAnsi="Times New Roman" w:cs="Times New Roman" w:hint="default"/>
        <w:b/>
        <w:bCs/>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58DD5B1E"/>
    <w:multiLevelType w:val="hybridMultilevel"/>
    <w:tmpl w:val="A74EC6CC"/>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84" w15:restartNumberingAfterBreak="0">
    <w:nsid w:val="593F7F15"/>
    <w:multiLevelType w:val="hybridMultilevel"/>
    <w:tmpl w:val="DE98F1EE"/>
    <w:lvl w:ilvl="0" w:tplc="041B000F">
      <w:numFmt w:val="bullet"/>
      <w:lvlText w:val="-"/>
      <w:lvlJc w:val="left"/>
      <w:pPr>
        <w:ind w:left="720" w:hanging="360"/>
      </w:pPr>
      <w:rPr>
        <w:rFonts w:ascii="Times New Roman" w:eastAsia="Calibri" w:hAnsi="Times New Roman" w:cs="Times New Roman"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5" w15:restartNumberingAfterBreak="0">
    <w:nsid w:val="5C020CA1"/>
    <w:multiLevelType w:val="multilevel"/>
    <w:tmpl w:val="7C924BE8"/>
    <w:lvl w:ilvl="0">
      <w:start w:val="1"/>
      <w:numFmt w:val="decimal"/>
      <w:lvlText w:val="%1"/>
      <w:lvlJc w:val="left"/>
      <w:pPr>
        <w:ind w:left="432" w:hanging="432"/>
      </w:pPr>
    </w:lvl>
    <w:lvl w:ilvl="1">
      <w:start w:val="1"/>
      <w:numFmt w:val="decimal"/>
      <w:lvlText w:val="%1.%2"/>
      <w:lvlJc w:val="left"/>
      <w:pPr>
        <w:ind w:left="6247"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5C376FD3"/>
    <w:multiLevelType w:val="hybridMultilevel"/>
    <w:tmpl w:val="6F5CB36E"/>
    <w:lvl w:ilvl="0" w:tplc="CB923E90">
      <w:numFmt w:val="bullet"/>
      <w:lvlText w:val="-"/>
      <w:lvlJc w:val="left"/>
      <w:pPr>
        <w:ind w:left="720" w:hanging="360"/>
      </w:pPr>
      <w:rPr>
        <w:rFonts w:ascii="Arial Narrow" w:eastAsia="MS Mincho"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0833F87"/>
    <w:multiLevelType w:val="hybridMultilevel"/>
    <w:tmpl w:val="AD2C00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0F8472F"/>
    <w:multiLevelType w:val="multilevel"/>
    <w:tmpl w:val="AC4C6EB2"/>
    <w:numStyleLink w:val="Aktulnyzoznam2"/>
  </w:abstractNum>
  <w:abstractNum w:abstractNumId="89" w15:restartNumberingAfterBreak="0">
    <w:nsid w:val="61A42469"/>
    <w:multiLevelType w:val="hybridMultilevel"/>
    <w:tmpl w:val="AFF86AA0"/>
    <w:lvl w:ilvl="0" w:tplc="1D8C094A">
      <w:start w:val="1"/>
      <w:numFmt w:val="bullet"/>
      <w:lvlText w:val="-"/>
      <w:lvlJc w:val="left"/>
      <w:pPr>
        <w:ind w:left="1040" w:hanging="360"/>
      </w:pPr>
      <w:rPr>
        <w:rFonts w:ascii="Arial Narrow" w:eastAsiaTheme="minorHAnsi" w:hAnsi="Arial Narrow"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90" w15:restartNumberingAfterBreak="0">
    <w:nsid w:val="62AC2993"/>
    <w:multiLevelType w:val="hybridMultilevel"/>
    <w:tmpl w:val="3D6CBC0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91" w15:restartNumberingAfterBreak="0">
    <w:nsid w:val="635E6780"/>
    <w:multiLevelType w:val="hybridMultilevel"/>
    <w:tmpl w:val="B404A288"/>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36A14A2"/>
    <w:multiLevelType w:val="hybridMultilevel"/>
    <w:tmpl w:val="C3089F16"/>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5164727"/>
    <w:multiLevelType w:val="hybridMultilevel"/>
    <w:tmpl w:val="DCC86306"/>
    <w:lvl w:ilvl="0" w:tplc="5A60B210">
      <w:start w:val="1"/>
      <w:numFmt w:val="bullet"/>
      <w:lvlText w:val="•"/>
      <w:lvlJc w:val="left"/>
      <w:pPr>
        <w:tabs>
          <w:tab w:val="num" w:pos="720"/>
        </w:tabs>
        <w:ind w:left="720"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4" w15:restartNumberingAfterBreak="0">
    <w:nsid w:val="659A7FDD"/>
    <w:multiLevelType w:val="hybridMultilevel"/>
    <w:tmpl w:val="88E8C1B2"/>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94434D"/>
    <w:multiLevelType w:val="hybridMultilevel"/>
    <w:tmpl w:val="65CE0978"/>
    <w:lvl w:ilvl="0" w:tplc="041B000F">
      <w:start w:val="2"/>
      <w:numFmt w:val="bullet"/>
      <w:lvlText w:val="-"/>
      <w:lvlJc w:val="left"/>
      <w:pPr>
        <w:ind w:left="720" w:hanging="360"/>
      </w:pPr>
      <w:rPr>
        <w:rFonts w:ascii="Calibri" w:eastAsia="Calibri" w:hAnsi="Calibri" w:cs="Times New Roman" w:hint="default"/>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6" w15:restartNumberingAfterBreak="0">
    <w:nsid w:val="69496E91"/>
    <w:multiLevelType w:val="hybridMultilevel"/>
    <w:tmpl w:val="0B90015C"/>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96474E8"/>
    <w:multiLevelType w:val="hybridMultilevel"/>
    <w:tmpl w:val="9246FE46"/>
    <w:lvl w:ilvl="0" w:tplc="041B000F">
      <w:numFmt w:val="bullet"/>
      <w:lvlText w:val="-"/>
      <w:lvlJc w:val="left"/>
      <w:pPr>
        <w:ind w:left="1429" w:hanging="360"/>
      </w:pPr>
      <w:rPr>
        <w:rFonts w:ascii="Times New Roman" w:hAnsi="Times New Roman" w:cs="Times New Roman" w:hint="default"/>
        <w:b/>
        <w:bCs/>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8" w15:restartNumberingAfterBreak="0">
    <w:nsid w:val="69FD659D"/>
    <w:multiLevelType w:val="hybridMultilevel"/>
    <w:tmpl w:val="E10AC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A9945C6"/>
    <w:multiLevelType w:val="hybridMultilevel"/>
    <w:tmpl w:val="BC00C4E2"/>
    <w:lvl w:ilvl="0" w:tplc="D6B2ECC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6C5253CE"/>
    <w:multiLevelType w:val="hybridMultilevel"/>
    <w:tmpl w:val="7612ED14"/>
    <w:lvl w:ilvl="0" w:tplc="E0EC52F6">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1" w15:restartNumberingAfterBreak="0">
    <w:nsid w:val="6EFC7AFF"/>
    <w:multiLevelType w:val="hybridMultilevel"/>
    <w:tmpl w:val="A4A28296"/>
    <w:lvl w:ilvl="0" w:tplc="2C90F26A">
      <w:start w:val="2"/>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2" w15:restartNumberingAfterBreak="0">
    <w:nsid w:val="6FF55F2A"/>
    <w:multiLevelType w:val="hybridMultilevel"/>
    <w:tmpl w:val="00307DD6"/>
    <w:lvl w:ilvl="0" w:tplc="FFFFFFFF">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3" w15:restartNumberingAfterBreak="0">
    <w:nsid w:val="700A796C"/>
    <w:multiLevelType w:val="hybridMultilevel"/>
    <w:tmpl w:val="00307DD6"/>
    <w:lvl w:ilvl="0" w:tplc="041B0017">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4" w15:restartNumberingAfterBreak="0">
    <w:nsid w:val="72C70192"/>
    <w:multiLevelType w:val="hybridMultilevel"/>
    <w:tmpl w:val="1360B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2FC71D3"/>
    <w:multiLevelType w:val="hybridMultilevel"/>
    <w:tmpl w:val="05D405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50D57F2"/>
    <w:multiLevelType w:val="hybridMultilevel"/>
    <w:tmpl w:val="0E227B8A"/>
    <w:lvl w:ilvl="0" w:tplc="08A4DD12">
      <w:start w:val="1"/>
      <w:numFmt w:val="lowerLetter"/>
      <w:lvlText w:val="%1)"/>
      <w:lvlJc w:val="left"/>
      <w:pPr>
        <w:tabs>
          <w:tab w:val="num" w:pos="1800"/>
        </w:tabs>
        <w:ind w:left="1800" w:hanging="360"/>
      </w:pPr>
      <w:rPr>
        <w:rFonts w:cs="Times New Roman" w:hint="default"/>
      </w:rPr>
    </w:lvl>
    <w:lvl w:ilvl="1" w:tplc="BA1C70F6">
      <w:numFmt w:val="bullet"/>
      <w:lvlText w:val="-"/>
      <w:lvlJc w:val="left"/>
      <w:pPr>
        <w:tabs>
          <w:tab w:val="num" w:pos="2062"/>
        </w:tabs>
        <w:ind w:left="2062" w:hanging="360"/>
      </w:pPr>
      <w:rPr>
        <w:rFonts w:ascii="Times New Roman" w:eastAsia="Times New Roman" w:hAnsi="Times New Roman" w:hint="default"/>
        <w:color w:val="auto"/>
      </w:rPr>
    </w:lvl>
    <w:lvl w:ilvl="2" w:tplc="8D4293A8">
      <w:start w:val="1"/>
      <w:numFmt w:val="lowerLetter"/>
      <w:lvlText w:val="(%3)"/>
      <w:lvlJc w:val="left"/>
      <w:pPr>
        <w:tabs>
          <w:tab w:val="num" w:pos="3420"/>
        </w:tabs>
        <w:ind w:left="3420" w:hanging="360"/>
      </w:pPr>
      <w:rPr>
        <w:rFonts w:cs="Times New Roman" w:hint="default"/>
      </w:rPr>
    </w:lvl>
    <w:lvl w:ilvl="3" w:tplc="A9046AAA">
      <w:start w:val="1"/>
      <w:numFmt w:val="decimal"/>
      <w:lvlText w:val="%4."/>
      <w:lvlJc w:val="left"/>
      <w:pPr>
        <w:tabs>
          <w:tab w:val="num" w:pos="3960"/>
        </w:tabs>
        <w:ind w:left="3960" w:hanging="360"/>
      </w:pPr>
      <w:rPr>
        <w:rFonts w:cs="Times New Roman" w:hint="default"/>
      </w:rPr>
    </w:lvl>
    <w:lvl w:ilvl="4" w:tplc="04050019">
      <w:start w:val="1"/>
      <w:numFmt w:val="lowerLetter"/>
      <w:lvlText w:val="%5."/>
      <w:lvlJc w:val="left"/>
      <w:pPr>
        <w:tabs>
          <w:tab w:val="num" w:pos="4680"/>
        </w:tabs>
        <w:ind w:left="4680" w:hanging="360"/>
      </w:pPr>
      <w:rPr>
        <w:rFonts w:cs="Times New Roman"/>
      </w:rPr>
    </w:lvl>
    <w:lvl w:ilvl="5" w:tplc="0405001B">
      <w:start w:val="1"/>
      <w:numFmt w:val="lowerRoman"/>
      <w:lvlText w:val="%6."/>
      <w:lvlJc w:val="right"/>
      <w:pPr>
        <w:tabs>
          <w:tab w:val="num" w:pos="5400"/>
        </w:tabs>
        <w:ind w:left="5400" w:hanging="180"/>
      </w:pPr>
      <w:rPr>
        <w:rFonts w:cs="Times New Roman"/>
      </w:rPr>
    </w:lvl>
    <w:lvl w:ilvl="6" w:tplc="0405000F">
      <w:start w:val="1"/>
      <w:numFmt w:val="decimal"/>
      <w:lvlText w:val="%7."/>
      <w:lvlJc w:val="left"/>
      <w:pPr>
        <w:tabs>
          <w:tab w:val="num" w:pos="6120"/>
        </w:tabs>
        <w:ind w:left="6120" w:hanging="360"/>
      </w:pPr>
      <w:rPr>
        <w:rFonts w:cs="Times New Roman"/>
      </w:rPr>
    </w:lvl>
    <w:lvl w:ilvl="7" w:tplc="04050019">
      <w:start w:val="1"/>
      <w:numFmt w:val="lowerLetter"/>
      <w:lvlText w:val="%8."/>
      <w:lvlJc w:val="left"/>
      <w:pPr>
        <w:tabs>
          <w:tab w:val="num" w:pos="6840"/>
        </w:tabs>
        <w:ind w:left="6840" w:hanging="360"/>
      </w:pPr>
      <w:rPr>
        <w:rFonts w:cs="Times New Roman"/>
      </w:rPr>
    </w:lvl>
    <w:lvl w:ilvl="8" w:tplc="0405001B">
      <w:start w:val="1"/>
      <w:numFmt w:val="lowerRoman"/>
      <w:lvlText w:val="%9."/>
      <w:lvlJc w:val="right"/>
      <w:pPr>
        <w:tabs>
          <w:tab w:val="num" w:pos="7560"/>
        </w:tabs>
        <w:ind w:left="7560" w:hanging="180"/>
      </w:pPr>
      <w:rPr>
        <w:rFonts w:cs="Times New Roman"/>
      </w:rPr>
    </w:lvl>
  </w:abstractNum>
  <w:abstractNum w:abstractNumId="107" w15:restartNumberingAfterBreak="0">
    <w:nsid w:val="76910D1B"/>
    <w:multiLevelType w:val="hybridMultilevel"/>
    <w:tmpl w:val="4C386F6E"/>
    <w:lvl w:ilvl="0" w:tplc="6096C200">
      <w:start w:val="1"/>
      <w:numFmt w:val="bullet"/>
      <w:lvlText w:val=""/>
      <w:lvlJc w:val="left"/>
      <w:pPr>
        <w:ind w:left="720" w:hanging="360"/>
      </w:pPr>
      <w:rPr>
        <w:rFonts w:ascii="Symbol" w:hAnsi="Symbol" w:hint="default"/>
      </w:rPr>
    </w:lvl>
    <w:lvl w:ilvl="1" w:tplc="2A2C56D8">
      <w:start w:val="1"/>
      <w:numFmt w:val="bullet"/>
      <w:lvlText w:val="o"/>
      <w:lvlJc w:val="left"/>
      <w:pPr>
        <w:ind w:left="1440" w:hanging="360"/>
      </w:pPr>
      <w:rPr>
        <w:rFonts w:ascii="Courier New" w:hAnsi="Courier New" w:hint="default"/>
      </w:rPr>
    </w:lvl>
    <w:lvl w:ilvl="2" w:tplc="301AE53C">
      <w:start w:val="1"/>
      <w:numFmt w:val="bullet"/>
      <w:lvlText w:val=""/>
      <w:lvlJc w:val="left"/>
      <w:pPr>
        <w:ind w:left="2160" w:hanging="360"/>
      </w:pPr>
      <w:rPr>
        <w:rFonts w:ascii="Wingdings" w:hAnsi="Wingdings" w:hint="default"/>
      </w:rPr>
    </w:lvl>
    <w:lvl w:ilvl="3" w:tplc="DFF8BCCC">
      <w:start w:val="1"/>
      <w:numFmt w:val="bullet"/>
      <w:lvlText w:val=""/>
      <w:lvlJc w:val="left"/>
      <w:pPr>
        <w:ind w:left="2880" w:hanging="360"/>
      </w:pPr>
      <w:rPr>
        <w:rFonts w:ascii="Symbol" w:hAnsi="Symbol" w:hint="default"/>
      </w:rPr>
    </w:lvl>
    <w:lvl w:ilvl="4" w:tplc="7D26B592">
      <w:start w:val="1"/>
      <w:numFmt w:val="bullet"/>
      <w:lvlText w:val="o"/>
      <w:lvlJc w:val="left"/>
      <w:pPr>
        <w:ind w:left="3600" w:hanging="360"/>
      </w:pPr>
      <w:rPr>
        <w:rFonts w:ascii="Courier New" w:hAnsi="Courier New" w:hint="default"/>
      </w:rPr>
    </w:lvl>
    <w:lvl w:ilvl="5" w:tplc="13EC9CD8">
      <w:start w:val="1"/>
      <w:numFmt w:val="bullet"/>
      <w:lvlText w:val=""/>
      <w:lvlJc w:val="left"/>
      <w:pPr>
        <w:ind w:left="4320" w:hanging="360"/>
      </w:pPr>
      <w:rPr>
        <w:rFonts w:ascii="Wingdings" w:hAnsi="Wingdings" w:hint="default"/>
      </w:rPr>
    </w:lvl>
    <w:lvl w:ilvl="6" w:tplc="A2E262B4">
      <w:start w:val="1"/>
      <w:numFmt w:val="bullet"/>
      <w:lvlText w:val=""/>
      <w:lvlJc w:val="left"/>
      <w:pPr>
        <w:ind w:left="5040" w:hanging="360"/>
      </w:pPr>
      <w:rPr>
        <w:rFonts w:ascii="Symbol" w:hAnsi="Symbol" w:hint="default"/>
      </w:rPr>
    </w:lvl>
    <w:lvl w:ilvl="7" w:tplc="F4FC2164">
      <w:start w:val="1"/>
      <w:numFmt w:val="bullet"/>
      <w:lvlText w:val="o"/>
      <w:lvlJc w:val="left"/>
      <w:pPr>
        <w:ind w:left="5760" w:hanging="360"/>
      </w:pPr>
      <w:rPr>
        <w:rFonts w:ascii="Courier New" w:hAnsi="Courier New" w:hint="default"/>
      </w:rPr>
    </w:lvl>
    <w:lvl w:ilvl="8" w:tplc="452ABBC6">
      <w:start w:val="1"/>
      <w:numFmt w:val="bullet"/>
      <w:lvlText w:val=""/>
      <w:lvlJc w:val="left"/>
      <w:pPr>
        <w:ind w:left="6480" w:hanging="360"/>
      </w:pPr>
      <w:rPr>
        <w:rFonts w:ascii="Wingdings" w:hAnsi="Wingdings" w:hint="default"/>
      </w:rPr>
    </w:lvl>
  </w:abstractNum>
  <w:abstractNum w:abstractNumId="108" w15:restartNumberingAfterBreak="0">
    <w:nsid w:val="77764DA4"/>
    <w:multiLevelType w:val="hybridMultilevel"/>
    <w:tmpl w:val="9540334A"/>
    <w:lvl w:ilvl="0" w:tplc="7444DF3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9"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8ED7FC1"/>
    <w:multiLevelType w:val="hybridMultilevel"/>
    <w:tmpl w:val="AF34E9D8"/>
    <w:lvl w:ilvl="0" w:tplc="4FAAA0AA">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7A973F32"/>
    <w:multiLevelType w:val="hybridMultilevel"/>
    <w:tmpl w:val="FA7603D6"/>
    <w:lvl w:ilvl="0" w:tplc="23F83260">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12" w15:restartNumberingAfterBreak="0">
    <w:nsid w:val="7CDD107B"/>
    <w:multiLevelType w:val="hybridMultilevel"/>
    <w:tmpl w:val="C80896BE"/>
    <w:lvl w:ilvl="0" w:tplc="91F256A8">
      <w:start w:val="1"/>
      <w:numFmt w:val="lowerLetter"/>
      <w:lvlText w:val="%1)"/>
      <w:lvlJc w:val="left"/>
      <w:pPr>
        <w:ind w:left="674" w:hanging="39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3" w15:restartNumberingAfterBreak="0">
    <w:nsid w:val="7D574363"/>
    <w:multiLevelType w:val="multilevel"/>
    <w:tmpl w:val="E86044A0"/>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4" w15:restartNumberingAfterBreak="0">
    <w:nsid w:val="7DE33DED"/>
    <w:multiLevelType w:val="hybridMultilevel"/>
    <w:tmpl w:val="D9481B52"/>
    <w:lvl w:ilvl="0" w:tplc="2C90F26A">
      <w:numFmt w:val="bullet"/>
      <w:lvlText w:val="-"/>
      <w:lvlJc w:val="left"/>
      <w:pPr>
        <w:ind w:left="720" w:hanging="360"/>
      </w:pPr>
      <w:rPr>
        <w:rFonts w:ascii="Arial" w:eastAsia="Arial Unicode MS" w:hAnsi="Arial" w:cs="Arial" w:hint="default"/>
      </w:rPr>
    </w:lvl>
    <w:lvl w:ilvl="1" w:tplc="041B0003">
      <w:numFmt w:val="bullet"/>
      <w:lvlText w:val="-"/>
      <w:lvlJc w:val="left"/>
      <w:pPr>
        <w:tabs>
          <w:tab w:val="num" w:pos="1440"/>
        </w:tabs>
        <w:ind w:left="1440" w:hanging="360"/>
      </w:pPr>
      <w:rPr>
        <w:rFonts w:ascii="Arial" w:eastAsia="Times New Roman" w:hAnsi="Arial" w:cs="Aria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15" w15:restartNumberingAfterBreak="0">
    <w:nsid w:val="7F52423F"/>
    <w:multiLevelType w:val="hybridMultilevel"/>
    <w:tmpl w:val="511AA816"/>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7F761F60"/>
    <w:multiLevelType w:val="hybridMultilevel"/>
    <w:tmpl w:val="012A0E5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num w:numId="1" w16cid:durableId="1831674371">
    <w:abstractNumId w:val="51"/>
  </w:num>
  <w:num w:numId="2" w16cid:durableId="1353604959">
    <w:abstractNumId w:val="46"/>
  </w:num>
  <w:num w:numId="3" w16cid:durableId="1856721987">
    <w:abstractNumId w:val="96"/>
  </w:num>
  <w:num w:numId="4" w16cid:durableId="714157536">
    <w:abstractNumId w:val="110"/>
  </w:num>
  <w:num w:numId="5" w16cid:durableId="189716452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0578029">
    <w:abstractNumId w:val="68"/>
  </w:num>
  <w:num w:numId="7" w16cid:durableId="1170102777">
    <w:abstractNumId w:val="32"/>
  </w:num>
  <w:num w:numId="8" w16cid:durableId="474955332">
    <w:abstractNumId w:val="14"/>
  </w:num>
  <w:num w:numId="9" w16cid:durableId="910189008">
    <w:abstractNumId w:val="12"/>
  </w:num>
  <w:num w:numId="10" w16cid:durableId="1254321610">
    <w:abstractNumId w:val="5"/>
  </w:num>
  <w:num w:numId="11" w16cid:durableId="1154687257">
    <w:abstractNumId w:val="35"/>
  </w:num>
  <w:num w:numId="12" w16cid:durableId="567883351">
    <w:abstractNumId w:val="64"/>
  </w:num>
  <w:num w:numId="13" w16cid:durableId="1879008467">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8116108">
    <w:abstractNumId w:val="23"/>
  </w:num>
  <w:num w:numId="15" w16cid:durableId="388504383">
    <w:abstractNumId w:val="109"/>
  </w:num>
  <w:num w:numId="16" w16cid:durableId="1661537634">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80274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63884">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163253">
    <w:abstractNumId w:val="86"/>
  </w:num>
  <w:num w:numId="20" w16cid:durableId="1945962405">
    <w:abstractNumId w:val="3"/>
  </w:num>
  <w:num w:numId="21" w16cid:durableId="273447131">
    <w:abstractNumId w:val="87"/>
  </w:num>
  <w:num w:numId="22" w16cid:durableId="21561703">
    <w:abstractNumId w:val="77"/>
  </w:num>
  <w:num w:numId="23" w16cid:durableId="1516650686">
    <w:abstractNumId w:val="75"/>
  </w:num>
  <w:num w:numId="24" w16cid:durableId="867714750">
    <w:abstractNumId w:val="60"/>
  </w:num>
  <w:num w:numId="25" w16cid:durableId="1790855920">
    <w:abstractNumId w:val="30"/>
  </w:num>
  <w:num w:numId="26" w16cid:durableId="161362620">
    <w:abstractNumId w:val="106"/>
  </w:num>
  <w:num w:numId="27" w16cid:durableId="640615012">
    <w:abstractNumId w:val="22"/>
  </w:num>
  <w:num w:numId="28" w16cid:durableId="18548174">
    <w:abstractNumId w:val="78"/>
  </w:num>
  <w:num w:numId="29" w16cid:durableId="1167986518">
    <w:abstractNumId w:val="34"/>
  </w:num>
  <w:num w:numId="30" w16cid:durableId="1233736421">
    <w:abstractNumId w:val="78"/>
  </w:num>
  <w:num w:numId="31" w16cid:durableId="391394086">
    <w:abstractNumId w:val="78"/>
  </w:num>
  <w:num w:numId="32" w16cid:durableId="460198269">
    <w:abstractNumId w:val="78"/>
  </w:num>
  <w:num w:numId="33" w16cid:durableId="962612521">
    <w:abstractNumId w:val="78"/>
  </w:num>
  <w:num w:numId="34" w16cid:durableId="481626104">
    <w:abstractNumId w:val="79"/>
  </w:num>
  <w:num w:numId="35" w16cid:durableId="895437244">
    <w:abstractNumId w:val="81"/>
  </w:num>
  <w:num w:numId="36" w16cid:durableId="1767729714">
    <w:abstractNumId w:val="26"/>
  </w:num>
  <w:num w:numId="37" w16cid:durableId="2036149008">
    <w:abstractNumId w:val="31"/>
  </w:num>
  <w:num w:numId="38" w16cid:durableId="499275792">
    <w:abstractNumId w:val="80"/>
  </w:num>
  <w:num w:numId="39" w16cid:durableId="581332378">
    <w:abstractNumId w:val="78"/>
  </w:num>
  <w:num w:numId="40" w16cid:durableId="241988252">
    <w:abstractNumId w:val="78"/>
  </w:num>
  <w:num w:numId="41" w16cid:durableId="1280914844">
    <w:abstractNumId w:val="78"/>
  </w:num>
  <w:num w:numId="42" w16cid:durableId="1307856130">
    <w:abstractNumId w:val="78"/>
  </w:num>
  <w:num w:numId="43" w16cid:durableId="1594167575">
    <w:abstractNumId w:val="78"/>
  </w:num>
  <w:num w:numId="44" w16cid:durableId="296110702">
    <w:abstractNumId w:val="78"/>
  </w:num>
  <w:num w:numId="45" w16cid:durableId="1776704011">
    <w:abstractNumId w:val="113"/>
  </w:num>
  <w:num w:numId="46" w16cid:durableId="1350765115">
    <w:abstractNumId w:val="78"/>
  </w:num>
  <w:num w:numId="47" w16cid:durableId="1663700809">
    <w:abstractNumId w:val="78"/>
  </w:num>
  <w:num w:numId="48" w16cid:durableId="1983464697">
    <w:abstractNumId w:val="78"/>
  </w:num>
  <w:num w:numId="49" w16cid:durableId="1793668769">
    <w:abstractNumId w:val="0"/>
  </w:num>
  <w:num w:numId="50" w16cid:durableId="1878656649">
    <w:abstractNumId w:val="85"/>
  </w:num>
  <w:num w:numId="51" w16cid:durableId="1753505015">
    <w:abstractNumId w:val="0"/>
  </w:num>
  <w:num w:numId="52" w16cid:durableId="1857572193">
    <w:abstractNumId w:val="85"/>
    <w:lvlOverride w:ilvl="0">
      <w:startOverride w:val="1"/>
    </w:lvlOverride>
    <w:lvlOverride w:ilvl="1">
      <w:startOverride w:val="6"/>
    </w:lvlOverride>
    <w:lvlOverride w:ilvl="2">
      <w:startOverride w:val="1"/>
    </w:lvlOverride>
  </w:num>
  <w:num w:numId="53" w16cid:durableId="1865710955">
    <w:abstractNumId w:val="55"/>
  </w:num>
  <w:num w:numId="54" w16cid:durableId="801927400">
    <w:abstractNumId w:val="85"/>
    <w:lvlOverride w:ilvl="0">
      <w:startOverride w:val="1"/>
    </w:lvlOverride>
    <w:lvlOverride w:ilvl="1">
      <w:startOverride w:val="1"/>
    </w:lvlOverride>
    <w:lvlOverride w:ilvl="2">
      <w:startOverride w:val="1"/>
    </w:lvlOverride>
  </w:num>
  <w:num w:numId="55" w16cid:durableId="852308062">
    <w:abstractNumId w:val="81"/>
    <w:lvlOverride w:ilvl="0">
      <w:startOverride w:val="1"/>
    </w:lvlOverride>
    <w:lvlOverride w:ilvl="1">
      <w:startOverride w:val="1"/>
    </w:lvlOverride>
    <w:lvlOverride w:ilvl="2">
      <w:startOverride w:val="1"/>
    </w:lvlOverride>
  </w:num>
  <w:num w:numId="56" w16cid:durableId="1523784663">
    <w:abstractNumId w:val="43"/>
  </w:num>
  <w:num w:numId="57" w16cid:durableId="934678822">
    <w:abstractNumId w:val="0"/>
  </w:num>
  <w:num w:numId="58" w16cid:durableId="1833641861">
    <w:abstractNumId w:val="0"/>
  </w:num>
  <w:num w:numId="59" w16cid:durableId="677655492">
    <w:abstractNumId w:val="0"/>
  </w:num>
  <w:num w:numId="60" w16cid:durableId="133984939">
    <w:abstractNumId w:val="0"/>
  </w:num>
  <w:num w:numId="61" w16cid:durableId="1172066658">
    <w:abstractNumId w:val="0"/>
  </w:num>
  <w:num w:numId="62" w16cid:durableId="549650970">
    <w:abstractNumId w:val="0"/>
  </w:num>
  <w:num w:numId="63" w16cid:durableId="1511027064">
    <w:abstractNumId w:val="0"/>
  </w:num>
  <w:num w:numId="64" w16cid:durableId="701588624">
    <w:abstractNumId w:val="48"/>
  </w:num>
  <w:num w:numId="65" w16cid:durableId="1016926333">
    <w:abstractNumId w:val="39"/>
  </w:num>
  <w:num w:numId="66" w16cid:durableId="263419122">
    <w:abstractNumId w:val="41"/>
  </w:num>
  <w:num w:numId="67" w16cid:durableId="381175621">
    <w:abstractNumId w:val="83"/>
  </w:num>
  <w:num w:numId="68" w16cid:durableId="703211876">
    <w:abstractNumId w:val="1"/>
  </w:num>
  <w:num w:numId="69" w16cid:durableId="44645283">
    <w:abstractNumId w:val="81"/>
  </w:num>
  <w:num w:numId="70" w16cid:durableId="1277954947">
    <w:abstractNumId w:val="0"/>
  </w:num>
  <w:num w:numId="71" w16cid:durableId="123012512">
    <w:abstractNumId w:val="0"/>
  </w:num>
  <w:num w:numId="72" w16cid:durableId="387457745">
    <w:abstractNumId w:val="105"/>
  </w:num>
  <w:num w:numId="73" w16cid:durableId="119734385">
    <w:abstractNumId w:val="40"/>
  </w:num>
  <w:num w:numId="74" w16cid:durableId="1240869424">
    <w:abstractNumId w:val="9"/>
  </w:num>
  <w:num w:numId="75" w16cid:durableId="4982291">
    <w:abstractNumId w:val="40"/>
  </w:num>
  <w:num w:numId="76" w16cid:durableId="1260524173">
    <w:abstractNumId w:val="98"/>
  </w:num>
  <w:num w:numId="77" w16cid:durableId="196092728">
    <w:abstractNumId w:val="10"/>
  </w:num>
  <w:num w:numId="78" w16cid:durableId="229930146">
    <w:abstractNumId w:val="33"/>
  </w:num>
  <w:num w:numId="79" w16cid:durableId="1616983705">
    <w:abstractNumId w:val="85"/>
  </w:num>
  <w:num w:numId="80" w16cid:durableId="1927109140">
    <w:abstractNumId w:val="85"/>
  </w:num>
  <w:num w:numId="81" w16cid:durableId="423651832">
    <w:abstractNumId w:val="85"/>
  </w:num>
  <w:num w:numId="82" w16cid:durableId="17120804">
    <w:abstractNumId w:val="73"/>
  </w:num>
  <w:num w:numId="83" w16cid:durableId="556548678">
    <w:abstractNumId w:val="7"/>
  </w:num>
  <w:num w:numId="84" w16cid:durableId="786578845">
    <w:abstractNumId w:val="85"/>
  </w:num>
  <w:num w:numId="85" w16cid:durableId="1415277562">
    <w:abstractNumId w:val="85"/>
  </w:num>
  <w:num w:numId="86" w16cid:durableId="821120174">
    <w:abstractNumId w:val="4"/>
  </w:num>
  <w:num w:numId="87" w16cid:durableId="1796174400">
    <w:abstractNumId w:val="85"/>
  </w:num>
  <w:num w:numId="88" w16cid:durableId="429353428">
    <w:abstractNumId w:val="85"/>
  </w:num>
  <w:num w:numId="89" w16cid:durableId="42755906">
    <w:abstractNumId w:val="85"/>
  </w:num>
  <w:num w:numId="90" w16cid:durableId="1789154191">
    <w:abstractNumId w:val="58"/>
  </w:num>
  <w:num w:numId="91" w16cid:durableId="1238512112">
    <w:abstractNumId w:val="85"/>
  </w:num>
  <w:num w:numId="92" w16cid:durableId="178467497">
    <w:abstractNumId w:val="85"/>
  </w:num>
  <w:num w:numId="93" w16cid:durableId="1363900261">
    <w:abstractNumId w:val="85"/>
  </w:num>
  <w:num w:numId="94" w16cid:durableId="151026542">
    <w:abstractNumId w:val="42"/>
  </w:num>
  <w:num w:numId="95" w16cid:durableId="191265662">
    <w:abstractNumId w:val="99"/>
  </w:num>
  <w:num w:numId="96" w16cid:durableId="1182549983">
    <w:abstractNumId w:val="85"/>
  </w:num>
  <w:num w:numId="97" w16cid:durableId="1946112205">
    <w:abstractNumId w:val="85"/>
  </w:num>
  <w:num w:numId="98" w16cid:durableId="792135168">
    <w:abstractNumId w:val="85"/>
  </w:num>
  <w:num w:numId="99" w16cid:durableId="1068190001">
    <w:abstractNumId w:val="85"/>
  </w:num>
  <w:num w:numId="100" w16cid:durableId="429737872">
    <w:abstractNumId w:val="85"/>
  </w:num>
  <w:num w:numId="101" w16cid:durableId="1775781804">
    <w:abstractNumId w:val="85"/>
  </w:num>
  <w:num w:numId="102" w16cid:durableId="1781298814">
    <w:abstractNumId w:val="85"/>
  </w:num>
  <w:num w:numId="103" w16cid:durableId="101188275">
    <w:abstractNumId w:val="85"/>
  </w:num>
  <w:num w:numId="104" w16cid:durableId="1657493978">
    <w:abstractNumId w:val="85"/>
  </w:num>
  <w:num w:numId="105" w16cid:durableId="1383869359">
    <w:abstractNumId w:val="85"/>
  </w:num>
  <w:num w:numId="106" w16cid:durableId="454371381">
    <w:abstractNumId w:val="85"/>
  </w:num>
  <w:num w:numId="107" w16cid:durableId="288779406">
    <w:abstractNumId w:val="85"/>
  </w:num>
  <w:num w:numId="108" w16cid:durableId="1219828980">
    <w:abstractNumId w:val="85"/>
  </w:num>
  <w:num w:numId="109" w16cid:durableId="801851016">
    <w:abstractNumId w:val="16"/>
  </w:num>
  <w:num w:numId="110" w16cid:durableId="536702957">
    <w:abstractNumId w:val="52"/>
  </w:num>
  <w:num w:numId="111" w16cid:durableId="705250193">
    <w:abstractNumId w:val="85"/>
  </w:num>
  <w:num w:numId="112" w16cid:durableId="839277963">
    <w:abstractNumId w:val="85"/>
  </w:num>
  <w:num w:numId="113" w16cid:durableId="1718581383">
    <w:abstractNumId w:val="85"/>
  </w:num>
  <w:num w:numId="114" w16cid:durableId="257713837">
    <w:abstractNumId w:val="85"/>
  </w:num>
  <w:num w:numId="115" w16cid:durableId="824008552">
    <w:abstractNumId w:val="85"/>
  </w:num>
  <w:num w:numId="116" w16cid:durableId="1109740250">
    <w:abstractNumId w:val="85"/>
  </w:num>
  <w:num w:numId="117" w16cid:durableId="1379472773">
    <w:abstractNumId w:val="85"/>
  </w:num>
  <w:num w:numId="118" w16cid:durableId="693923476">
    <w:abstractNumId w:val="24"/>
  </w:num>
  <w:num w:numId="119" w16cid:durableId="578095821">
    <w:abstractNumId w:val="53"/>
  </w:num>
  <w:num w:numId="120" w16cid:durableId="730007762">
    <w:abstractNumId w:val="85"/>
  </w:num>
  <w:num w:numId="121" w16cid:durableId="731345085">
    <w:abstractNumId w:val="67"/>
  </w:num>
  <w:num w:numId="122" w16cid:durableId="300959912">
    <w:abstractNumId w:val="85"/>
  </w:num>
  <w:num w:numId="123" w16cid:durableId="602608736">
    <w:abstractNumId w:val="82"/>
  </w:num>
  <w:num w:numId="124" w16cid:durableId="10105932">
    <w:abstractNumId w:val="115"/>
  </w:num>
  <w:num w:numId="125" w16cid:durableId="1670211062">
    <w:abstractNumId w:val="88"/>
    <w:lvlOverride w:ilvl="0">
      <w:lvl w:ilvl="0">
        <w:start w:val="1"/>
        <w:numFmt w:val="decimal"/>
        <w:lvlText w:val="%1"/>
        <w:lvlJc w:val="left"/>
        <w:pPr>
          <w:ind w:left="705" w:hanging="705"/>
        </w:pPr>
        <w:rPr>
          <w:rFonts w:hint="default"/>
          <w:b w:val="0"/>
          <w:bCs w:val="0"/>
        </w:rPr>
      </w:lvl>
    </w:lvlOverride>
  </w:num>
  <w:num w:numId="126" w16cid:durableId="500967446">
    <w:abstractNumId w:val="111"/>
  </w:num>
  <w:num w:numId="127" w16cid:durableId="1998341533">
    <w:abstractNumId w:val="27"/>
  </w:num>
  <w:num w:numId="128" w16cid:durableId="391777975">
    <w:abstractNumId w:val="56"/>
  </w:num>
  <w:num w:numId="129" w16cid:durableId="876087387">
    <w:abstractNumId w:val="65"/>
  </w:num>
  <w:num w:numId="130" w16cid:durableId="1760905688">
    <w:abstractNumId w:val="54"/>
  </w:num>
  <w:num w:numId="131" w16cid:durableId="1441534425">
    <w:abstractNumId w:val="76"/>
  </w:num>
  <w:num w:numId="132" w16cid:durableId="1864779418">
    <w:abstractNumId w:val="13"/>
  </w:num>
  <w:num w:numId="133" w16cid:durableId="1837071562">
    <w:abstractNumId w:val="107"/>
  </w:num>
  <w:num w:numId="134" w16cid:durableId="348416682">
    <w:abstractNumId w:val="15"/>
  </w:num>
  <w:num w:numId="135" w16cid:durableId="2115899134">
    <w:abstractNumId w:val="74"/>
  </w:num>
  <w:num w:numId="136" w16cid:durableId="1186359243">
    <w:abstractNumId w:val="19"/>
  </w:num>
  <w:num w:numId="137" w16cid:durableId="1815828014">
    <w:abstractNumId w:val="100"/>
  </w:num>
  <w:num w:numId="138" w16cid:durableId="1935893141">
    <w:abstractNumId w:val="103"/>
  </w:num>
  <w:num w:numId="139" w16cid:durableId="1433476626">
    <w:abstractNumId w:val="48"/>
  </w:num>
  <w:num w:numId="140" w16cid:durableId="1335953906">
    <w:abstractNumId w:val="49"/>
  </w:num>
  <w:num w:numId="141" w16cid:durableId="888565823">
    <w:abstractNumId w:val="48"/>
  </w:num>
  <w:num w:numId="142" w16cid:durableId="1740245196">
    <w:abstractNumId w:val="58"/>
  </w:num>
  <w:num w:numId="143" w16cid:durableId="1280183346">
    <w:abstractNumId w:val="89"/>
  </w:num>
  <w:num w:numId="144" w16cid:durableId="575358067">
    <w:abstractNumId w:val="48"/>
  </w:num>
  <w:num w:numId="145" w16cid:durableId="1871643443">
    <w:abstractNumId w:val="108"/>
  </w:num>
  <w:num w:numId="146" w16cid:durableId="1665473306">
    <w:abstractNumId w:val="81"/>
  </w:num>
  <w:num w:numId="147" w16cid:durableId="967396648">
    <w:abstractNumId w:val="69"/>
  </w:num>
  <w:num w:numId="148" w16cid:durableId="536547371">
    <w:abstractNumId w:val="17"/>
  </w:num>
  <w:num w:numId="149" w16cid:durableId="191115202">
    <w:abstractNumId w:val="8"/>
  </w:num>
  <w:num w:numId="150" w16cid:durableId="1953322051">
    <w:abstractNumId w:val="44"/>
  </w:num>
  <w:num w:numId="151" w16cid:durableId="1370836173">
    <w:abstractNumId w:val="6"/>
  </w:num>
  <w:num w:numId="152" w16cid:durableId="378015145">
    <w:abstractNumId w:val="48"/>
  </w:num>
  <w:num w:numId="153" w16cid:durableId="961110309">
    <w:abstractNumId w:val="81"/>
  </w:num>
  <w:num w:numId="154" w16cid:durableId="1244797035">
    <w:abstractNumId w:val="81"/>
  </w:num>
  <w:num w:numId="155" w16cid:durableId="518130684">
    <w:abstractNumId w:val="81"/>
  </w:num>
  <w:num w:numId="156" w16cid:durableId="1910192224">
    <w:abstractNumId w:val="50"/>
  </w:num>
  <w:num w:numId="157" w16cid:durableId="1741976466">
    <w:abstractNumId w:val="116"/>
  </w:num>
  <w:num w:numId="158" w16cid:durableId="361712656">
    <w:abstractNumId w:val="71"/>
  </w:num>
  <w:num w:numId="159" w16cid:durableId="892081839">
    <w:abstractNumId w:val="92"/>
  </w:num>
  <w:num w:numId="160" w16cid:durableId="548423866">
    <w:abstractNumId w:val="57"/>
  </w:num>
  <w:num w:numId="161" w16cid:durableId="1088114437">
    <w:abstractNumId w:val="61"/>
  </w:num>
  <w:num w:numId="162" w16cid:durableId="450052269">
    <w:abstractNumId w:val="20"/>
  </w:num>
  <w:num w:numId="163" w16cid:durableId="1515072159">
    <w:abstractNumId w:val="62"/>
  </w:num>
  <w:num w:numId="164" w16cid:durableId="956714106">
    <w:abstractNumId w:val="81"/>
  </w:num>
  <w:num w:numId="165" w16cid:durableId="493379811">
    <w:abstractNumId w:val="48"/>
  </w:num>
  <w:num w:numId="166" w16cid:durableId="1534419785">
    <w:abstractNumId w:val="48"/>
  </w:num>
  <w:num w:numId="167" w16cid:durableId="1955095289">
    <w:abstractNumId w:val="48"/>
  </w:num>
  <w:num w:numId="168" w16cid:durableId="1430471089">
    <w:abstractNumId w:val="48"/>
  </w:num>
  <w:num w:numId="169" w16cid:durableId="1388533602">
    <w:abstractNumId w:val="25"/>
  </w:num>
  <w:num w:numId="170" w16cid:durableId="833371580">
    <w:abstractNumId w:val="72"/>
  </w:num>
  <w:num w:numId="171" w16cid:durableId="566064526">
    <w:abstractNumId w:val="66"/>
  </w:num>
  <w:num w:numId="172" w16cid:durableId="1628660139">
    <w:abstractNumId w:val="11"/>
  </w:num>
  <w:num w:numId="173" w16cid:durableId="2146854884">
    <w:abstractNumId w:val="70"/>
  </w:num>
  <w:num w:numId="174" w16cid:durableId="384255892">
    <w:abstractNumId w:val="94"/>
  </w:num>
  <w:num w:numId="175" w16cid:durableId="416899692">
    <w:abstractNumId w:val="48"/>
  </w:num>
  <w:num w:numId="176" w16cid:durableId="1962375058">
    <w:abstractNumId w:val="48"/>
  </w:num>
  <w:num w:numId="177" w16cid:durableId="401412486">
    <w:abstractNumId w:val="102"/>
  </w:num>
  <w:num w:numId="178" w16cid:durableId="994842363">
    <w:abstractNumId w:val="37"/>
  </w:num>
  <w:num w:numId="179" w16cid:durableId="1423185209">
    <w:abstractNumId w:val="91"/>
  </w:num>
  <w:num w:numId="180" w16cid:durableId="641695231">
    <w:abstractNumId w:val="97"/>
  </w:num>
  <w:num w:numId="181" w16cid:durableId="2141342861">
    <w:abstractNumId w:val="2"/>
  </w:num>
  <w:num w:numId="182" w16cid:durableId="1931769379">
    <w:abstractNumId w:val="101"/>
  </w:num>
  <w:num w:numId="183" w16cid:durableId="1840850753">
    <w:abstractNumId w:val="21"/>
  </w:num>
  <w:num w:numId="184" w16cid:durableId="1552232855">
    <w:abstractNumId w:val="45"/>
  </w:num>
  <w:num w:numId="185" w16cid:durableId="1073158373">
    <w:abstractNumId w:val="112"/>
  </w:num>
  <w:num w:numId="186" w16cid:durableId="397755111">
    <w:abstractNumId w:val="90"/>
  </w:num>
  <w:num w:numId="187" w16cid:durableId="758790938">
    <w:abstractNumId w:val="29"/>
  </w:num>
  <w:num w:numId="188" w16cid:durableId="828136219">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807674028">
    <w:abstractNumId w:val="48"/>
  </w:num>
  <w:num w:numId="190" w16cid:durableId="1128745422">
    <w:abstractNumId w:val="48"/>
  </w:num>
  <w:num w:numId="191" w16cid:durableId="1713724829">
    <w:abstractNumId w:val="81"/>
  </w:num>
  <w:num w:numId="192" w16cid:durableId="1093012930">
    <w:abstractNumId w:val="18"/>
  </w:num>
  <w:num w:numId="193" w16cid:durableId="997686085">
    <w:abstractNumId w:val="59"/>
  </w:num>
  <w:num w:numId="194" w16cid:durableId="906497614">
    <w:abstractNumId w:val="63"/>
  </w:num>
  <w:num w:numId="195" w16cid:durableId="1622226835">
    <w:abstractNumId w:val="28"/>
  </w:num>
  <w:num w:numId="196" w16cid:durableId="1158616341">
    <w:abstractNumId w:val="38"/>
  </w:num>
  <w:num w:numId="197" w16cid:durableId="858474657">
    <w:abstractNumId w:val="104"/>
  </w:num>
  <w:numIdMacAtCleanup w:val="1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ovič Michal, Ing.">
    <w15:presenceInfo w15:providerId="AD" w15:userId="S::michal.markovic@bratislava.sk::32b1781a-10e9-4190-9e35-adea95c26a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trackRevisions/>
  <w:documentProtection w:edit="trackedChanges" w:enforcement="0"/>
  <w:defaultTabStop w:val="709"/>
  <w:autoHyphenation/>
  <w:hyphenationZone w:val="425"/>
  <w:doNotHyphenateCaps/>
  <w:drawingGridHorizontalSpacing w:val="113"/>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ADD"/>
    <w:rsid w:val="00000A32"/>
    <w:rsid w:val="000017DA"/>
    <w:rsid w:val="00001A6B"/>
    <w:rsid w:val="00001C66"/>
    <w:rsid w:val="00001DB4"/>
    <w:rsid w:val="00002295"/>
    <w:rsid w:val="00002430"/>
    <w:rsid w:val="0000247E"/>
    <w:rsid w:val="000025AC"/>
    <w:rsid w:val="00002624"/>
    <w:rsid w:val="00002A67"/>
    <w:rsid w:val="0000315F"/>
    <w:rsid w:val="0000324E"/>
    <w:rsid w:val="000036D8"/>
    <w:rsid w:val="00003741"/>
    <w:rsid w:val="000039FD"/>
    <w:rsid w:val="00003A89"/>
    <w:rsid w:val="00003BE5"/>
    <w:rsid w:val="00003CF0"/>
    <w:rsid w:val="00004737"/>
    <w:rsid w:val="00004A6D"/>
    <w:rsid w:val="00004BF6"/>
    <w:rsid w:val="000054A4"/>
    <w:rsid w:val="00005806"/>
    <w:rsid w:val="00005812"/>
    <w:rsid w:val="00005BD3"/>
    <w:rsid w:val="00005BEF"/>
    <w:rsid w:val="000062C8"/>
    <w:rsid w:val="00006522"/>
    <w:rsid w:val="00006933"/>
    <w:rsid w:val="00006FB3"/>
    <w:rsid w:val="000071DA"/>
    <w:rsid w:val="000072AF"/>
    <w:rsid w:val="00007516"/>
    <w:rsid w:val="000077DD"/>
    <w:rsid w:val="00007827"/>
    <w:rsid w:val="000078B4"/>
    <w:rsid w:val="00007DC3"/>
    <w:rsid w:val="00010051"/>
    <w:rsid w:val="00010489"/>
    <w:rsid w:val="00010509"/>
    <w:rsid w:val="00010973"/>
    <w:rsid w:val="000118D5"/>
    <w:rsid w:val="00011AD0"/>
    <w:rsid w:val="00011AE0"/>
    <w:rsid w:val="00011EEB"/>
    <w:rsid w:val="0001271B"/>
    <w:rsid w:val="0001288D"/>
    <w:rsid w:val="00013103"/>
    <w:rsid w:val="000132EB"/>
    <w:rsid w:val="00013484"/>
    <w:rsid w:val="00013490"/>
    <w:rsid w:val="000136CB"/>
    <w:rsid w:val="0001372F"/>
    <w:rsid w:val="00013829"/>
    <w:rsid w:val="000138C7"/>
    <w:rsid w:val="00013C03"/>
    <w:rsid w:val="00013F9D"/>
    <w:rsid w:val="00014171"/>
    <w:rsid w:val="000141B9"/>
    <w:rsid w:val="00014237"/>
    <w:rsid w:val="000142F4"/>
    <w:rsid w:val="000146C7"/>
    <w:rsid w:val="00014731"/>
    <w:rsid w:val="0001481C"/>
    <w:rsid w:val="00014BC9"/>
    <w:rsid w:val="00014F46"/>
    <w:rsid w:val="00015144"/>
    <w:rsid w:val="00015152"/>
    <w:rsid w:val="0001520A"/>
    <w:rsid w:val="0001548F"/>
    <w:rsid w:val="00015AD9"/>
    <w:rsid w:val="00015EAE"/>
    <w:rsid w:val="0001602B"/>
    <w:rsid w:val="000160AB"/>
    <w:rsid w:val="00016382"/>
    <w:rsid w:val="00016577"/>
    <w:rsid w:val="000168E3"/>
    <w:rsid w:val="00016E5B"/>
    <w:rsid w:val="00017055"/>
    <w:rsid w:val="000171B1"/>
    <w:rsid w:val="0001722D"/>
    <w:rsid w:val="00017553"/>
    <w:rsid w:val="00017655"/>
    <w:rsid w:val="000177F1"/>
    <w:rsid w:val="000201DC"/>
    <w:rsid w:val="000202C0"/>
    <w:rsid w:val="000206AF"/>
    <w:rsid w:val="000208DD"/>
    <w:rsid w:val="00020B23"/>
    <w:rsid w:val="00020F64"/>
    <w:rsid w:val="000218E7"/>
    <w:rsid w:val="00021945"/>
    <w:rsid w:val="000222DB"/>
    <w:rsid w:val="000227F5"/>
    <w:rsid w:val="00022C29"/>
    <w:rsid w:val="00023632"/>
    <w:rsid w:val="0002368C"/>
    <w:rsid w:val="00023F5C"/>
    <w:rsid w:val="000241A5"/>
    <w:rsid w:val="0002427B"/>
    <w:rsid w:val="00024410"/>
    <w:rsid w:val="00024B55"/>
    <w:rsid w:val="00024D75"/>
    <w:rsid w:val="00025035"/>
    <w:rsid w:val="000254AA"/>
    <w:rsid w:val="0002555C"/>
    <w:rsid w:val="000255C9"/>
    <w:rsid w:val="00025852"/>
    <w:rsid w:val="000258C9"/>
    <w:rsid w:val="00025ACE"/>
    <w:rsid w:val="00025C27"/>
    <w:rsid w:val="00025F7B"/>
    <w:rsid w:val="000264C1"/>
    <w:rsid w:val="00026522"/>
    <w:rsid w:val="0002673B"/>
    <w:rsid w:val="0002686E"/>
    <w:rsid w:val="000268DC"/>
    <w:rsid w:val="00026A81"/>
    <w:rsid w:val="00026C7C"/>
    <w:rsid w:val="00026F0E"/>
    <w:rsid w:val="00026FC5"/>
    <w:rsid w:val="00027511"/>
    <w:rsid w:val="0002794E"/>
    <w:rsid w:val="00027B37"/>
    <w:rsid w:val="00027BC4"/>
    <w:rsid w:val="00027BED"/>
    <w:rsid w:val="00027ED8"/>
    <w:rsid w:val="00027F8E"/>
    <w:rsid w:val="00030225"/>
    <w:rsid w:val="00030262"/>
    <w:rsid w:val="000303C8"/>
    <w:rsid w:val="0003086B"/>
    <w:rsid w:val="00030E05"/>
    <w:rsid w:val="000311AC"/>
    <w:rsid w:val="00031864"/>
    <w:rsid w:val="00031A51"/>
    <w:rsid w:val="00031ABA"/>
    <w:rsid w:val="00031D0A"/>
    <w:rsid w:val="00031DCF"/>
    <w:rsid w:val="00031DF9"/>
    <w:rsid w:val="00031EF4"/>
    <w:rsid w:val="00032215"/>
    <w:rsid w:val="0003236E"/>
    <w:rsid w:val="00032C65"/>
    <w:rsid w:val="00032CFF"/>
    <w:rsid w:val="00032DAE"/>
    <w:rsid w:val="000336A4"/>
    <w:rsid w:val="00033BC8"/>
    <w:rsid w:val="00033EA5"/>
    <w:rsid w:val="00033F7D"/>
    <w:rsid w:val="00034513"/>
    <w:rsid w:val="0003467E"/>
    <w:rsid w:val="00034D76"/>
    <w:rsid w:val="0003501E"/>
    <w:rsid w:val="0003520F"/>
    <w:rsid w:val="00035A7C"/>
    <w:rsid w:val="00035FB0"/>
    <w:rsid w:val="0003626C"/>
    <w:rsid w:val="0003630A"/>
    <w:rsid w:val="000365CC"/>
    <w:rsid w:val="00036676"/>
    <w:rsid w:val="000368E6"/>
    <w:rsid w:val="0003707F"/>
    <w:rsid w:val="000372B2"/>
    <w:rsid w:val="00037460"/>
    <w:rsid w:val="00037616"/>
    <w:rsid w:val="00037818"/>
    <w:rsid w:val="00037983"/>
    <w:rsid w:val="00037A33"/>
    <w:rsid w:val="00037C52"/>
    <w:rsid w:val="00037CA2"/>
    <w:rsid w:val="00037F86"/>
    <w:rsid w:val="00040215"/>
    <w:rsid w:val="00040478"/>
    <w:rsid w:val="00040750"/>
    <w:rsid w:val="00040A63"/>
    <w:rsid w:val="00040A7B"/>
    <w:rsid w:val="00040ABC"/>
    <w:rsid w:val="00040C06"/>
    <w:rsid w:val="00040DE0"/>
    <w:rsid w:val="0004140A"/>
    <w:rsid w:val="00041710"/>
    <w:rsid w:val="0004195E"/>
    <w:rsid w:val="00041EAC"/>
    <w:rsid w:val="000421EC"/>
    <w:rsid w:val="000425CB"/>
    <w:rsid w:val="000426BD"/>
    <w:rsid w:val="00042B2D"/>
    <w:rsid w:val="00042CB6"/>
    <w:rsid w:val="00042F6A"/>
    <w:rsid w:val="0004355D"/>
    <w:rsid w:val="00043649"/>
    <w:rsid w:val="00043962"/>
    <w:rsid w:val="000439FE"/>
    <w:rsid w:val="00043A19"/>
    <w:rsid w:val="00043EA2"/>
    <w:rsid w:val="00043F7C"/>
    <w:rsid w:val="000440DF"/>
    <w:rsid w:val="000442B2"/>
    <w:rsid w:val="000442C0"/>
    <w:rsid w:val="000443C8"/>
    <w:rsid w:val="00044689"/>
    <w:rsid w:val="00044BBB"/>
    <w:rsid w:val="00045012"/>
    <w:rsid w:val="0004512C"/>
    <w:rsid w:val="00045361"/>
    <w:rsid w:val="00045618"/>
    <w:rsid w:val="0004567E"/>
    <w:rsid w:val="00046058"/>
    <w:rsid w:val="00046085"/>
    <w:rsid w:val="000467DF"/>
    <w:rsid w:val="00046BFE"/>
    <w:rsid w:val="00046F6D"/>
    <w:rsid w:val="00046FB5"/>
    <w:rsid w:val="00047058"/>
    <w:rsid w:val="00047364"/>
    <w:rsid w:val="00047767"/>
    <w:rsid w:val="00047A60"/>
    <w:rsid w:val="00047A97"/>
    <w:rsid w:val="00047FAC"/>
    <w:rsid w:val="00047FCA"/>
    <w:rsid w:val="0005068B"/>
    <w:rsid w:val="00051473"/>
    <w:rsid w:val="00051600"/>
    <w:rsid w:val="000517E4"/>
    <w:rsid w:val="00051EA3"/>
    <w:rsid w:val="000522D4"/>
    <w:rsid w:val="00052412"/>
    <w:rsid w:val="000526B1"/>
    <w:rsid w:val="00052AE8"/>
    <w:rsid w:val="00052B32"/>
    <w:rsid w:val="00052C66"/>
    <w:rsid w:val="00053291"/>
    <w:rsid w:val="00053757"/>
    <w:rsid w:val="00053785"/>
    <w:rsid w:val="000537D2"/>
    <w:rsid w:val="000538BD"/>
    <w:rsid w:val="00053EFC"/>
    <w:rsid w:val="0005402A"/>
    <w:rsid w:val="00054270"/>
    <w:rsid w:val="000545BA"/>
    <w:rsid w:val="00054811"/>
    <w:rsid w:val="00054C68"/>
    <w:rsid w:val="00054EC5"/>
    <w:rsid w:val="0005507C"/>
    <w:rsid w:val="00055306"/>
    <w:rsid w:val="00055468"/>
    <w:rsid w:val="0005548F"/>
    <w:rsid w:val="000560C2"/>
    <w:rsid w:val="0005652A"/>
    <w:rsid w:val="000565B0"/>
    <w:rsid w:val="0005680E"/>
    <w:rsid w:val="000568B4"/>
    <w:rsid w:val="000569D3"/>
    <w:rsid w:val="00056B4A"/>
    <w:rsid w:val="00056C1D"/>
    <w:rsid w:val="00056D97"/>
    <w:rsid w:val="00056DB6"/>
    <w:rsid w:val="00056F6B"/>
    <w:rsid w:val="0005729D"/>
    <w:rsid w:val="0005795C"/>
    <w:rsid w:val="00057EA1"/>
    <w:rsid w:val="0006025C"/>
    <w:rsid w:val="000602BE"/>
    <w:rsid w:val="000608C7"/>
    <w:rsid w:val="00061024"/>
    <w:rsid w:val="0006157C"/>
    <w:rsid w:val="0006186B"/>
    <w:rsid w:val="000619BD"/>
    <w:rsid w:val="00061E52"/>
    <w:rsid w:val="0006268D"/>
    <w:rsid w:val="000631B2"/>
    <w:rsid w:val="00063406"/>
    <w:rsid w:val="000634EF"/>
    <w:rsid w:val="00063AB3"/>
    <w:rsid w:val="00064A9C"/>
    <w:rsid w:val="00064B58"/>
    <w:rsid w:val="00064C44"/>
    <w:rsid w:val="00064F26"/>
    <w:rsid w:val="00065B3B"/>
    <w:rsid w:val="00065B91"/>
    <w:rsid w:val="00065C3F"/>
    <w:rsid w:val="00065FA2"/>
    <w:rsid w:val="000660CC"/>
    <w:rsid w:val="00066105"/>
    <w:rsid w:val="0006662B"/>
    <w:rsid w:val="00066915"/>
    <w:rsid w:val="00066A5A"/>
    <w:rsid w:val="00066AF5"/>
    <w:rsid w:val="00066B45"/>
    <w:rsid w:val="00066B8C"/>
    <w:rsid w:val="00066E58"/>
    <w:rsid w:val="00066E8C"/>
    <w:rsid w:val="00066FC7"/>
    <w:rsid w:val="00066FE6"/>
    <w:rsid w:val="000673F2"/>
    <w:rsid w:val="000674AE"/>
    <w:rsid w:val="00067563"/>
    <w:rsid w:val="00067610"/>
    <w:rsid w:val="00067B9D"/>
    <w:rsid w:val="00067F43"/>
    <w:rsid w:val="00067F49"/>
    <w:rsid w:val="00070046"/>
    <w:rsid w:val="00070EF6"/>
    <w:rsid w:val="000714C2"/>
    <w:rsid w:val="00071668"/>
    <w:rsid w:val="000717C2"/>
    <w:rsid w:val="00071977"/>
    <w:rsid w:val="00071AF6"/>
    <w:rsid w:val="00071F4E"/>
    <w:rsid w:val="000722B2"/>
    <w:rsid w:val="00072B8B"/>
    <w:rsid w:val="00072C03"/>
    <w:rsid w:val="00073001"/>
    <w:rsid w:val="0007337B"/>
    <w:rsid w:val="000733E5"/>
    <w:rsid w:val="00073493"/>
    <w:rsid w:val="0007351E"/>
    <w:rsid w:val="000739AC"/>
    <w:rsid w:val="00073D1E"/>
    <w:rsid w:val="00073DF3"/>
    <w:rsid w:val="000741C7"/>
    <w:rsid w:val="00074205"/>
    <w:rsid w:val="0007432E"/>
    <w:rsid w:val="00074392"/>
    <w:rsid w:val="00074BFE"/>
    <w:rsid w:val="00074CC0"/>
    <w:rsid w:val="00074D21"/>
    <w:rsid w:val="00074D62"/>
    <w:rsid w:val="0007511C"/>
    <w:rsid w:val="0007514A"/>
    <w:rsid w:val="0007540F"/>
    <w:rsid w:val="00075575"/>
    <w:rsid w:val="0007558A"/>
    <w:rsid w:val="000755AD"/>
    <w:rsid w:val="00075BF7"/>
    <w:rsid w:val="00076387"/>
    <w:rsid w:val="000764A3"/>
    <w:rsid w:val="000766AD"/>
    <w:rsid w:val="00076E24"/>
    <w:rsid w:val="00076E7C"/>
    <w:rsid w:val="000771D8"/>
    <w:rsid w:val="000774A6"/>
    <w:rsid w:val="00077766"/>
    <w:rsid w:val="000779A0"/>
    <w:rsid w:val="00077A8F"/>
    <w:rsid w:val="000801A6"/>
    <w:rsid w:val="000803B2"/>
    <w:rsid w:val="00080714"/>
    <w:rsid w:val="000809BE"/>
    <w:rsid w:val="00080BD9"/>
    <w:rsid w:val="00080C50"/>
    <w:rsid w:val="00080DDF"/>
    <w:rsid w:val="00081978"/>
    <w:rsid w:val="00081B35"/>
    <w:rsid w:val="00081BAD"/>
    <w:rsid w:val="00081D93"/>
    <w:rsid w:val="000828AE"/>
    <w:rsid w:val="00082A22"/>
    <w:rsid w:val="00082E5F"/>
    <w:rsid w:val="00083520"/>
    <w:rsid w:val="00083962"/>
    <w:rsid w:val="00083A4E"/>
    <w:rsid w:val="00083D10"/>
    <w:rsid w:val="00083F43"/>
    <w:rsid w:val="00084274"/>
    <w:rsid w:val="000842B9"/>
    <w:rsid w:val="000843C9"/>
    <w:rsid w:val="00084449"/>
    <w:rsid w:val="0008468C"/>
    <w:rsid w:val="00084762"/>
    <w:rsid w:val="00084D23"/>
    <w:rsid w:val="00085849"/>
    <w:rsid w:val="00085BB5"/>
    <w:rsid w:val="0008610B"/>
    <w:rsid w:val="000862B7"/>
    <w:rsid w:val="000864D5"/>
    <w:rsid w:val="000864FF"/>
    <w:rsid w:val="000867A1"/>
    <w:rsid w:val="00086964"/>
    <w:rsid w:val="000869C2"/>
    <w:rsid w:val="00086A0F"/>
    <w:rsid w:val="00086AF1"/>
    <w:rsid w:val="00086F8E"/>
    <w:rsid w:val="0008705C"/>
    <w:rsid w:val="000872B3"/>
    <w:rsid w:val="00087315"/>
    <w:rsid w:val="00087562"/>
    <w:rsid w:val="00087781"/>
    <w:rsid w:val="00087D66"/>
    <w:rsid w:val="00090473"/>
    <w:rsid w:val="00090613"/>
    <w:rsid w:val="00090634"/>
    <w:rsid w:val="0009085C"/>
    <w:rsid w:val="00091C2D"/>
    <w:rsid w:val="00091FA2"/>
    <w:rsid w:val="00092A02"/>
    <w:rsid w:val="00092FCF"/>
    <w:rsid w:val="000930E5"/>
    <w:rsid w:val="00093555"/>
    <w:rsid w:val="000938B4"/>
    <w:rsid w:val="00093DAA"/>
    <w:rsid w:val="00093F26"/>
    <w:rsid w:val="00094167"/>
    <w:rsid w:val="00094431"/>
    <w:rsid w:val="0009464B"/>
    <w:rsid w:val="000946C4"/>
    <w:rsid w:val="000947B3"/>
    <w:rsid w:val="00094F75"/>
    <w:rsid w:val="000951B7"/>
    <w:rsid w:val="00095AF3"/>
    <w:rsid w:val="00095B1F"/>
    <w:rsid w:val="00095B37"/>
    <w:rsid w:val="00095D76"/>
    <w:rsid w:val="00096242"/>
    <w:rsid w:val="000968FC"/>
    <w:rsid w:val="00096A59"/>
    <w:rsid w:val="00096B09"/>
    <w:rsid w:val="000971CC"/>
    <w:rsid w:val="000975D1"/>
    <w:rsid w:val="0009760E"/>
    <w:rsid w:val="00097F86"/>
    <w:rsid w:val="000A020A"/>
    <w:rsid w:val="000A028B"/>
    <w:rsid w:val="000A02B8"/>
    <w:rsid w:val="000A0457"/>
    <w:rsid w:val="000A049A"/>
    <w:rsid w:val="000A099B"/>
    <w:rsid w:val="000A0A1B"/>
    <w:rsid w:val="000A0C4A"/>
    <w:rsid w:val="000A0CBA"/>
    <w:rsid w:val="000A0DE3"/>
    <w:rsid w:val="000A0F77"/>
    <w:rsid w:val="000A12A8"/>
    <w:rsid w:val="000A1561"/>
    <w:rsid w:val="000A16C9"/>
    <w:rsid w:val="000A1D5D"/>
    <w:rsid w:val="000A2409"/>
    <w:rsid w:val="000A27B7"/>
    <w:rsid w:val="000A2B97"/>
    <w:rsid w:val="000A2D12"/>
    <w:rsid w:val="000A3582"/>
    <w:rsid w:val="000A39BD"/>
    <w:rsid w:val="000A3B9D"/>
    <w:rsid w:val="000A3D1A"/>
    <w:rsid w:val="000A441D"/>
    <w:rsid w:val="000A46CB"/>
    <w:rsid w:val="000A4701"/>
    <w:rsid w:val="000A4910"/>
    <w:rsid w:val="000A4BF0"/>
    <w:rsid w:val="000A4C03"/>
    <w:rsid w:val="000A4E1E"/>
    <w:rsid w:val="000A4F85"/>
    <w:rsid w:val="000A5724"/>
    <w:rsid w:val="000A5DDF"/>
    <w:rsid w:val="000A5E76"/>
    <w:rsid w:val="000A5F6E"/>
    <w:rsid w:val="000A61F7"/>
    <w:rsid w:val="000A627E"/>
    <w:rsid w:val="000A7411"/>
    <w:rsid w:val="000A79E3"/>
    <w:rsid w:val="000A7C35"/>
    <w:rsid w:val="000B0091"/>
    <w:rsid w:val="000B038A"/>
    <w:rsid w:val="000B046E"/>
    <w:rsid w:val="000B04FE"/>
    <w:rsid w:val="000B0641"/>
    <w:rsid w:val="000B09C8"/>
    <w:rsid w:val="000B0D43"/>
    <w:rsid w:val="000B0D4B"/>
    <w:rsid w:val="000B0EF7"/>
    <w:rsid w:val="000B0FC9"/>
    <w:rsid w:val="000B11C0"/>
    <w:rsid w:val="000B1391"/>
    <w:rsid w:val="000B186F"/>
    <w:rsid w:val="000B1AD1"/>
    <w:rsid w:val="000B2163"/>
    <w:rsid w:val="000B258A"/>
    <w:rsid w:val="000B269F"/>
    <w:rsid w:val="000B2A51"/>
    <w:rsid w:val="000B2C46"/>
    <w:rsid w:val="000B2D8E"/>
    <w:rsid w:val="000B2E47"/>
    <w:rsid w:val="000B2FDE"/>
    <w:rsid w:val="000B2FE3"/>
    <w:rsid w:val="000B3199"/>
    <w:rsid w:val="000B3409"/>
    <w:rsid w:val="000B34DE"/>
    <w:rsid w:val="000B3F75"/>
    <w:rsid w:val="000B3FE6"/>
    <w:rsid w:val="000B42A1"/>
    <w:rsid w:val="000B433B"/>
    <w:rsid w:val="000B4434"/>
    <w:rsid w:val="000B45F6"/>
    <w:rsid w:val="000B4A29"/>
    <w:rsid w:val="000B4A3A"/>
    <w:rsid w:val="000B4AAC"/>
    <w:rsid w:val="000B4F0D"/>
    <w:rsid w:val="000B4F7F"/>
    <w:rsid w:val="000B5AAB"/>
    <w:rsid w:val="000B5BE1"/>
    <w:rsid w:val="000B6906"/>
    <w:rsid w:val="000B69F0"/>
    <w:rsid w:val="000B6DC9"/>
    <w:rsid w:val="000B6E08"/>
    <w:rsid w:val="000B7597"/>
    <w:rsid w:val="000B763B"/>
    <w:rsid w:val="000B7BB5"/>
    <w:rsid w:val="000B7F00"/>
    <w:rsid w:val="000B7F07"/>
    <w:rsid w:val="000C025B"/>
    <w:rsid w:val="000C04F9"/>
    <w:rsid w:val="000C07F6"/>
    <w:rsid w:val="000C091F"/>
    <w:rsid w:val="000C0CD6"/>
    <w:rsid w:val="000C0EC3"/>
    <w:rsid w:val="000C1A52"/>
    <w:rsid w:val="000C1AAB"/>
    <w:rsid w:val="000C1C5F"/>
    <w:rsid w:val="000C1F54"/>
    <w:rsid w:val="000C201E"/>
    <w:rsid w:val="000C210C"/>
    <w:rsid w:val="000C223E"/>
    <w:rsid w:val="000C24B4"/>
    <w:rsid w:val="000C29EE"/>
    <w:rsid w:val="000C3006"/>
    <w:rsid w:val="000C3140"/>
    <w:rsid w:val="000C3474"/>
    <w:rsid w:val="000C34E5"/>
    <w:rsid w:val="000C39CC"/>
    <w:rsid w:val="000C39D1"/>
    <w:rsid w:val="000C3B67"/>
    <w:rsid w:val="000C3CC2"/>
    <w:rsid w:val="000C3D11"/>
    <w:rsid w:val="000C3E13"/>
    <w:rsid w:val="000C45BD"/>
    <w:rsid w:val="000C465B"/>
    <w:rsid w:val="000C4860"/>
    <w:rsid w:val="000C4925"/>
    <w:rsid w:val="000C4B4A"/>
    <w:rsid w:val="000C4CF0"/>
    <w:rsid w:val="000C4E17"/>
    <w:rsid w:val="000C502F"/>
    <w:rsid w:val="000C5047"/>
    <w:rsid w:val="000C5140"/>
    <w:rsid w:val="000C51A2"/>
    <w:rsid w:val="000C522E"/>
    <w:rsid w:val="000C52F3"/>
    <w:rsid w:val="000C568C"/>
    <w:rsid w:val="000C5F4F"/>
    <w:rsid w:val="000C634D"/>
    <w:rsid w:val="000C6B1D"/>
    <w:rsid w:val="000C6C2F"/>
    <w:rsid w:val="000C6CFD"/>
    <w:rsid w:val="000C702C"/>
    <w:rsid w:val="000C7C15"/>
    <w:rsid w:val="000C7CBD"/>
    <w:rsid w:val="000C7D26"/>
    <w:rsid w:val="000D0720"/>
    <w:rsid w:val="000D07C3"/>
    <w:rsid w:val="000D1618"/>
    <w:rsid w:val="000D1626"/>
    <w:rsid w:val="000D1661"/>
    <w:rsid w:val="000D1690"/>
    <w:rsid w:val="000D1E62"/>
    <w:rsid w:val="000D23FD"/>
    <w:rsid w:val="000D25EE"/>
    <w:rsid w:val="000D25FE"/>
    <w:rsid w:val="000D279A"/>
    <w:rsid w:val="000D2A53"/>
    <w:rsid w:val="000D3388"/>
    <w:rsid w:val="000D37F0"/>
    <w:rsid w:val="000D383A"/>
    <w:rsid w:val="000D39FE"/>
    <w:rsid w:val="000D3B25"/>
    <w:rsid w:val="000D3C36"/>
    <w:rsid w:val="000D3C37"/>
    <w:rsid w:val="000D4310"/>
    <w:rsid w:val="000D44E8"/>
    <w:rsid w:val="000D468F"/>
    <w:rsid w:val="000D4B7F"/>
    <w:rsid w:val="000D4CBA"/>
    <w:rsid w:val="000D50B1"/>
    <w:rsid w:val="000D51D5"/>
    <w:rsid w:val="000D5428"/>
    <w:rsid w:val="000D59DC"/>
    <w:rsid w:val="000D5A90"/>
    <w:rsid w:val="000D5AAE"/>
    <w:rsid w:val="000D5AF7"/>
    <w:rsid w:val="000D5F5D"/>
    <w:rsid w:val="000D5FAF"/>
    <w:rsid w:val="000D6092"/>
    <w:rsid w:val="000D62A3"/>
    <w:rsid w:val="000D62E0"/>
    <w:rsid w:val="000D6B76"/>
    <w:rsid w:val="000D6BCE"/>
    <w:rsid w:val="000D6EEC"/>
    <w:rsid w:val="000D7A40"/>
    <w:rsid w:val="000D7DDC"/>
    <w:rsid w:val="000E00AF"/>
    <w:rsid w:val="000E01BF"/>
    <w:rsid w:val="000E021E"/>
    <w:rsid w:val="000E0B0E"/>
    <w:rsid w:val="000E0F54"/>
    <w:rsid w:val="000E0FF7"/>
    <w:rsid w:val="000E1261"/>
    <w:rsid w:val="000E140A"/>
    <w:rsid w:val="000E1860"/>
    <w:rsid w:val="000E1DBF"/>
    <w:rsid w:val="000E2289"/>
    <w:rsid w:val="000E2483"/>
    <w:rsid w:val="000E24EB"/>
    <w:rsid w:val="000E2925"/>
    <w:rsid w:val="000E2C7D"/>
    <w:rsid w:val="000E2D67"/>
    <w:rsid w:val="000E3473"/>
    <w:rsid w:val="000E3591"/>
    <w:rsid w:val="000E3936"/>
    <w:rsid w:val="000E3A55"/>
    <w:rsid w:val="000E3C6D"/>
    <w:rsid w:val="000E3CAA"/>
    <w:rsid w:val="000E3F84"/>
    <w:rsid w:val="000E4195"/>
    <w:rsid w:val="000E44FA"/>
    <w:rsid w:val="000E463D"/>
    <w:rsid w:val="000E4687"/>
    <w:rsid w:val="000E4786"/>
    <w:rsid w:val="000E479D"/>
    <w:rsid w:val="000E4C3E"/>
    <w:rsid w:val="000E57FF"/>
    <w:rsid w:val="000E63C0"/>
    <w:rsid w:val="000E6BB1"/>
    <w:rsid w:val="000E6C63"/>
    <w:rsid w:val="000E6D72"/>
    <w:rsid w:val="000E6F29"/>
    <w:rsid w:val="000E7974"/>
    <w:rsid w:val="000E7B3F"/>
    <w:rsid w:val="000F069F"/>
    <w:rsid w:val="000F093B"/>
    <w:rsid w:val="000F0A2F"/>
    <w:rsid w:val="000F102A"/>
    <w:rsid w:val="000F1C5D"/>
    <w:rsid w:val="000F1F1E"/>
    <w:rsid w:val="000F20F1"/>
    <w:rsid w:val="000F23D7"/>
    <w:rsid w:val="000F29F1"/>
    <w:rsid w:val="000F2A81"/>
    <w:rsid w:val="000F2AFB"/>
    <w:rsid w:val="000F2F7E"/>
    <w:rsid w:val="000F2F9B"/>
    <w:rsid w:val="000F3160"/>
    <w:rsid w:val="000F3360"/>
    <w:rsid w:val="000F346A"/>
    <w:rsid w:val="000F397A"/>
    <w:rsid w:val="000F3C40"/>
    <w:rsid w:val="000F3C89"/>
    <w:rsid w:val="000F3CE2"/>
    <w:rsid w:val="000F456B"/>
    <w:rsid w:val="000F46DF"/>
    <w:rsid w:val="000F4C7E"/>
    <w:rsid w:val="000F4FCA"/>
    <w:rsid w:val="000F5507"/>
    <w:rsid w:val="000F5686"/>
    <w:rsid w:val="000F585F"/>
    <w:rsid w:val="000F58BB"/>
    <w:rsid w:val="000F619E"/>
    <w:rsid w:val="000F620A"/>
    <w:rsid w:val="000F6359"/>
    <w:rsid w:val="000F6872"/>
    <w:rsid w:val="000F6BDA"/>
    <w:rsid w:val="000F6EDA"/>
    <w:rsid w:val="000F6F04"/>
    <w:rsid w:val="000F7327"/>
    <w:rsid w:val="000F7451"/>
    <w:rsid w:val="000F7779"/>
    <w:rsid w:val="000F77D7"/>
    <w:rsid w:val="000F7B20"/>
    <w:rsid w:val="000F7C4C"/>
    <w:rsid w:val="000F7D06"/>
    <w:rsid w:val="001001E2"/>
    <w:rsid w:val="0010051C"/>
    <w:rsid w:val="001009C9"/>
    <w:rsid w:val="00100C93"/>
    <w:rsid w:val="00101088"/>
    <w:rsid w:val="00101361"/>
    <w:rsid w:val="0010177F"/>
    <w:rsid w:val="0010194A"/>
    <w:rsid w:val="00101A4C"/>
    <w:rsid w:val="00101AF3"/>
    <w:rsid w:val="00102623"/>
    <w:rsid w:val="00102720"/>
    <w:rsid w:val="001029BE"/>
    <w:rsid w:val="001029EF"/>
    <w:rsid w:val="00102A1F"/>
    <w:rsid w:val="00102C96"/>
    <w:rsid w:val="00102E4B"/>
    <w:rsid w:val="00102E93"/>
    <w:rsid w:val="00103181"/>
    <w:rsid w:val="0010328E"/>
    <w:rsid w:val="0010344B"/>
    <w:rsid w:val="00103589"/>
    <w:rsid w:val="00104A49"/>
    <w:rsid w:val="00104D7E"/>
    <w:rsid w:val="0010579A"/>
    <w:rsid w:val="001058DD"/>
    <w:rsid w:val="00105B20"/>
    <w:rsid w:val="00105BFB"/>
    <w:rsid w:val="00106004"/>
    <w:rsid w:val="001067A3"/>
    <w:rsid w:val="00106B5C"/>
    <w:rsid w:val="0010711E"/>
    <w:rsid w:val="001074EC"/>
    <w:rsid w:val="001079B4"/>
    <w:rsid w:val="00107A99"/>
    <w:rsid w:val="00107F14"/>
    <w:rsid w:val="00107F57"/>
    <w:rsid w:val="00110193"/>
    <w:rsid w:val="001104DB"/>
    <w:rsid w:val="00110EC6"/>
    <w:rsid w:val="00111383"/>
    <w:rsid w:val="0011153B"/>
    <w:rsid w:val="00111801"/>
    <w:rsid w:val="00111A2C"/>
    <w:rsid w:val="00111A7B"/>
    <w:rsid w:val="00111B56"/>
    <w:rsid w:val="00111BF2"/>
    <w:rsid w:val="00111C89"/>
    <w:rsid w:val="0011228C"/>
    <w:rsid w:val="0011251F"/>
    <w:rsid w:val="00112536"/>
    <w:rsid w:val="0011273C"/>
    <w:rsid w:val="001127D0"/>
    <w:rsid w:val="00112826"/>
    <w:rsid w:val="00112866"/>
    <w:rsid w:val="00112A96"/>
    <w:rsid w:val="00113073"/>
    <w:rsid w:val="001131A8"/>
    <w:rsid w:val="00113466"/>
    <w:rsid w:val="001134A7"/>
    <w:rsid w:val="00113539"/>
    <w:rsid w:val="001136D4"/>
    <w:rsid w:val="001137DA"/>
    <w:rsid w:val="001138E7"/>
    <w:rsid w:val="00113C29"/>
    <w:rsid w:val="00113DAC"/>
    <w:rsid w:val="00114012"/>
    <w:rsid w:val="0011401D"/>
    <w:rsid w:val="001143F5"/>
    <w:rsid w:val="001146D4"/>
    <w:rsid w:val="0011470B"/>
    <w:rsid w:val="001147B2"/>
    <w:rsid w:val="001148AE"/>
    <w:rsid w:val="001148D1"/>
    <w:rsid w:val="001149FE"/>
    <w:rsid w:val="00115086"/>
    <w:rsid w:val="001150C4"/>
    <w:rsid w:val="00115416"/>
    <w:rsid w:val="00115AC8"/>
    <w:rsid w:val="001160F2"/>
    <w:rsid w:val="00116543"/>
    <w:rsid w:val="001167C8"/>
    <w:rsid w:val="00116A0D"/>
    <w:rsid w:val="00116BDD"/>
    <w:rsid w:val="00116CF2"/>
    <w:rsid w:val="001172C8"/>
    <w:rsid w:val="0011737C"/>
    <w:rsid w:val="001173EC"/>
    <w:rsid w:val="00117987"/>
    <w:rsid w:val="001202C3"/>
    <w:rsid w:val="001203F0"/>
    <w:rsid w:val="00120571"/>
    <w:rsid w:val="001205A9"/>
    <w:rsid w:val="00120682"/>
    <w:rsid w:val="0012093A"/>
    <w:rsid w:val="001209B3"/>
    <w:rsid w:val="00120C35"/>
    <w:rsid w:val="00120DA9"/>
    <w:rsid w:val="00120F2D"/>
    <w:rsid w:val="00120FFE"/>
    <w:rsid w:val="001210A1"/>
    <w:rsid w:val="001212D3"/>
    <w:rsid w:val="0012138F"/>
    <w:rsid w:val="00121454"/>
    <w:rsid w:val="001215F3"/>
    <w:rsid w:val="001217B1"/>
    <w:rsid w:val="00121FE0"/>
    <w:rsid w:val="0012201F"/>
    <w:rsid w:val="0012227E"/>
    <w:rsid w:val="00122314"/>
    <w:rsid w:val="00122387"/>
    <w:rsid w:val="00122A7C"/>
    <w:rsid w:val="00122E3E"/>
    <w:rsid w:val="00122F2C"/>
    <w:rsid w:val="00123235"/>
    <w:rsid w:val="001235BF"/>
    <w:rsid w:val="00123924"/>
    <w:rsid w:val="0012392A"/>
    <w:rsid w:val="00123A12"/>
    <w:rsid w:val="00123A7D"/>
    <w:rsid w:val="00123EC0"/>
    <w:rsid w:val="001240AD"/>
    <w:rsid w:val="00124144"/>
    <w:rsid w:val="0012463E"/>
    <w:rsid w:val="001247F0"/>
    <w:rsid w:val="00124899"/>
    <w:rsid w:val="00124C7E"/>
    <w:rsid w:val="00124FE1"/>
    <w:rsid w:val="00125765"/>
    <w:rsid w:val="00125B9C"/>
    <w:rsid w:val="001262D4"/>
    <w:rsid w:val="00126A3E"/>
    <w:rsid w:val="00126C5C"/>
    <w:rsid w:val="00126EA4"/>
    <w:rsid w:val="001276E4"/>
    <w:rsid w:val="00127A5D"/>
    <w:rsid w:val="00127A75"/>
    <w:rsid w:val="00127D5D"/>
    <w:rsid w:val="001302F5"/>
    <w:rsid w:val="0013038D"/>
    <w:rsid w:val="00130498"/>
    <w:rsid w:val="00130719"/>
    <w:rsid w:val="00130D28"/>
    <w:rsid w:val="00130E64"/>
    <w:rsid w:val="00131E2B"/>
    <w:rsid w:val="0013212F"/>
    <w:rsid w:val="00132266"/>
    <w:rsid w:val="001326F4"/>
    <w:rsid w:val="001327FB"/>
    <w:rsid w:val="0013294E"/>
    <w:rsid w:val="00133022"/>
    <w:rsid w:val="00133936"/>
    <w:rsid w:val="00133A1D"/>
    <w:rsid w:val="00134005"/>
    <w:rsid w:val="00134338"/>
    <w:rsid w:val="00134582"/>
    <w:rsid w:val="00134970"/>
    <w:rsid w:val="00134F7F"/>
    <w:rsid w:val="001359A5"/>
    <w:rsid w:val="00135ADF"/>
    <w:rsid w:val="00135DB3"/>
    <w:rsid w:val="0013641E"/>
    <w:rsid w:val="001365D7"/>
    <w:rsid w:val="00136A9B"/>
    <w:rsid w:val="00136ADA"/>
    <w:rsid w:val="00136AE6"/>
    <w:rsid w:val="00136B0A"/>
    <w:rsid w:val="001370C5"/>
    <w:rsid w:val="0013754B"/>
    <w:rsid w:val="00137A9D"/>
    <w:rsid w:val="00137F9F"/>
    <w:rsid w:val="00140268"/>
    <w:rsid w:val="00140885"/>
    <w:rsid w:val="00140B61"/>
    <w:rsid w:val="00140BA0"/>
    <w:rsid w:val="00140E16"/>
    <w:rsid w:val="00140E9D"/>
    <w:rsid w:val="00140F6F"/>
    <w:rsid w:val="001410A8"/>
    <w:rsid w:val="00141129"/>
    <w:rsid w:val="00141561"/>
    <w:rsid w:val="00141890"/>
    <w:rsid w:val="00141AA3"/>
    <w:rsid w:val="001422CF"/>
    <w:rsid w:val="001423B9"/>
    <w:rsid w:val="001423C8"/>
    <w:rsid w:val="00142D57"/>
    <w:rsid w:val="00142D7C"/>
    <w:rsid w:val="00142FB6"/>
    <w:rsid w:val="0014335F"/>
    <w:rsid w:val="001434CB"/>
    <w:rsid w:val="00143551"/>
    <w:rsid w:val="00143768"/>
    <w:rsid w:val="00143983"/>
    <w:rsid w:val="00143A5E"/>
    <w:rsid w:val="00143CA6"/>
    <w:rsid w:val="001440FE"/>
    <w:rsid w:val="00144501"/>
    <w:rsid w:val="00144F2E"/>
    <w:rsid w:val="00144FEF"/>
    <w:rsid w:val="0014525C"/>
    <w:rsid w:val="001454A1"/>
    <w:rsid w:val="00145968"/>
    <w:rsid w:val="00145A5A"/>
    <w:rsid w:val="00146238"/>
    <w:rsid w:val="0014654E"/>
    <w:rsid w:val="001465B2"/>
    <w:rsid w:val="001466DF"/>
    <w:rsid w:val="001474D3"/>
    <w:rsid w:val="0014761E"/>
    <w:rsid w:val="0014764B"/>
    <w:rsid w:val="0014798E"/>
    <w:rsid w:val="00147E96"/>
    <w:rsid w:val="00150136"/>
    <w:rsid w:val="001507C2"/>
    <w:rsid w:val="0015094E"/>
    <w:rsid w:val="00150B2A"/>
    <w:rsid w:val="00150C5A"/>
    <w:rsid w:val="00150E01"/>
    <w:rsid w:val="00150E79"/>
    <w:rsid w:val="001512B8"/>
    <w:rsid w:val="001515CB"/>
    <w:rsid w:val="00151C77"/>
    <w:rsid w:val="00151D5F"/>
    <w:rsid w:val="00151D83"/>
    <w:rsid w:val="00151E76"/>
    <w:rsid w:val="00151F04"/>
    <w:rsid w:val="0015279F"/>
    <w:rsid w:val="00152832"/>
    <w:rsid w:val="00152B7C"/>
    <w:rsid w:val="00152BBE"/>
    <w:rsid w:val="0015317C"/>
    <w:rsid w:val="001536B9"/>
    <w:rsid w:val="00153926"/>
    <w:rsid w:val="00153F58"/>
    <w:rsid w:val="001540F8"/>
    <w:rsid w:val="001541E1"/>
    <w:rsid w:val="00154570"/>
    <w:rsid w:val="001545AA"/>
    <w:rsid w:val="00154E3F"/>
    <w:rsid w:val="00155096"/>
    <w:rsid w:val="00155486"/>
    <w:rsid w:val="001555C6"/>
    <w:rsid w:val="00155A0D"/>
    <w:rsid w:val="00155AC8"/>
    <w:rsid w:val="00155F2E"/>
    <w:rsid w:val="00156077"/>
    <w:rsid w:val="001561B5"/>
    <w:rsid w:val="00156739"/>
    <w:rsid w:val="00156753"/>
    <w:rsid w:val="001571C9"/>
    <w:rsid w:val="00157514"/>
    <w:rsid w:val="00157693"/>
    <w:rsid w:val="001576A2"/>
    <w:rsid w:val="0015776C"/>
    <w:rsid w:val="001579C6"/>
    <w:rsid w:val="00157A71"/>
    <w:rsid w:val="001609B4"/>
    <w:rsid w:val="0016191A"/>
    <w:rsid w:val="00161B8D"/>
    <w:rsid w:val="00161CE9"/>
    <w:rsid w:val="00161F1E"/>
    <w:rsid w:val="00162035"/>
    <w:rsid w:val="00162D5F"/>
    <w:rsid w:val="00162F08"/>
    <w:rsid w:val="00163FE1"/>
    <w:rsid w:val="0016445C"/>
    <w:rsid w:val="00164AAA"/>
    <w:rsid w:val="00164ED6"/>
    <w:rsid w:val="00164F05"/>
    <w:rsid w:val="00165017"/>
    <w:rsid w:val="001653C9"/>
    <w:rsid w:val="001654C4"/>
    <w:rsid w:val="00165BEB"/>
    <w:rsid w:val="00165E12"/>
    <w:rsid w:val="001660CA"/>
    <w:rsid w:val="0016618B"/>
    <w:rsid w:val="0016645F"/>
    <w:rsid w:val="001664D4"/>
    <w:rsid w:val="00166A5A"/>
    <w:rsid w:val="00166CBA"/>
    <w:rsid w:val="00166F91"/>
    <w:rsid w:val="0016729C"/>
    <w:rsid w:val="001673E8"/>
    <w:rsid w:val="00170053"/>
    <w:rsid w:val="0017028A"/>
    <w:rsid w:val="0017076D"/>
    <w:rsid w:val="001709B7"/>
    <w:rsid w:val="00170BD3"/>
    <w:rsid w:val="0017129B"/>
    <w:rsid w:val="0017145F"/>
    <w:rsid w:val="00171DEB"/>
    <w:rsid w:val="0017223A"/>
    <w:rsid w:val="001725D6"/>
    <w:rsid w:val="001729CE"/>
    <w:rsid w:val="001729EB"/>
    <w:rsid w:val="00172A8C"/>
    <w:rsid w:val="0017300E"/>
    <w:rsid w:val="001736C8"/>
    <w:rsid w:val="00173903"/>
    <w:rsid w:val="00173943"/>
    <w:rsid w:val="00173A67"/>
    <w:rsid w:val="00173C3A"/>
    <w:rsid w:val="00173DD0"/>
    <w:rsid w:val="00174163"/>
    <w:rsid w:val="001746F8"/>
    <w:rsid w:val="001748CB"/>
    <w:rsid w:val="001749E4"/>
    <w:rsid w:val="001754E2"/>
    <w:rsid w:val="00175588"/>
    <w:rsid w:val="001755FB"/>
    <w:rsid w:val="00176201"/>
    <w:rsid w:val="001763DF"/>
    <w:rsid w:val="001763E3"/>
    <w:rsid w:val="00176942"/>
    <w:rsid w:val="00176B4B"/>
    <w:rsid w:val="001773B4"/>
    <w:rsid w:val="00177861"/>
    <w:rsid w:val="00177BDA"/>
    <w:rsid w:val="00177C71"/>
    <w:rsid w:val="00177EFA"/>
    <w:rsid w:val="001805E3"/>
    <w:rsid w:val="00180A5D"/>
    <w:rsid w:val="00180B65"/>
    <w:rsid w:val="00180DBB"/>
    <w:rsid w:val="00180DFD"/>
    <w:rsid w:val="00180FC5"/>
    <w:rsid w:val="00180FC9"/>
    <w:rsid w:val="0018135E"/>
    <w:rsid w:val="00181BB9"/>
    <w:rsid w:val="00181BCA"/>
    <w:rsid w:val="00181F9C"/>
    <w:rsid w:val="001822E8"/>
    <w:rsid w:val="00182702"/>
    <w:rsid w:val="00182B66"/>
    <w:rsid w:val="00182B68"/>
    <w:rsid w:val="00182F2C"/>
    <w:rsid w:val="0018354A"/>
    <w:rsid w:val="00183955"/>
    <w:rsid w:val="00183DAB"/>
    <w:rsid w:val="00183E3C"/>
    <w:rsid w:val="00183EBA"/>
    <w:rsid w:val="0018412A"/>
    <w:rsid w:val="001841E3"/>
    <w:rsid w:val="0018449B"/>
    <w:rsid w:val="001847F6"/>
    <w:rsid w:val="00184ABE"/>
    <w:rsid w:val="00184DEC"/>
    <w:rsid w:val="00185129"/>
    <w:rsid w:val="001851E4"/>
    <w:rsid w:val="0018551A"/>
    <w:rsid w:val="00185608"/>
    <w:rsid w:val="00185778"/>
    <w:rsid w:val="001857D4"/>
    <w:rsid w:val="0018580E"/>
    <w:rsid w:val="00186285"/>
    <w:rsid w:val="00186593"/>
    <w:rsid w:val="00186606"/>
    <w:rsid w:val="00186836"/>
    <w:rsid w:val="00186B24"/>
    <w:rsid w:val="001874C3"/>
    <w:rsid w:val="00187844"/>
    <w:rsid w:val="001878F2"/>
    <w:rsid w:val="00187BFD"/>
    <w:rsid w:val="00187E01"/>
    <w:rsid w:val="001901BA"/>
    <w:rsid w:val="00190305"/>
    <w:rsid w:val="0019066C"/>
    <w:rsid w:val="0019067C"/>
    <w:rsid w:val="00190911"/>
    <w:rsid w:val="00190ADF"/>
    <w:rsid w:val="001918C3"/>
    <w:rsid w:val="001919EA"/>
    <w:rsid w:val="00191BA8"/>
    <w:rsid w:val="00191CBC"/>
    <w:rsid w:val="0019246D"/>
    <w:rsid w:val="001927B1"/>
    <w:rsid w:val="001929D2"/>
    <w:rsid w:val="00192AF0"/>
    <w:rsid w:val="00192E65"/>
    <w:rsid w:val="00193396"/>
    <w:rsid w:val="001938EB"/>
    <w:rsid w:val="0019393D"/>
    <w:rsid w:val="00193CAE"/>
    <w:rsid w:val="00193DDF"/>
    <w:rsid w:val="00193FAD"/>
    <w:rsid w:val="0019408C"/>
    <w:rsid w:val="00194204"/>
    <w:rsid w:val="0019444E"/>
    <w:rsid w:val="001949A2"/>
    <w:rsid w:val="001949A3"/>
    <w:rsid w:val="001949B8"/>
    <w:rsid w:val="00194B3E"/>
    <w:rsid w:val="00194C51"/>
    <w:rsid w:val="00194C78"/>
    <w:rsid w:val="00194D57"/>
    <w:rsid w:val="00194F2F"/>
    <w:rsid w:val="00195114"/>
    <w:rsid w:val="00195531"/>
    <w:rsid w:val="001957FF"/>
    <w:rsid w:val="001960E7"/>
    <w:rsid w:val="001962C4"/>
    <w:rsid w:val="001967C2"/>
    <w:rsid w:val="001970B7"/>
    <w:rsid w:val="0019777F"/>
    <w:rsid w:val="001A001F"/>
    <w:rsid w:val="001A0916"/>
    <w:rsid w:val="001A093F"/>
    <w:rsid w:val="001A0973"/>
    <w:rsid w:val="001A126B"/>
    <w:rsid w:val="001A1298"/>
    <w:rsid w:val="001A131C"/>
    <w:rsid w:val="001A204A"/>
    <w:rsid w:val="001A26F7"/>
    <w:rsid w:val="001A28B5"/>
    <w:rsid w:val="001A2AAD"/>
    <w:rsid w:val="001A2B9D"/>
    <w:rsid w:val="001A2BEA"/>
    <w:rsid w:val="001A2DF0"/>
    <w:rsid w:val="001A305E"/>
    <w:rsid w:val="001A31A7"/>
    <w:rsid w:val="001A37DB"/>
    <w:rsid w:val="001A3C0F"/>
    <w:rsid w:val="001A3FCF"/>
    <w:rsid w:val="001A42C7"/>
    <w:rsid w:val="001A4480"/>
    <w:rsid w:val="001A486D"/>
    <w:rsid w:val="001A4DB0"/>
    <w:rsid w:val="001A5284"/>
    <w:rsid w:val="001A549E"/>
    <w:rsid w:val="001A5547"/>
    <w:rsid w:val="001A569A"/>
    <w:rsid w:val="001A5B0A"/>
    <w:rsid w:val="001A5E5A"/>
    <w:rsid w:val="001A6181"/>
    <w:rsid w:val="001A67A6"/>
    <w:rsid w:val="001A6977"/>
    <w:rsid w:val="001A6AB8"/>
    <w:rsid w:val="001A6FAD"/>
    <w:rsid w:val="001A719C"/>
    <w:rsid w:val="001A72CC"/>
    <w:rsid w:val="001A7360"/>
    <w:rsid w:val="001A745A"/>
    <w:rsid w:val="001A7C02"/>
    <w:rsid w:val="001A7DE2"/>
    <w:rsid w:val="001A7F37"/>
    <w:rsid w:val="001A7FB4"/>
    <w:rsid w:val="001A7FEA"/>
    <w:rsid w:val="001B0764"/>
    <w:rsid w:val="001B0CE1"/>
    <w:rsid w:val="001B1330"/>
    <w:rsid w:val="001B1429"/>
    <w:rsid w:val="001B173F"/>
    <w:rsid w:val="001B1C39"/>
    <w:rsid w:val="001B28B3"/>
    <w:rsid w:val="001B2B5D"/>
    <w:rsid w:val="001B365F"/>
    <w:rsid w:val="001B376F"/>
    <w:rsid w:val="001B37C3"/>
    <w:rsid w:val="001B380F"/>
    <w:rsid w:val="001B3842"/>
    <w:rsid w:val="001B38D1"/>
    <w:rsid w:val="001B393B"/>
    <w:rsid w:val="001B3D06"/>
    <w:rsid w:val="001B3E6B"/>
    <w:rsid w:val="001B4004"/>
    <w:rsid w:val="001B4353"/>
    <w:rsid w:val="001B445B"/>
    <w:rsid w:val="001B458D"/>
    <w:rsid w:val="001B4A3B"/>
    <w:rsid w:val="001B4C0E"/>
    <w:rsid w:val="001B4EC4"/>
    <w:rsid w:val="001B4F31"/>
    <w:rsid w:val="001B50E0"/>
    <w:rsid w:val="001B5148"/>
    <w:rsid w:val="001B51E4"/>
    <w:rsid w:val="001B5437"/>
    <w:rsid w:val="001B5710"/>
    <w:rsid w:val="001B5823"/>
    <w:rsid w:val="001B5C89"/>
    <w:rsid w:val="001B6064"/>
    <w:rsid w:val="001B669F"/>
    <w:rsid w:val="001B6A0D"/>
    <w:rsid w:val="001B7460"/>
    <w:rsid w:val="001B7E6B"/>
    <w:rsid w:val="001C039A"/>
    <w:rsid w:val="001C05C1"/>
    <w:rsid w:val="001C0CD3"/>
    <w:rsid w:val="001C0F79"/>
    <w:rsid w:val="001C0F9B"/>
    <w:rsid w:val="001C16D4"/>
    <w:rsid w:val="001C1988"/>
    <w:rsid w:val="001C1998"/>
    <w:rsid w:val="001C1C96"/>
    <w:rsid w:val="001C219E"/>
    <w:rsid w:val="001C2724"/>
    <w:rsid w:val="001C2994"/>
    <w:rsid w:val="001C2D69"/>
    <w:rsid w:val="001C3A0A"/>
    <w:rsid w:val="001C3DAE"/>
    <w:rsid w:val="001C3F7E"/>
    <w:rsid w:val="001C41F2"/>
    <w:rsid w:val="001C4453"/>
    <w:rsid w:val="001C4507"/>
    <w:rsid w:val="001C46CB"/>
    <w:rsid w:val="001C47B7"/>
    <w:rsid w:val="001C4D03"/>
    <w:rsid w:val="001C4D43"/>
    <w:rsid w:val="001C500A"/>
    <w:rsid w:val="001C5092"/>
    <w:rsid w:val="001C536A"/>
    <w:rsid w:val="001C5437"/>
    <w:rsid w:val="001C5704"/>
    <w:rsid w:val="001C5B53"/>
    <w:rsid w:val="001C5D02"/>
    <w:rsid w:val="001C5E6E"/>
    <w:rsid w:val="001C62AC"/>
    <w:rsid w:val="001C6584"/>
    <w:rsid w:val="001C680C"/>
    <w:rsid w:val="001C6964"/>
    <w:rsid w:val="001C70BE"/>
    <w:rsid w:val="001C73C1"/>
    <w:rsid w:val="001C76E2"/>
    <w:rsid w:val="001C7769"/>
    <w:rsid w:val="001C7A03"/>
    <w:rsid w:val="001C7B7B"/>
    <w:rsid w:val="001C7F99"/>
    <w:rsid w:val="001D00B9"/>
    <w:rsid w:val="001D062F"/>
    <w:rsid w:val="001D0884"/>
    <w:rsid w:val="001D0BAE"/>
    <w:rsid w:val="001D104B"/>
    <w:rsid w:val="001D12DC"/>
    <w:rsid w:val="001D1578"/>
    <w:rsid w:val="001D1A91"/>
    <w:rsid w:val="001D1B18"/>
    <w:rsid w:val="001D283C"/>
    <w:rsid w:val="001D2EF6"/>
    <w:rsid w:val="001D3160"/>
    <w:rsid w:val="001D342E"/>
    <w:rsid w:val="001D38A9"/>
    <w:rsid w:val="001D3C27"/>
    <w:rsid w:val="001D405A"/>
    <w:rsid w:val="001D43ED"/>
    <w:rsid w:val="001D4503"/>
    <w:rsid w:val="001D45FD"/>
    <w:rsid w:val="001D4937"/>
    <w:rsid w:val="001D4A03"/>
    <w:rsid w:val="001D4A09"/>
    <w:rsid w:val="001D565F"/>
    <w:rsid w:val="001D5C80"/>
    <w:rsid w:val="001D5E70"/>
    <w:rsid w:val="001D5F65"/>
    <w:rsid w:val="001D5F77"/>
    <w:rsid w:val="001D654B"/>
    <w:rsid w:val="001D6F3F"/>
    <w:rsid w:val="001D71C0"/>
    <w:rsid w:val="001D7459"/>
    <w:rsid w:val="001D7B12"/>
    <w:rsid w:val="001E003A"/>
    <w:rsid w:val="001E03A3"/>
    <w:rsid w:val="001E088D"/>
    <w:rsid w:val="001E08FA"/>
    <w:rsid w:val="001E0C58"/>
    <w:rsid w:val="001E0C9A"/>
    <w:rsid w:val="001E0D03"/>
    <w:rsid w:val="001E0DD6"/>
    <w:rsid w:val="001E0DE9"/>
    <w:rsid w:val="001E0E7B"/>
    <w:rsid w:val="001E0FB6"/>
    <w:rsid w:val="001E105E"/>
    <w:rsid w:val="001E1464"/>
    <w:rsid w:val="001E1499"/>
    <w:rsid w:val="001E19FE"/>
    <w:rsid w:val="001E1C6A"/>
    <w:rsid w:val="001E22F1"/>
    <w:rsid w:val="001E2379"/>
    <w:rsid w:val="001E2416"/>
    <w:rsid w:val="001E2B86"/>
    <w:rsid w:val="001E3464"/>
    <w:rsid w:val="001E3A97"/>
    <w:rsid w:val="001E3A98"/>
    <w:rsid w:val="001E4162"/>
    <w:rsid w:val="001E4288"/>
    <w:rsid w:val="001E4461"/>
    <w:rsid w:val="001E4E47"/>
    <w:rsid w:val="001E528D"/>
    <w:rsid w:val="001E52BB"/>
    <w:rsid w:val="001E56B6"/>
    <w:rsid w:val="001E5981"/>
    <w:rsid w:val="001E5DBB"/>
    <w:rsid w:val="001E5DBF"/>
    <w:rsid w:val="001E5E13"/>
    <w:rsid w:val="001E5F87"/>
    <w:rsid w:val="001E6084"/>
    <w:rsid w:val="001E6116"/>
    <w:rsid w:val="001E621F"/>
    <w:rsid w:val="001E62BA"/>
    <w:rsid w:val="001E67F7"/>
    <w:rsid w:val="001E68B0"/>
    <w:rsid w:val="001E68C9"/>
    <w:rsid w:val="001E6DB9"/>
    <w:rsid w:val="001E6E67"/>
    <w:rsid w:val="001E6EB2"/>
    <w:rsid w:val="001E6EC0"/>
    <w:rsid w:val="001E7073"/>
    <w:rsid w:val="001E7C54"/>
    <w:rsid w:val="001E7F46"/>
    <w:rsid w:val="001F0013"/>
    <w:rsid w:val="001F0147"/>
    <w:rsid w:val="001F0435"/>
    <w:rsid w:val="001F0436"/>
    <w:rsid w:val="001F0647"/>
    <w:rsid w:val="001F074A"/>
    <w:rsid w:val="001F093B"/>
    <w:rsid w:val="001F0A08"/>
    <w:rsid w:val="001F0C94"/>
    <w:rsid w:val="001F126A"/>
    <w:rsid w:val="001F154F"/>
    <w:rsid w:val="001F1C10"/>
    <w:rsid w:val="001F1C86"/>
    <w:rsid w:val="001F1EC1"/>
    <w:rsid w:val="001F1FD1"/>
    <w:rsid w:val="001F239C"/>
    <w:rsid w:val="001F2916"/>
    <w:rsid w:val="001F2A58"/>
    <w:rsid w:val="001F2B62"/>
    <w:rsid w:val="001F2F84"/>
    <w:rsid w:val="001F305F"/>
    <w:rsid w:val="001F3223"/>
    <w:rsid w:val="001F39B8"/>
    <w:rsid w:val="001F3AF4"/>
    <w:rsid w:val="001F4175"/>
    <w:rsid w:val="001F4257"/>
    <w:rsid w:val="001F4535"/>
    <w:rsid w:val="001F46C2"/>
    <w:rsid w:val="001F4827"/>
    <w:rsid w:val="001F4C7D"/>
    <w:rsid w:val="001F5158"/>
    <w:rsid w:val="001F52B4"/>
    <w:rsid w:val="001F57C2"/>
    <w:rsid w:val="001F594D"/>
    <w:rsid w:val="001F5C81"/>
    <w:rsid w:val="001F5CD9"/>
    <w:rsid w:val="001F5D27"/>
    <w:rsid w:val="001F5DC0"/>
    <w:rsid w:val="001F5FDA"/>
    <w:rsid w:val="001F618E"/>
    <w:rsid w:val="001F63A0"/>
    <w:rsid w:val="001F64AF"/>
    <w:rsid w:val="001F6505"/>
    <w:rsid w:val="001F6C93"/>
    <w:rsid w:val="001F6F58"/>
    <w:rsid w:val="001F718E"/>
    <w:rsid w:val="001F7681"/>
    <w:rsid w:val="001F7B1E"/>
    <w:rsid w:val="001F7C73"/>
    <w:rsid w:val="001F7DA1"/>
    <w:rsid w:val="001F7E27"/>
    <w:rsid w:val="002008C8"/>
    <w:rsid w:val="00200AE5"/>
    <w:rsid w:val="00200C92"/>
    <w:rsid w:val="00200F6E"/>
    <w:rsid w:val="0020119B"/>
    <w:rsid w:val="002012B2"/>
    <w:rsid w:val="0020159A"/>
    <w:rsid w:val="00201799"/>
    <w:rsid w:val="002022D4"/>
    <w:rsid w:val="00202469"/>
    <w:rsid w:val="002024C2"/>
    <w:rsid w:val="002025E6"/>
    <w:rsid w:val="00202999"/>
    <w:rsid w:val="00202A7C"/>
    <w:rsid w:val="00202D0A"/>
    <w:rsid w:val="00202DCD"/>
    <w:rsid w:val="00202F6F"/>
    <w:rsid w:val="00203009"/>
    <w:rsid w:val="0020303C"/>
    <w:rsid w:val="00203410"/>
    <w:rsid w:val="002035F7"/>
    <w:rsid w:val="00203760"/>
    <w:rsid w:val="00203860"/>
    <w:rsid w:val="002039FD"/>
    <w:rsid w:val="00203A17"/>
    <w:rsid w:val="00203D79"/>
    <w:rsid w:val="0020433A"/>
    <w:rsid w:val="002044A6"/>
    <w:rsid w:val="00204671"/>
    <w:rsid w:val="00204953"/>
    <w:rsid w:val="002050BA"/>
    <w:rsid w:val="00205CB5"/>
    <w:rsid w:val="00205CF4"/>
    <w:rsid w:val="00205E4C"/>
    <w:rsid w:val="00206AD7"/>
    <w:rsid w:val="00207318"/>
    <w:rsid w:val="002073DD"/>
    <w:rsid w:val="0020774B"/>
    <w:rsid w:val="00207AF4"/>
    <w:rsid w:val="00207C5A"/>
    <w:rsid w:val="00207C96"/>
    <w:rsid w:val="00210152"/>
    <w:rsid w:val="0021139A"/>
    <w:rsid w:val="002113E3"/>
    <w:rsid w:val="002115F3"/>
    <w:rsid w:val="00211738"/>
    <w:rsid w:val="002117C8"/>
    <w:rsid w:val="0021193A"/>
    <w:rsid w:val="00211BDB"/>
    <w:rsid w:val="00211D78"/>
    <w:rsid w:val="002126FB"/>
    <w:rsid w:val="002127A7"/>
    <w:rsid w:val="00212A57"/>
    <w:rsid w:val="00212BE9"/>
    <w:rsid w:val="00212EA0"/>
    <w:rsid w:val="00213084"/>
    <w:rsid w:val="00213326"/>
    <w:rsid w:val="002140E0"/>
    <w:rsid w:val="00214618"/>
    <w:rsid w:val="002148A1"/>
    <w:rsid w:val="00214A1A"/>
    <w:rsid w:val="00214F42"/>
    <w:rsid w:val="0021547A"/>
    <w:rsid w:val="0021549E"/>
    <w:rsid w:val="002155FB"/>
    <w:rsid w:val="002156A8"/>
    <w:rsid w:val="00215B73"/>
    <w:rsid w:val="00215D12"/>
    <w:rsid w:val="00215F30"/>
    <w:rsid w:val="00216B86"/>
    <w:rsid w:val="002170F1"/>
    <w:rsid w:val="0021726D"/>
    <w:rsid w:val="00217352"/>
    <w:rsid w:val="0021752C"/>
    <w:rsid w:val="0021796D"/>
    <w:rsid w:val="00217A74"/>
    <w:rsid w:val="00217ACF"/>
    <w:rsid w:val="00217F85"/>
    <w:rsid w:val="002200FA"/>
    <w:rsid w:val="00220306"/>
    <w:rsid w:val="00220A69"/>
    <w:rsid w:val="00220EDE"/>
    <w:rsid w:val="00220EF0"/>
    <w:rsid w:val="002210E8"/>
    <w:rsid w:val="00221EA4"/>
    <w:rsid w:val="002223B9"/>
    <w:rsid w:val="002227B0"/>
    <w:rsid w:val="002227E8"/>
    <w:rsid w:val="00222A99"/>
    <w:rsid w:val="00224005"/>
    <w:rsid w:val="002241E7"/>
    <w:rsid w:val="002243DC"/>
    <w:rsid w:val="00224680"/>
    <w:rsid w:val="0022483E"/>
    <w:rsid w:val="00224B2B"/>
    <w:rsid w:val="00224C54"/>
    <w:rsid w:val="00224CDA"/>
    <w:rsid w:val="00224DB1"/>
    <w:rsid w:val="00224F95"/>
    <w:rsid w:val="00225AE0"/>
    <w:rsid w:val="00226570"/>
    <w:rsid w:val="002265C1"/>
    <w:rsid w:val="00226960"/>
    <w:rsid w:val="002269CE"/>
    <w:rsid w:val="00226BDC"/>
    <w:rsid w:val="002275F2"/>
    <w:rsid w:val="00227AF1"/>
    <w:rsid w:val="00227BE3"/>
    <w:rsid w:val="00227F54"/>
    <w:rsid w:val="00230277"/>
    <w:rsid w:val="002307EC"/>
    <w:rsid w:val="00230843"/>
    <w:rsid w:val="00230A10"/>
    <w:rsid w:val="00230D43"/>
    <w:rsid w:val="00230EC5"/>
    <w:rsid w:val="0023130B"/>
    <w:rsid w:val="00231587"/>
    <w:rsid w:val="00231701"/>
    <w:rsid w:val="00231ACC"/>
    <w:rsid w:val="00231EB1"/>
    <w:rsid w:val="00231F17"/>
    <w:rsid w:val="002320D5"/>
    <w:rsid w:val="002321C5"/>
    <w:rsid w:val="002329DF"/>
    <w:rsid w:val="00232ED3"/>
    <w:rsid w:val="00232F40"/>
    <w:rsid w:val="00233482"/>
    <w:rsid w:val="00233BCC"/>
    <w:rsid w:val="00233EDE"/>
    <w:rsid w:val="00234D2B"/>
    <w:rsid w:val="00234E4B"/>
    <w:rsid w:val="00234ED0"/>
    <w:rsid w:val="00234F84"/>
    <w:rsid w:val="002350AC"/>
    <w:rsid w:val="0023586E"/>
    <w:rsid w:val="002358C8"/>
    <w:rsid w:val="00235B8A"/>
    <w:rsid w:val="00235DC9"/>
    <w:rsid w:val="00235F84"/>
    <w:rsid w:val="00236090"/>
    <w:rsid w:val="0023623E"/>
    <w:rsid w:val="002366CB"/>
    <w:rsid w:val="00236850"/>
    <w:rsid w:val="0023709B"/>
    <w:rsid w:val="002370FB"/>
    <w:rsid w:val="00237419"/>
    <w:rsid w:val="002377AD"/>
    <w:rsid w:val="002400D1"/>
    <w:rsid w:val="002403DC"/>
    <w:rsid w:val="002405FE"/>
    <w:rsid w:val="002406B8"/>
    <w:rsid w:val="002408E5"/>
    <w:rsid w:val="002409B8"/>
    <w:rsid w:val="00240A15"/>
    <w:rsid w:val="00240A6F"/>
    <w:rsid w:val="00240F5F"/>
    <w:rsid w:val="0024149B"/>
    <w:rsid w:val="0024183F"/>
    <w:rsid w:val="00241933"/>
    <w:rsid w:val="00241940"/>
    <w:rsid w:val="00241A4E"/>
    <w:rsid w:val="00242476"/>
    <w:rsid w:val="00242A8F"/>
    <w:rsid w:val="00243058"/>
    <w:rsid w:val="00243772"/>
    <w:rsid w:val="00243DDA"/>
    <w:rsid w:val="00243F15"/>
    <w:rsid w:val="002443C7"/>
    <w:rsid w:val="00244A52"/>
    <w:rsid w:val="00244B0F"/>
    <w:rsid w:val="002450CD"/>
    <w:rsid w:val="002452B4"/>
    <w:rsid w:val="002459A0"/>
    <w:rsid w:val="00245D86"/>
    <w:rsid w:val="00245E02"/>
    <w:rsid w:val="00245E91"/>
    <w:rsid w:val="00246212"/>
    <w:rsid w:val="002462DA"/>
    <w:rsid w:val="002462E1"/>
    <w:rsid w:val="0024662E"/>
    <w:rsid w:val="00246AAD"/>
    <w:rsid w:val="00246BEB"/>
    <w:rsid w:val="00246D7B"/>
    <w:rsid w:val="0024710A"/>
    <w:rsid w:val="002508D5"/>
    <w:rsid w:val="00250A04"/>
    <w:rsid w:val="00250D1E"/>
    <w:rsid w:val="00251000"/>
    <w:rsid w:val="002510D1"/>
    <w:rsid w:val="00251128"/>
    <w:rsid w:val="002513FD"/>
    <w:rsid w:val="00251864"/>
    <w:rsid w:val="00251A22"/>
    <w:rsid w:val="00251AF3"/>
    <w:rsid w:val="00251C2D"/>
    <w:rsid w:val="002524E2"/>
    <w:rsid w:val="002526D2"/>
    <w:rsid w:val="00252773"/>
    <w:rsid w:val="00252944"/>
    <w:rsid w:val="00252B50"/>
    <w:rsid w:val="00252BA7"/>
    <w:rsid w:val="00252E02"/>
    <w:rsid w:val="00252E93"/>
    <w:rsid w:val="002533F6"/>
    <w:rsid w:val="002538D7"/>
    <w:rsid w:val="002542EE"/>
    <w:rsid w:val="00254352"/>
    <w:rsid w:val="002543A3"/>
    <w:rsid w:val="00254742"/>
    <w:rsid w:val="00254A9C"/>
    <w:rsid w:val="00254BC7"/>
    <w:rsid w:val="00255213"/>
    <w:rsid w:val="002557F1"/>
    <w:rsid w:val="002558E8"/>
    <w:rsid w:val="00255963"/>
    <w:rsid w:val="002559C2"/>
    <w:rsid w:val="00255E2A"/>
    <w:rsid w:val="00256020"/>
    <w:rsid w:val="0025621D"/>
    <w:rsid w:val="00256A80"/>
    <w:rsid w:val="00256D75"/>
    <w:rsid w:val="002572B2"/>
    <w:rsid w:val="00257473"/>
    <w:rsid w:val="0025769A"/>
    <w:rsid w:val="00257804"/>
    <w:rsid w:val="002578EE"/>
    <w:rsid w:val="002579D2"/>
    <w:rsid w:val="00257EC5"/>
    <w:rsid w:val="00260079"/>
    <w:rsid w:val="002603A5"/>
    <w:rsid w:val="00260822"/>
    <w:rsid w:val="0026089C"/>
    <w:rsid w:val="00260E15"/>
    <w:rsid w:val="00260F4E"/>
    <w:rsid w:val="00261194"/>
    <w:rsid w:val="002613CE"/>
    <w:rsid w:val="00261775"/>
    <w:rsid w:val="002618AE"/>
    <w:rsid w:val="002626BB"/>
    <w:rsid w:val="00262972"/>
    <w:rsid w:val="00262E87"/>
    <w:rsid w:val="00263448"/>
    <w:rsid w:val="0026348E"/>
    <w:rsid w:val="002635E6"/>
    <w:rsid w:val="00263792"/>
    <w:rsid w:val="00263864"/>
    <w:rsid w:val="00263BE7"/>
    <w:rsid w:val="00263EFD"/>
    <w:rsid w:val="00264456"/>
    <w:rsid w:val="00264958"/>
    <w:rsid w:val="00264975"/>
    <w:rsid w:val="00264A65"/>
    <w:rsid w:val="00264BF6"/>
    <w:rsid w:val="00264C05"/>
    <w:rsid w:val="00264E77"/>
    <w:rsid w:val="0026549D"/>
    <w:rsid w:val="0026559A"/>
    <w:rsid w:val="00265853"/>
    <w:rsid w:val="00265C1F"/>
    <w:rsid w:val="00265C58"/>
    <w:rsid w:val="0026602B"/>
    <w:rsid w:val="002660F2"/>
    <w:rsid w:val="00266210"/>
    <w:rsid w:val="002664C0"/>
    <w:rsid w:val="002665A2"/>
    <w:rsid w:val="002665AF"/>
    <w:rsid w:val="0026687E"/>
    <w:rsid w:val="0026742E"/>
    <w:rsid w:val="00267533"/>
    <w:rsid w:val="00267552"/>
    <w:rsid w:val="00267E47"/>
    <w:rsid w:val="00267FCA"/>
    <w:rsid w:val="002703D0"/>
    <w:rsid w:val="0027058B"/>
    <w:rsid w:val="00270968"/>
    <w:rsid w:val="00270C59"/>
    <w:rsid w:val="00270C9C"/>
    <w:rsid w:val="00270FE4"/>
    <w:rsid w:val="002711AB"/>
    <w:rsid w:val="00271DEF"/>
    <w:rsid w:val="00271DF3"/>
    <w:rsid w:val="00271F31"/>
    <w:rsid w:val="00272048"/>
    <w:rsid w:val="00272366"/>
    <w:rsid w:val="00272D76"/>
    <w:rsid w:val="00272E87"/>
    <w:rsid w:val="00272F13"/>
    <w:rsid w:val="002731E9"/>
    <w:rsid w:val="002732AB"/>
    <w:rsid w:val="002732D0"/>
    <w:rsid w:val="00273E38"/>
    <w:rsid w:val="00273EBE"/>
    <w:rsid w:val="00273EE3"/>
    <w:rsid w:val="00273F1A"/>
    <w:rsid w:val="0027417A"/>
    <w:rsid w:val="0027436C"/>
    <w:rsid w:val="00274675"/>
    <w:rsid w:val="00274A06"/>
    <w:rsid w:val="00274A50"/>
    <w:rsid w:val="00274E82"/>
    <w:rsid w:val="00275069"/>
    <w:rsid w:val="00275638"/>
    <w:rsid w:val="0027579A"/>
    <w:rsid w:val="002758F4"/>
    <w:rsid w:val="00275C2E"/>
    <w:rsid w:val="00276023"/>
    <w:rsid w:val="00276314"/>
    <w:rsid w:val="00276676"/>
    <w:rsid w:val="002766BA"/>
    <w:rsid w:val="00276A85"/>
    <w:rsid w:val="00276C05"/>
    <w:rsid w:val="0027768C"/>
    <w:rsid w:val="0027769E"/>
    <w:rsid w:val="00277D73"/>
    <w:rsid w:val="0028038D"/>
    <w:rsid w:val="00280443"/>
    <w:rsid w:val="00280685"/>
    <w:rsid w:val="0028068E"/>
    <w:rsid w:val="002808C3"/>
    <w:rsid w:val="0028095B"/>
    <w:rsid w:val="00280FD8"/>
    <w:rsid w:val="00281267"/>
    <w:rsid w:val="00281763"/>
    <w:rsid w:val="00281B3C"/>
    <w:rsid w:val="00281DD0"/>
    <w:rsid w:val="00281EDF"/>
    <w:rsid w:val="00281FF3"/>
    <w:rsid w:val="00282232"/>
    <w:rsid w:val="002823C4"/>
    <w:rsid w:val="002826A9"/>
    <w:rsid w:val="00282809"/>
    <w:rsid w:val="00283381"/>
    <w:rsid w:val="0028395D"/>
    <w:rsid w:val="00283CB2"/>
    <w:rsid w:val="00284395"/>
    <w:rsid w:val="00284876"/>
    <w:rsid w:val="002848B3"/>
    <w:rsid w:val="00284A9B"/>
    <w:rsid w:val="00285ED0"/>
    <w:rsid w:val="002868E6"/>
    <w:rsid w:val="00286C68"/>
    <w:rsid w:val="00286CEA"/>
    <w:rsid w:val="00286EE8"/>
    <w:rsid w:val="0028733B"/>
    <w:rsid w:val="0028737B"/>
    <w:rsid w:val="00287860"/>
    <w:rsid w:val="00287967"/>
    <w:rsid w:val="002879E1"/>
    <w:rsid w:val="002902F5"/>
    <w:rsid w:val="002905C6"/>
    <w:rsid w:val="002905D6"/>
    <w:rsid w:val="00290A64"/>
    <w:rsid w:val="00290AA0"/>
    <w:rsid w:val="00290B34"/>
    <w:rsid w:val="00290C7D"/>
    <w:rsid w:val="00291112"/>
    <w:rsid w:val="00291233"/>
    <w:rsid w:val="0029152C"/>
    <w:rsid w:val="00291826"/>
    <w:rsid w:val="002918A0"/>
    <w:rsid w:val="00291B24"/>
    <w:rsid w:val="00291CAC"/>
    <w:rsid w:val="00291FE0"/>
    <w:rsid w:val="002920ED"/>
    <w:rsid w:val="00292F84"/>
    <w:rsid w:val="00293037"/>
    <w:rsid w:val="0029367F"/>
    <w:rsid w:val="00293E24"/>
    <w:rsid w:val="00293EFB"/>
    <w:rsid w:val="00293F70"/>
    <w:rsid w:val="002942CA"/>
    <w:rsid w:val="0029443E"/>
    <w:rsid w:val="002947D5"/>
    <w:rsid w:val="00294841"/>
    <w:rsid w:val="0029529C"/>
    <w:rsid w:val="00295478"/>
    <w:rsid w:val="002958F3"/>
    <w:rsid w:val="00295E07"/>
    <w:rsid w:val="00295E46"/>
    <w:rsid w:val="002960D1"/>
    <w:rsid w:val="0029630A"/>
    <w:rsid w:val="0029654D"/>
    <w:rsid w:val="00296CEE"/>
    <w:rsid w:val="00296FE6"/>
    <w:rsid w:val="00297297"/>
    <w:rsid w:val="0029759C"/>
    <w:rsid w:val="0029767C"/>
    <w:rsid w:val="00297759"/>
    <w:rsid w:val="002979E5"/>
    <w:rsid w:val="00297EAC"/>
    <w:rsid w:val="002A026B"/>
    <w:rsid w:val="002A048E"/>
    <w:rsid w:val="002A05C3"/>
    <w:rsid w:val="002A0BD6"/>
    <w:rsid w:val="002A0E82"/>
    <w:rsid w:val="002A11E5"/>
    <w:rsid w:val="002A12A2"/>
    <w:rsid w:val="002A14F5"/>
    <w:rsid w:val="002A1931"/>
    <w:rsid w:val="002A1ABE"/>
    <w:rsid w:val="002A1ADA"/>
    <w:rsid w:val="002A1CA1"/>
    <w:rsid w:val="002A1D68"/>
    <w:rsid w:val="002A2153"/>
    <w:rsid w:val="002A2227"/>
    <w:rsid w:val="002A2311"/>
    <w:rsid w:val="002A235A"/>
    <w:rsid w:val="002A25C0"/>
    <w:rsid w:val="002A2919"/>
    <w:rsid w:val="002A29BA"/>
    <w:rsid w:val="002A2C98"/>
    <w:rsid w:val="002A3079"/>
    <w:rsid w:val="002A30DB"/>
    <w:rsid w:val="002A3244"/>
    <w:rsid w:val="002A389F"/>
    <w:rsid w:val="002A38FC"/>
    <w:rsid w:val="002A3C69"/>
    <w:rsid w:val="002A3E6A"/>
    <w:rsid w:val="002A482D"/>
    <w:rsid w:val="002A4B93"/>
    <w:rsid w:val="002A4D59"/>
    <w:rsid w:val="002A4D74"/>
    <w:rsid w:val="002A525A"/>
    <w:rsid w:val="002A5309"/>
    <w:rsid w:val="002A535B"/>
    <w:rsid w:val="002A57ED"/>
    <w:rsid w:val="002A5992"/>
    <w:rsid w:val="002A5A51"/>
    <w:rsid w:val="002A5AF0"/>
    <w:rsid w:val="002A5AF2"/>
    <w:rsid w:val="002A5B4F"/>
    <w:rsid w:val="002A5E56"/>
    <w:rsid w:val="002A5EFB"/>
    <w:rsid w:val="002A6AC9"/>
    <w:rsid w:val="002A6E47"/>
    <w:rsid w:val="002A6E97"/>
    <w:rsid w:val="002A6F48"/>
    <w:rsid w:val="002A77AC"/>
    <w:rsid w:val="002A7A46"/>
    <w:rsid w:val="002A7B70"/>
    <w:rsid w:val="002A7C6E"/>
    <w:rsid w:val="002A7E6D"/>
    <w:rsid w:val="002A7EA4"/>
    <w:rsid w:val="002A7FBC"/>
    <w:rsid w:val="002B0148"/>
    <w:rsid w:val="002B05D4"/>
    <w:rsid w:val="002B0A78"/>
    <w:rsid w:val="002B0BBC"/>
    <w:rsid w:val="002B12A7"/>
    <w:rsid w:val="002B194D"/>
    <w:rsid w:val="002B1CC2"/>
    <w:rsid w:val="002B1F93"/>
    <w:rsid w:val="002B25CF"/>
    <w:rsid w:val="002B2685"/>
    <w:rsid w:val="002B27B2"/>
    <w:rsid w:val="002B33DA"/>
    <w:rsid w:val="002B34FA"/>
    <w:rsid w:val="002B3D6E"/>
    <w:rsid w:val="002B40A5"/>
    <w:rsid w:val="002B416B"/>
    <w:rsid w:val="002B4245"/>
    <w:rsid w:val="002B4574"/>
    <w:rsid w:val="002B45C7"/>
    <w:rsid w:val="002B5341"/>
    <w:rsid w:val="002B58E4"/>
    <w:rsid w:val="002B59F2"/>
    <w:rsid w:val="002B5D2D"/>
    <w:rsid w:val="002B5E76"/>
    <w:rsid w:val="002B5E93"/>
    <w:rsid w:val="002B60DA"/>
    <w:rsid w:val="002B65A8"/>
    <w:rsid w:val="002B6ACE"/>
    <w:rsid w:val="002B6BC6"/>
    <w:rsid w:val="002B6FBB"/>
    <w:rsid w:val="002B70DA"/>
    <w:rsid w:val="002B7182"/>
    <w:rsid w:val="002B73B8"/>
    <w:rsid w:val="002B7A0F"/>
    <w:rsid w:val="002B7C61"/>
    <w:rsid w:val="002C0655"/>
    <w:rsid w:val="002C0CA9"/>
    <w:rsid w:val="002C169F"/>
    <w:rsid w:val="002C1845"/>
    <w:rsid w:val="002C1930"/>
    <w:rsid w:val="002C1AD6"/>
    <w:rsid w:val="002C1BDE"/>
    <w:rsid w:val="002C2268"/>
    <w:rsid w:val="002C26B8"/>
    <w:rsid w:val="002C3117"/>
    <w:rsid w:val="002C314B"/>
    <w:rsid w:val="002C3302"/>
    <w:rsid w:val="002C352D"/>
    <w:rsid w:val="002C3EF1"/>
    <w:rsid w:val="002C3F50"/>
    <w:rsid w:val="002C4083"/>
    <w:rsid w:val="002C41D0"/>
    <w:rsid w:val="002C4956"/>
    <w:rsid w:val="002C533F"/>
    <w:rsid w:val="002C5475"/>
    <w:rsid w:val="002C5D57"/>
    <w:rsid w:val="002C64FB"/>
    <w:rsid w:val="002C6558"/>
    <w:rsid w:val="002C6A45"/>
    <w:rsid w:val="002C6B21"/>
    <w:rsid w:val="002C6B4F"/>
    <w:rsid w:val="002C6CA8"/>
    <w:rsid w:val="002C719E"/>
    <w:rsid w:val="002C72C4"/>
    <w:rsid w:val="002C7A56"/>
    <w:rsid w:val="002C7D20"/>
    <w:rsid w:val="002C7E34"/>
    <w:rsid w:val="002C7E5B"/>
    <w:rsid w:val="002C7F3D"/>
    <w:rsid w:val="002D0143"/>
    <w:rsid w:val="002D032A"/>
    <w:rsid w:val="002D03DB"/>
    <w:rsid w:val="002D0577"/>
    <w:rsid w:val="002D061D"/>
    <w:rsid w:val="002D0C81"/>
    <w:rsid w:val="002D1258"/>
    <w:rsid w:val="002D13C6"/>
    <w:rsid w:val="002D16A2"/>
    <w:rsid w:val="002D1704"/>
    <w:rsid w:val="002D1E41"/>
    <w:rsid w:val="002D20C9"/>
    <w:rsid w:val="002D20D8"/>
    <w:rsid w:val="002D25B7"/>
    <w:rsid w:val="002D2787"/>
    <w:rsid w:val="002D2ADB"/>
    <w:rsid w:val="002D2F81"/>
    <w:rsid w:val="002D3734"/>
    <w:rsid w:val="002D40E6"/>
    <w:rsid w:val="002D41EF"/>
    <w:rsid w:val="002D424A"/>
    <w:rsid w:val="002D4604"/>
    <w:rsid w:val="002D4618"/>
    <w:rsid w:val="002D49C8"/>
    <w:rsid w:val="002D4A78"/>
    <w:rsid w:val="002D4EAB"/>
    <w:rsid w:val="002D5434"/>
    <w:rsid w:val="002D5B57"/>
    <w:rsid w:val="002D5CD8"/>
    <w:rsid w:val="002D5E9F"/>
    <w:rsid w:val="002D6027"/>
    <w:rsid w:val="002D6685"/>
    <w:rsid w:val="002D6B90"/>
    <w:rsid w:val="002D6D43"/>
    <w:rsid w:val="002D7006"/>
    <w:rsid w:val="002D7171"/>
    <w:rsid w:val="002D7326"/>
    <w:rsid w:val="002D74FF"/>
    <w:rsid w:val="002D7880"/>
    <w:rsid w:val="002D7C5C"/>
    <w:rsid w:val="002D7DB1"/>
    <w:rsid w:val="002D7E61"/>
    <w:rsid w:val="002E04C4"/>
    <w:rsid w:val="002E0661"/>
    <w:rsid w:val="002E076A"/>
    <w:rsid w:val="002E1034"/>
    <w:rsid w:val="002E1122"/>
    <w:rsid w:val="002E1940"/>
    <w:rsid w:val="002E19B5"/>
    <w:rsid w:val="002E1C35"/>
    <w:rsid w:val="002E2203"/>
    <w:rsid w:val="002E266B"/>
    <w:rsid w:val="002E289E"/>
    <w:rsid w:val="002E28A4"/>
    <w:rsid w:val="002E29CF"/>
    <w:rsid w:val="002E2F9A"/>
    <w:rsid w:val="002E3030"/>
    <w:rsid w:val="002E3128"/>
    <w:rsid w:val="002E3167"/>
    <w:rsid w:val="002E3493"/>
    <w:rsid w:val="002E3725"/>
    <w:rsid w:val="002E39EE"/>
    <w:rsid w:val="002E3C93"/>
    <w:rsid w:val="002E3FF7"/>
    <w:rsid w:val="002E4C85"/>
    <w:rsid w:val="002E4D1C"/>
    <w:rsid w:val="002E4D2D"/>
    <w:rsid w:val="002E4F2F"/>
    <w:rsid w:val="002E507A"/>
    <w:rsid w:val="002E528F"/>
    <w:rsid w:val="002E52AE"/>
    <w:rsid w:val="002E5562"/>
    <w:rsid w:val="002E5C1F"/>
    <w:rsid w:val="002E600C"/>
    <w:rsid w:val="002E6CC9"/>
    <w:rsid w:val="002E6D28"/>
    <w:rsid w:val="002E7235"/>
    <w:rsid w:val="002E7BCB"/>
    <w:rsid w:val="002F0578"/>
    <w:rsid w:val="002F0864"/>
    <w:rsid w:val="002F0971"/>
    <w:rsid w:val="002F1310"/>
    <w:rsid w:val="002F143F"/>
    <w:rsid w:val="002F1475"/>
    <w:rsid w:val="002F161F"/>
    <w:rsid w:val="002F1D8A"/>
    <w:rsid w:val="002F2936"/>
    <w:rsid w:val="002F2B95"/>
    <w:rsid w:val="002F323A"/>
    <w:rsid w:val="002F33DE"/>
    <w:rsid w:val="002F36B0"/>
    <w:rsid w:val="002F381E"/>
    <w:rsid w:val="002F3992"/>
    <w:rsid w:val="002F3A78"/>
    <w:rsid w:val="002F4163"/>
    <w:rsid w:val="002F464E"/>
    <w:rsid w:val="002F48B3"/>
    <w:rsid w:val="002F4FF7"/>
    <w:rsid w:val="002F51DA"/>
    <w:rsid w:val="002F531F"/>
    <w:rsid w:val="002F5500"/>
    <w:rsid w:val="002F5D2B"/>
    <w:rsid w:val="002F61DC"/>
    <w:rsid w:val="002F6385"/>
    <w:rsid w:val="002F6430"/>
    <w:rsid w:val="002F69AF"/>
    <w:rsid w:val="002F6AD4"/>
    <w:rsid w:val="002F6DBC"/>
    <w:rsid w:val="002F6F24"/>
    <w:rsid w:val="002F6F29"/>
    <w:rsid w:val="002F6F58"/>
    <w:rsid w:val="002F7B53"/>
    <w:rsid w:val="002F7B6E"/>
    <w:rsid w:val="0030007A"/>
    <w:rsid w:val="0030037D"/>
    <w:rsid w:val="00300C5E"/>
    <w:rsid w:val="00300D58"/>
    <w:rsid w:val="00301747"/>
    <w:rsid w:val="00301A2F"/>
    <w:rsid w:val="00301BB4"/>
    <w:rsid w:val="00301C4A"/>
    <w:rsid w:val="00301CB8"/>
    <w:rsid w:val="00301CD2"/>
    <w:rsid w:val="00302071"/>
    <w:rsid w:val="00302227"/>
    <w:rsid w:val="003025F3"/>
    <w:rsid w:val="003026AF"/>
    <w:rsid w:val="00303C52"/>
    <w:rsid w:val="00303F9A"/>
    <w:rsid w:val="00304098"/>
    <w:rsid w:val="003043E8"/>
    <w:rsid w:val="00304444"/>
    <w:rsid w:val="0030479F"/>
    <w:rsid w:val="00304827"/>
    <w:rsid w:val="00304C35"/>
    <w:rsid w:val="00304E8B"/>
    <w:rsid w:val="0030528E"/>
    <w:rsid w:val="003052FA"/>
    <w:rsid w:val="00305379"/>
    <w:rsid w:val="003055F4"/>
    <w:rsid w:val="003056FD"/>
    <w:rsid w:val="00306813"/>
    <w:rsid w:val="00307531"/>
    <w:rsid w:val="003075DD"/>
    <w:rsid w:val="00307F40"/>
    <w:rsid w:val="00310646"/>
    <w:rsid w:val="003106B7"/>
    <w:rsid w:val="00310915"/>
    <w:rsid w:val="003111A8"/>
    <w:rsid w:val="003115D7"/>
    <w:rsid w:val="003115FC"/>
    <w:rsid w:val="003117A5"/>
    <w:rsid w:val="00311B31"/>
    <w:rsid w:val="00311D0C"/>
    <w:rsid w:val="003126D9"/>
    <w:rsid w:val="00312BD7"/>
    <w:rsid w:val="00312C78"/>
    <w:rsid w:val="0031319F"/>
    <w:rsid w:val="003134B8"/>
    <w:rsid w:val="003134FE"/>
    <w:rsid w:val="003138A0"/>
    <w:rsid w:val="00313A74"/>
    <w:rsid w:val="00314731"/>
    <w:rsid w:val="00314CB8"/>
    <w:rsid w:val="00314CD9"/>
    <w:rsid w:val="00314E1A"/>
    <w:rsid w:val="00315384"/>
    <w:rsid w:val="00315D18"/>
    <w:rsid w:val="0031619C"/>
    <w:rsid w:val="003167A5"/>
    <w:rsid w:val="003168B2"/>
    <w:rsid w:val="00316B4F"/>
    <w:rsid w:val="00316DC3"/>
    <w:rsid w:val="00317CCB"/>
    <w:rsid w:val="00317DA7"/>
    <w:rsid w:val="00320163"/>
    <w:rsid w:val="00320788"/>
    <w:rsid w:val="00320C8D"/>
    <w:rsid w:val="00320D26"/>
    <w:rsid w:val="00320EF1"/>
    <w:rsid w:val="00320FD6"/>
    <w:rsid w:val="0032114B"/>
    <w:rsid w:val="00321742"/>
    <w:rsid w:val="003218E2"/>
    <w:rsid w:val="00321948"/>
    <w:rsid w:val="00321CDB"/>
    <w:rsid w:val="00321F00"/>
    <w:rsid w:val="00322158"/>
    <w:rsid w:val="003221AD"/>
    <w:rsid w:val="0032229E"/>
    <w:rsid w:val="00322443"/>
    <w:rsid w:val="0032246A"/>
    <w:rsid w:val="0032254A"/>
    <w:rsid w:val="003226BC"/>
    <w:rsid w:val="0032286A"/>
    <w:rsid w:val="00322DD4"/>
    <w:rsid w:val="00323318"/>
    <w:rsid w:val="003236E6"/>
    <w:rsid w:val="00323775"/>
    <w:rsid w:val="003239B2"/>
    <w:rsid w:val="003239D1"/>
    <w:rsid w:val="00324457"/>
    <w:rsid w:val="00324816"/>
    <w:rsid w:val="003248D8"/>
    <w:rsid w:val="003248FA"/>
    <w:rsid w:val="00324F2A"/>
    <w:rsid w:val="00324F36"/>
    <w:rsid w:val="003256A4"/>
    <w:rsid w:val="00325831"/>
    <w:rsid w:val="003258C4"/>
    <w:rsid w:val="00325E76"/>
    <w:rsid w:val="00325E7D"/>
    <w:rsid w:val="00325EB3"/>
    <w:rsid w:val="00325F44"/>
    <w:rsid w:val="0032620A"/>
    <w:rsid w:val="003266FA"/>
    <w:rsid w:val="00326A80"/>
    <w:rsid w:val="00327135"/>
    <w:rsid w:val="00327174"/>
    <w:rsid w:val="003271DD"/>
    <w:rsid w:val="003271F9"/>
    <w:rsid w:val="0032729C"/>
    <w:rsid w:val="00327653"/>
    <w:rsid w:val="00327732"/>
    <w:rsid w:val="00327796"/>
    <w:rsid w:val="00327C82"/>
    <w:rsid w:val="00327F1F"/>
    <w:rsid w:val="0033045D"/>
    <w:rsid w:val="0033060E"/>
    <w:rsid w:val="00330D21"/>
    <w:rsid w:val="00330D97"/>
    <w:rsid w:val="00331009"/>
    <w:rsid w:val="0033111B"/>
    <w:rsid w:val="0033112A"/>
    <w:rsid w:val="00331196"/>
    <w:rsid w:val="00331671"/>
    <w:rsid w:val="0033230B"/>
    <w:rsid w:val="003329A0"/>
    <w:rsid w:val="00332DB4"/>
    <w:rsid w:val="00332E41"/>
    <w:rsid w:val="00332F0E"/>
    <w:rsid w:val="003330B2"/>
    <w:rsid w:val="00333499"/>
    <w:rsid w:val="00333BEC"/>
    <w:rsid w:val="00333C1D"/>
    <w:rsid w:val="00334A3A"/>
    <w:rsid w:val="00335400"/>
    <w:rsid w:val="00335496"/>
    <w:rsid w:val="003354F8"/>
    <w:rsid w:val="00335A98"/>
    <w:rsid w:val="00335FD2"/>
    <w:rsid w:val="00336737"/>
    <w:rsid w:val="003367B9"/>
    <w:rsid w:val="00336A89"/>
    <w:rsid w:val="00336B35"/>
    <w:rsid w:val="00336B37"/>
    <w:rsid w:val="00336F66"/>
    <w:rsid w:val="003375BF"/>
    <w:rsid w:val="00337C38"/>
    <w:rsid w:val="00337D31"/>
    <w:rsid w:val="00340063"/>
    <w:rsid w:val="00340624"/>
    <w:rsid w:val="003406E2"/>
    <w:rsid w:val="00340A22"/>
    <w:rsid w:val="00340D29"/>
    <w:rsid w:val="0034154A"/>
    <w:rsid w:val="00341B1E"/>
    <w:rsid w:val="00341BD0"/>
    <w:rsid w:val="003423F8"/>
    <w:rsid w:val="00342776"/>
    <w:rsid w:val="0034279A"/>
    <w:rsid w:val="00343063"/>
    <w:rsid w:val="003431DD"/>
    <w:rsid w:val="0034322F"/>
    <w:rsid w:val="003437C6"/>
    <w:rsid w:val="003438D1"/>
    <w:rsid w:val="00344239"/>
    <w:rsid w:val="00344406"/>
    <w:rsid w:val="003445A8"/>
    <w:rsid w:val="003446DD"/>
    <w:rsid w:val="0034476E"/>
    <w:rsid w:val="00344D17"/>
    <w:rsid w:val="0034537B"/>
    <w:rsid w:val="00345950"/>
    <w:rsid w:val="00345A6F"/>
    <w:rsid w:val="00345B94"/>
    <w:rsid w:val="00345D44"/>
    <w:rsid w:val="00346405"/>
    <w:rsid w:val="003468D8"/>
    <w:rsid w:val="00346A0B"/>
    <w:rsid w:val="00346B88"/>
    <w:rsid w:val="00346C59"/>
    <w:rsid w:val="00346CCA"/>
    <w:rsid w:val="00346DD3"/>
    <w:rsid w:val="00346F2B"/>
    <w:rsid w:val="003476DE"/>
    <w:rsid w:val="00347945"/>
    <w:rsid w:val="00347A43"/>
    <w:rsid w:val="00347CCC"/>
    <w:rsid w:val="003505B8"/>
    <w:rsid w:val="00350A82"/>
    <w:rsid w:val="00350E5A"/>
    <w:rsid w:val="00350FC3"/>
    <w:rsid w:val="00351729"/>
    <w:rsid w:val="003517A4"/>
    <w:rsid w:val="003519BA"/>
    <w:rsid w:val="00351A62"/>
    <w:rsid w:val="003521C7"/>
    <w:rsid w:val="00352394"/>
    <w:rsid w:val="00352585"/>
    <w:rsid w:val="00352937"/>
    <w:rsid w:val="003529BB"/>
    <w:rsid w:val="00352CA5"/>
    <w:rsid w:val="00352F26"/>
    <w:rsid w:val="003531C9"/>
    <w:rsid w:val="0035348A"/>
    <w:rsid w:val="003535A0"/>
    <w:rsid w:val="00353A53"/>
    <w:rsid w:val="00353EFE"/>
    <w:rsid w:val="00354232"/>
    <w:rsid w:val="00354331"/>
    <w:rsid w:val="003543C8"/>
    <w:rsid w:val="00354649"/>
    <w:rsid w:val="003548E3"/>
    <w:rsid w:val="003549D0"/>
    <w:rsid w:val="00354BBF"/>
    <w:rsid w:val="00354D1D"/>
    <w:rsid w:val="003554E1"/>
    <w:rsid w:val="00355B03"/>
    <w:rsid w:val="00355C81"/>
    <w:rsid w:val="003562B9"/>
    <w:rsid w:val="003563F5"/>
    <w:rsid w:val="00357348"/>
    <w:rsid w:val="003574A3"/>
    <w:rsid w:val="00357912"/>
    <w:rsid w:val="00357CED"/>
    <w:rsid w:val="00357E47"/>
    <w:rsid w:val="00360016"/>
    <w:rsid w:val="003601D9"/>
    <w:rsid w:val="003604C7"/>
    <w:rsid w:val="003606AF"/>
    <w:rsid w:val="00360705"/>
    <w:rsid w:val="00360C4B"/>
    <w:rsid w:val="00360C9F"/>
    <w:rsid w:val="00360D85"/>
    <w:rsid w:val="0036170B"/>
    <w:rsid w:val="003617CE"/>
    <w:rsid w:val="00361993"/>
    <w:rsid w:val="00361F12"/>
    <w:rsid w:val="00362794"/>
    <w:rsid w:val="00362A92"/>
    <w:rsid w:val="003630C1"/>
    <w:rsid w:val="00363237"/>
    <w:rsid w:val="003633F8"/>
    <w:rsid w:val="0036387C"/>
    <w:rsid w:val="00363A58"/>
    <w:rsid w:val="00363BE9"/>
    <w:rsid w:val="00363DF7"/>
    <w:rsid w:val="00363E4D"/>
    <w:rsid w:val="00363FCB"/>
    <w:rsid w:val="0036414E"/>
    <w:rsid w:val="003647B1"/>
    <w:rsid w:val="00364836"/>
    <w:rsid w:val="003649FD"/>
    <w:rsid w:val="00364DA7"/>
    <w:rsid w:val="003650A0"/>
    <w:rsid w:val="00365125"/>
    <w:rsid w:val="00365361"/>
    <w:rsid w:val="0036557B"/>
    <w:rsid w:val="00365799"/>
    <w:rsid w:val="003658C9"/>
    <w:rsid w:val="003660B5"/>
    <w:rsid w:val="0036636E"/>
    <w:rsid w:val="00366480"/>
    <w:rsid w:val="003664C6"/>
    <w:rsid w:val="00366C51"/>
    <w:rsid w:val="00366D54"/>
    <w:rsid w:val="003670D8"/>
    <w:rsid w:val="0036726E"/>
    <w:rsid w:val="00367746"/>
    <w:rsid w:val="00367995"/>
    <w:rsid w:val="00367E8B"/>
    <w:rsid w:val="003700A1"/>
    <w:rsid w:val="003708A6"/>
    <w:rsid w:val="00370A19"/>
    <w:rsid w:val="00370A46"/>
    <w:rsid w:val="00371384"/>
    <w:rsid w:val="00371400"/>
    <w:rsid w:val="0037156A"/>
    <w:rsid w:val="00371932"/>
    <w:rsid w:val="00371A1D"/>
    <w:rsid w:val="003722E6"/>
    <w:rsid w:val="0037244F"/>
    <w:rsid w:val="003724DC"/>
    <w:rsid w:val="003725EA"/>
    <w:rsid w:val="00372F5B"/>
    <w:rsid w:val="00372FB6"/>
    <w:rsid w:val="00373814"/>
    <w:rsid w:val="00373DE6"/>
    <w:rsid w:val="0037429C"/>
    <w:rsid w:val="00374ECC"/>
    <w:rsid w:val="00375481"/>
    <w:rsid w:val="00375803"/>
    <w:rsid w:val="00375845"/>
    <w:rsid w:val="00375987"/>
    <w:rsid w:val="0037612C"/>
    <w:rsid w:val="00376885"/>
    <w:rsid w:val="00376B1B"/>
    <w:rsid w:val="00376EA9"/>
    <w:rsid w:val="00377638"/>
    <w:rsid w:val="00377AF7"/>
    <w:rsid w:val="00377C92"/>
    <w:rsid w:val="00380645"/>
    <w:rsid w:val="0038079C"/>
    <w:rsid w:val="00380B97"/>
    <w:rsid w:val="00380CAB"/>
    <w:rsid w:val="00381213"/>
    <w:rsid w:val="003819AE"/>
    <w:rsid w:val="00381A13"/>
    <w:rsid w:val="00381BEB"/>
    <w:rsid w:val="00381CD0"/>
    <w:rsid w:val="00381D65"/>
    <w:rsid w:val="00381D92"/>
    <w:rsid w:val="00382446"/>
    <w:rsid w:val="00382473"/>
    <w:rsid w:val="00382675"/>
    <w:rsid w:val="0038281F"/>
    <w:rsid w:val="00382E0B"/>
    <w:rsid w:val="00383025"/>
    <w:rsid w:val="0038313A"/>
    <w:rsid w:val="003839EC"/>
    <w:rsid w:val="00383B6B"/>
    <w:rsid w:val="00384ADA"/>
    <w:rsid w:val="00384B32"/>
    <w:rsid w:val="00384E8F"/>
    <w:rsid w:val="00385166"/>
    <w:rsid w:val="003851C5"/>
    <w:rsid w:val="003851CE"/>
    <w:rsid w:val="003856F8"/>
    <w:rsid w:val="003857DC"/>
    <w:rsid w:val="00386326"/>
    <w:rsid w:val="003864FB"/>
    <w:rsid w:val="003867F7"/>
    <w:rsid w:val="00386B93"/>
    <w:rsid w:val="00386D98"/>
    <w:rsid w:val="003874BC"/>
    <w:rsid w:val="00387835"/>
    <w:rsid w:val="00390188"/>
    <w:rsid w:val="00390770"/>
    <w:rsid w:val="00390989"/>
    <w:rsid w:val="00390D44"/>
    <w:rsid w:val="00390F1F"/>
    <w:rsid w:val="00391105"/>
    <w:rsid w:val="003911C3"/>
    <w:rsid w:val="00391F86"/>
    <w:rsid w:val="003920F5"/>
    <w:rsid w:val="00392594"/>
    <w:rsid w:val="00393022"/>
    <w:rsid w:val="00393552"/>
    <w:rsid w:val="0039355D"/>
    <w:rsid w:val="00393895"/>
    <w:rsid w:val="00393897"/>
    <w:rsid w:val="003938A4"/>
    <w:rsid w:val="00393E2D"/>
    <w:rsid w:val="00393F88"/>
    <w:rsid w:val="003941AD"/>
    <w:rsid w:val="003944F0"/>
    <w:rsid w:val="00394B00"/>
    <w:rsid w:val="00394F0D"/>
    <w:rsid w:val="00395390"/>
    <w:rsid w:val="00395CE7"/>
    <w:rsid w:val="00395EF3"/>
    <w:rsid w:val="00395F62"/>
    <w:rsid w:val="0039626B"/>
    <w:rsid w:val="003962ED"/>
    <w:rsid w:val="003965D6"/>
    <w:rsid w:val="0039696A"/>
    <w:rsid w:val="00396BB0"/>
    <w:rsid w:val="00396FF8"/>
    <w:rsid w:val="00397152"/>
    <w:rsid w:val="003978EF"/>
    <w:rsid w:val="00397D87"/>
    <w:rsid w:val="00397E16"/>
    <w:rsid w:val="00397F60"/>
    <w:rsid w:val="003A0403"/>
    <w:rsid w:val="003A084A"/>
    <w:rsid w:val="003A0C36"/>
    <w:rsid w:val="003A0FEE"/>
    <w:rsid w:val="003A147B"/>
    <w:rsid w:val="003A1978"/>
    <w:rsid w:val="003A1BFF"/>
    <w:rsid w:val="003A1C56"/>
    <w:rsid w:val="003A1D6D"/>
    <w:rsid w:val="003A1D8B"/>
    <w:rsid w:val="003A1E4A"/>
    <w:rsid w:val="003A213D"/>
    <w:rsid w:val="003A21AE"/>
    <w:rsid w:val="003A2214"/>
    <w:rsid w:val="003A2244"/>
    <w:rsid w:val="003A2780"/>
    <w:rsid w:val="003A29C2"/>
    <w:rsid w:val="003A29CC"/>
    <w:rsid w:val="003A2A46"/>
    <w:rsid w:val="003A2BCA"/>
    <w:rsid w:val="003A2EF2"/>
    <w:rsid w:val="003A3005"/>
    <w:rsid w:val="003A31DF"/>
    <w:rsid w:val="003A3430"/>
    <w:rsid w:val="003A3ABB"/>
    <w:rsid w:val="003A3AF3"/>
    <w:rsid w:val="003A3B1D"/>
    <w:rsid w:val="003A3D19"/>
    <w:rsid w:val="003A413C"/>
    <w:rsid w:val="003A4528"/>
    <w:rsid w:val="003A4B83"/>
    <w:rsid w:val="003A5523"/>
    <w:rsid w:val="003A565A"/>
    <w:rsid w:val="003A56C6"/>
    <w:rsid w:val="003A590F"/>
    <w:rsid w:val="003A5D81"/>
    <w:rsid w:val="003A5E76"/>
    <w:rsid w:val="003A5F5B"/>
    <w:rsid w:val="003A634A"/>
    <w:rsid w:val="003A653E"/>
    <w:rsid w:val="003A66BA"/>
    <w:rsid w:val="003A69C8"/>
    <w:rsid w:val="003A69D4"/>
    <w:rsid w:val="003A6A5D"/>
    <w:rsid w:val="003A6C95"/>
    <w:rsid w:val="003A6D98"/>
    <w:rsid w:val="003A7215"/>
    <w:rsid w:val="003A7355"/>
    <w:rsid w:val="003A7D02"/>
    <w:rsid w:val="003B000C"/>
    <w:rsid w:val="003B024B"/>
    <w:rsid w:val="003B0347"/>
    <w:rsid w:val="003B056E"/>
    <w:rsid w:val="003B0A5D"/>
    <w:rsid w:val="003B0CDA"/>
    <w:rsid w:val="003B0CF2"/>
    <w:rsid w:val="003B0DE4"/>
    <w:rsid w:val="003B142C"/>
    <w:rsid w:val="003B1B96"/>
    <w:rsid w:val="003B1C64"/>
    <w:rsid w:val="003B1E50"/>
    <w:rsid w:val="003B1E5B"/>
    <w:rsid w:val="003B1F43"/>
    <w:rsid w:val="003B1FDE"/>
    <w:rsid w:val="003B20B8"/>
    <w:rsid w:val="003B2348"/>
    <w:rsid w:val="003B23BF"/>
    <w:rsid w:val="003B2AE0"/>
    <w:rsid w:val="003B2BD1"/>
    <w:rsid w:val="003B3037"/>
    <w:rsid w:val="003B328B"/>
    <w:rsid w:val="003B366D"/>
    <w:rsid w:val="003B3986"/>
    <w:rsid w:val="003B3CA0"/>
    <w:rsid w:val="003B3F13"/>
    <w:rsid w:val="003B4797"/>
    <w:rsid w:val="003B4C08"/>
    <w:rsid w:val="003B4FA2"/>
    <w:rsid w:val="003B578B"/>
    <w:rsid w:val="003B5F7F"/>
    <w:rsid w:val="003B5F87"/>
    <w:rsid w:val="003B61EC"/>
    <w:rsid w:val="003B6B14"/>
    <w:rsid w:val="003B6BA2"/>
    <w:rsid w:val="003B6DD0"/>
    <w:rsid w:val="003B6EEA"/>
    <w:rsid w:val="003B705B"/>
    <w:rsid w:val="003B75C8"/>
    <w:rsid w:val="003B7913"/>
    <w:rsid w:val="003B7A5C"/>
    <w:rsid w:val="003B7AD6"/>
    <w:rsid w:val="003B7DB9"/>
    <w:rsid w:val="003C01C7"/>
    <w:rsid w:val="003C0831"/>
    <w:rsid w:val="003C086E"/>
    <w:rsid w:val="003C0BC1"/>
    <w:rsid w:val="003C0EF1"/>
    <w:rsid w:val="003C100D"/>
    <w:rsid w:val="003C147E"/>
    <w:rsid w:val="003C1D93"/>
    <w:rsid w:val="003C26B9"/>
    <w:rsid w:val="003C2910"/>
    <w:rsid w:val="003C2BCB"/>
    <w:rsid w:val="003C2EAD"/>
    <w:rsid w:val="003C3170"/>
    <w:rsid w:val="003C35D6"/>
    <w:rsid w:val="003C373C"/>
    <w:rsid w:val="003C3AE5"/>
    <w:rsid w:val="003C3DD2"/>
    <w:rsid w:val="003C3E79"/>
    <w:rsid w:val="003C410E"/>
    <w:rsid w:val="003C4736"/>
    <w:rsid w:val="003C475B"/>
    <w:rsid w:val="003C55CC"/>
    <w:rsid w:val="003C5F4E"/>
    <w:rsid w:val="003C6040"/>
    <w:rsid w:val="003C65BB"/>
    <w:rsid w:val="003C6635"/>
    <w:rsid w:val="003C6918"/>
    <w:rsid w:val="003C6922"/>
    <w:rsid w:val="003C6B31"/>
    <w:rsid w:val="003C6CB7"/>
    <w:rsid w:val="003C7033"/>
    <w:rsid w:val="003C798C"/>
    <w:rsid w:val="003C7AE2"/>
    <w:rsid w:val="003C7F00"/>
    <w:rsid w:val="003D0080"/>
    <w:rsid w:val="003D0086"/>
    <w:rsid w:val="003D02B1"/>
    <w:rsid w:val="003D03E3"/>
    <w:rsid w:val="003D074D"/>
    <w:rsid w:val="003D118E"/>
    <w:rsid w:val="003D1275"/>
    <w:rsid w:val="003D1521"/>
    <w:rsid w:val="003D163B"/>
    <w:rsid w:val="003D1652"/>
    <w:rsid w:val="003D1A01"/>
    <w:rsid w:val="003D1E04"/>
    <w:rsid w:val="003D2320"/>
    <w:rsid w:val="003D256D"/>
    <w:rsid w:val="003D29E6"/>
    <w:rsid w:val="003D2C12"/>
    <w:rsid w:val="003D2CD6"/>
    <w:rsid w:val="003D2F8B"/>
    <w:rsid w:val="003D2FE0"/>
    <w:rsid w:val="003D342A"/>
    <w:rsid w:val="003D39EC"/>
    <w:rsid w:val="003D3B39"/>
    <w:rsid w:val="003D4389"/>
    <w:rsid w:val="003D4EE9"/>
    <w:rsid w:val="003D5152"/>
    <w:rsid w:val="003D51C7"/>
    <w:rsid w:val="003D537A"/>
    <w:rsid w:val="003D56CE"/>
    <w:rsid w:val="003D5A29"/>
    <w:rsid w:val="003D61AA"/>
    <w:rsid w:val="003D63AE"/>
    <w:rsid w:val="003D6719"/>
    <w:rsid w:val="003D677D"/>
    <w:rsid w:val="003D6C4E"/>
    <w:rsid w:val="003D6C8D"/>
    <w:rsid w:val="003D7069"/>
    <w:rsid w:val="003D7383"/>
    <w:rsid w:val="003D7715"/>
    <w:rsid w:val="003D7AF3"/>
    <w:rsid w:val="003D7C14"/>
    <w:rsid w:val="003D7E1F"/>
    <w:rsid w:val="003D7EB1"/>
    <w:rsid w:val="003E09A4"/>
    <w:rsid w:val="003E0A85"/>
    <w:rsid w:val="003E0DB9"/>
    <w:rsid w:val="003E133A"/>
    <w:rsid w:val="003E149D"/>
    <w:rsid w:val="003E210B"/>
    <w:rsid w:val="003E274E"/>
    <w:rsid w:val="003E299C"/>
    <w:rsid w:val="003E2DED"/>
    <w:rsid w:val="003E2FEC"/>
    <w:rsid w:val="003E3403"/>
    <w:rsid w:val="003E34E2"/>
    <w:rsid w:val="003E3A4C"/>
    <w:rsid w:val="003E3B9B"/>
    <w:rsid w:val="003E3CF5"/>
    <w:rsid w:val="003E3E0A"/>
    <w:rsid w:val="003E3FE6"/>
    <w:rsid w:val="003E416F"/>
    <w:rsid w:val="003E4299"/>
    <w:rsid w:val="003E4841"/>
    <w:rsid w:val="003E49A5"/>
    <w:rsid w:val="003E4CB6"/>
    <w:rsid w:val="003E4F70"/>
    <w:rsid w:val="003E5017"/>
    <w:rsid w:val="003E5455"/>
    <w:rsid w:val="003E562D"/>
    <w:rsid w:val="003E564B"/>
    <w:rsid w:val="003E587E"/>
    <w:rsid w:val="003E5BF2"/>
    <w:rsid w:val="003E5E43"/>
    <w:rsid w:val="003E5EF9"/>
    <w:rsid w:val="003E5FF4"/>
    <w:rsid w:val="003E6608"/>
    <w:rsid w:val="003E66CD"/>
    <w:rsid w:val="003E6AB6"/>
    <w:rsid w:val="003E6F33"/>
    <w:rsid w:val="003E7098"/>
    <w:rsid w:val="003E7341"/>
    <w:rsid w:val="003E7B59"/>
    <w:rsid w:val="003F010B"/>
    <w:rsid w:val="003F023A"/>
    <w:rsid w:val="003F0534"/>
    <w:rsid w:val="003F062E"/>
    <w:rsid w:val="003F095E"/>
    <w:rsid w:val="003F0978"/>
    <w:rsid w:val="003F10F9"/>
    <w:rsid w:val="003F153F"/>
    <w:rsid w:val="003F1704"/>
    <w:rsid w:val="003F198D"/>
    <w:rsid w:val="003F1B43"/>
    <w:rsid w:val="003F1D1B"/>
    <w:rsid w:val="003F2081"/>
    <w:rsid w:val="003F208E"/>
    <w:rsid w:val="003F2367"/>
    <w:rsid w:val="003F29B6"/>
    <w:rsid w:val="003F30E9"/>
    <w:rsid w:val="003F33DB"/>
    <w:rsid w:val="003F3930"/>
    <w:rsid w:val="003F3988"/>
    <w:rsid w:val="003F3B17"/>
    <w:rsid w:val="003F3B9F"/>
    <w:rsid w:val="003F3E7C"/>
    <w:rsid w:val="003F4077"/>
    <w:rsid w:val="003F467E"/>
    <w:rsid w:val="003F479B"/>
    <w:rsid w:val="003F48D9"/>
    <w:rsid w:val="003F49C0"/>
    <w:rsid w:val="003F4B73"/>
    <w:rsid w:val="003F4E09"/>
    <w:rsid w:val="003F4E40"/>
    <w:rsid w:val="003F573F"/>
    <w:rsid w:val="003F5FAE"/>
    <w:rsid w:val="003F612C"/>
    <w:rsid w:val="003F662C"/>
    <w:rsid w:val="003F66D2"/>
    <w:rsid w:val="003F6A7E"/>
    <w:rsid w:val="003F6CF8"/>
    <w:rsid w:val="003F7034"/>
    <w:rsid w:val="003F728A"/>
    <w:rsid w:val="003F7ABA"/>
    <w:rsid w:val="00400007"/>
    <w:rsid w:val="00402396"/>
    <w:rsid w:val="00402456"/>
    <w:rsid w:val="0040254F"/>
    <w:rsid w:val="0040347E"/>
    <w:rsid w:val="0040364F"/>
    <w:rsid w:val="00403B90"/>
    <w:rsid w:val="00404351"/>
    <w:rsid w:val="00404866"/>
    <w:rsid w:val="00404A04"/>
    <w:rsid w:val="00404C75"/>
    <w:rsid w:val="00405112"/>
    <w:rsid w:val="00405599"/>
    <w:rsid w:val="004056D7"/>
    <w:rsid w:val="00405B9A"/>
    <w:rsid w:val="00405C5B"/>
    <w:rsid w:val="004063D3"/>
    <w:rsid w:val="0040648C"/>
    <w:rsid w:val="0040656D"/>
    <w:rsid w:val="00406F28"/>
    <w:rsid w:val="00407819"/>
    <w:rsid w:val="00407B2A"/>
    <w:rsid w:val="00407BDC"/>
    <w:rsid w:val="00407C80"/>
    <w:rsid w:val="00407F22"/>
    <w:rsid w:val="00410075"/>
    <w:rsid w:val="004102E5"/>
    <w:rsid w:val="00410638"/>
    <w:rsid w:val="004107BC"/>
    <w:rsid w:val="004108DF"/>
    <w:rsid w:val="004109DA"/>
    <w:rsid w:val="00410CD7"/>
    <w:rsid w:val="0041113B"/>
    <w:rsid w:val="0041113F"/>
    <w:rsid w:val="0041145D"/>
    <w:rsid w:val="00411569"/>
    <w:rsid w:val="00411A23"/>
    <w:rsid w:val="00411C56"/>
    <w:rsid w:val="00412451"/>
    <w:rsid w:val="00412C82"/>
    <w:rsid w:val="00412F33"/>
    <w:rsid w:val="0041305A"/>
    <w:rsid w:val="004130A9"/>
    <w:rsid w:val="00413558"/>
    <w:rsid w:val="0041376C"/>
    <w:rsid w:val="00413833"/>
    <w:rsid w:val="0041392C"/>
    <w:rsid w:val="00413B61"/>
    <w:rsid w:val="00413F03"/>
    <w:rsid w:val="00414334"/>
    <w:rsid w:val="004149DF"/>
    <w:rsid w:val="00414BC5"/>
    <w:rsid w:val="00414CD7"/>
    <w:rsid w:val="00414D0D"/>
    <w:rsid w:val="00415B1B"/>
    <w:rsid w:val="00415DBC"/>
    <w:rsid w:val="0041634F"/>
    <w:rsid w:val="004168AC"/>
    <w:rsid w:val="00416AF0"/>
    <w:rsid w:val="00416C99"/>
    <w:rsid w:val="00416F13"/>
    <w:rsid w:val="004174E6"/>
    <w:rsid w:val="00417983"/>
    <w:rsid w:val="004179AE"/>
    <w:rsid w:val="00417B80"/>
    <w:rsid w:val="00417D7D"/>
    <w:rsid w:val="00420887"/>
    <w:rsid w:val="00420BF3"/>
    <w:rsid w:val="00420C2B"/>
    <w:rsid w:val="00421155"/>
    <w:rsid w:val="00421586"/>
    <w:rsid w:val="00421928"/>
    <w:rsid w:val="00421BB6"/>
    <w:rsid w:val="00421DCA"/>
    <w:rsid w:val="004223A1"/>
    <w:rsid w:val="004225A1"/>
    <w:rsid w:val="00422D09"/>
    <w:rsid w:val="0042381F"/>
    <w:rsid w:val="00423A23"/>
    <w:rsid w:val="00423DC0"/>
    <w:rsid w:val="004244D2"/>
    <w:rsid w:val="00424648"/>
    <w:rsid w:val="0042478F"/>
    <w:rsid w:val="00424AB8"/>
    <w:rsid w:val="00424CEA"/>
    <w:rsid w:val="0042504B"/>
    <w:rsid w:val="0042574A"/>
    <w:rsid w:val="00425A71"/>
    <w:rsid w:val="00425D30"/>
    <w:rsid w:val="00425DEF"/>
    <w:rsid w:val="00425F72"/>
    <w:rsid w:val="00426061"/>
    <w:rsid w:val="00426282"/>
    <w:rsid w:val="00426BF4"/>
    <w:rsid w:val="004270EB"/>
    <w:rsid w:val="00427479"/>
    <w:rsid w:val="0042756C"/>
    <w:rsid w:val="004275F6"/>
    <w:rsid w:val="004276FD"/>
    <w:rsid w:val="00427B0A"/>
    <w:rsid w:val="00427C40"/>
    <w:rsid w:val="00427D20"/>
    <w:rsid w:val="00427F18"/>
    <w:rsid w:val="004303E4"/>
    <w:rsid w:val="00430511"/>
    <w:rsid w:val="00430EAA"/>
    <w:rsid w:val="00430EC8"/>
    <w:rsid w:val="00430F05"/>
    <w:rsid w:val="00430F82"/>
    <w:rsid w:val="0043112B"/>
    <w:rsid w:val="004311BF"/>
    <w:rsid w:val="004316D5"/>
    <w:rsid w:val="0043171A"/>
    <w:rsid w:val="00431A05"/>
    <w:rsid w:val="004320CB"/>
    <w:rsid w:val="004326FB"/>
    <w:rsid w:val="00432818"/>
    <w:rsid w:val="004328DA"/>
    <w:rsid w:val="00432F9B"/>
    <w:rsid w:val="00433A8F"/>
    <w:rsid w:val="00433D61"/>
    <w:rsid w:val="00434352"/>
    <w:rsid w:val="0043475C"/>
    <w:rsid w:val="00434802"/>
    <w:rsid w:val="004348DA"/>
    <w:rsid w:val="00434B2A"/>
    <w:rsid w:val="00434D0E"/>
    <w:rsid w:val="00434D26"/>
    <w:rsid w:val="004350CC"/>
    <w:rsid w:val="00435D7A"/>
    <w:rsid w:val="00436029"/>
    <w:rsid w:val="00436181"/>
    <w:rsid w:val="0043673B"/>
    <w:rsid w:val="0043694A"/>
    <w:rsid w:val="00436969"/>
    <w:rsid w:val="004369AE"/>
    <w:rsid w:val="00436ECF"/>
    <w:rsid w:val="0043727E"/>
    <w:rsid w:val="0043756D"/>
    <w:rsid w:val="00437C03"/>
    <w:rsid w:val="00437D5C"/>
    <w:rsid w:val="00437EB0"/>
    <w:rsid w:val="00437FEE"/>
    <w:rsid w:val="0044026A"/>
    <w:rsid w:val="004405A3"/>
    <w:rsid w:val="004405EA"/>
    <w:rsid w:val="00440829"/>
    <w:rsid w:val="004409A8"/>
    <w:rsid w:val="00440B11"/>
    <w:rsid w:val="00440F59"/>
    <w:rsid w:val="00440F9F"/>
    <w:rsid w:val="0044166F"/>
    <w:rsid w:val="0044195E"/>
    <w:rsid w:val="00441D45"/>
    <w:rsid w:val="00441FCB"/>
    <w:rsid w:val="00442AB0"/>
    <w:rsid w:val="00443F6F"/>
    <w:rsid w:val="00443FF0"/>
    <w:rsid w:val="0044427E"/>
    <w:rsid w:val="00444864"/>
    <w:rsid w:val="0044489D"/>
    <w:rsid w:val="00444902"/>
    <w:rsid w:val="00444C2A"/>
    <w:rsid w:val="00444C9E"/>
    <w:rsid w:val="00444E75"/>
    <w:rsid w:val="00444F27"/>
    <w:rsid w:val="004454DD"/>
    <w:rsid w:val="00445A35"/>
    <w:rsid w:val="00445C29"/>
    <w:rsid w:val="00445D12"/>
    <w:rsid w:val="00445E02"/>
    <w:rsid w:val="00445EC8"/>
    <w:rsid w:val="0044653E"/>
    <w:rsid w:val="0044657E"/>
    <w:rsid w:val="004469E5"/>
    <w:rsid w:val="00446C3A"/>
    <w:rsid w:val="00447505"/>
    <w:rsid w:val="00447B4E"/>
    <w:rsid w:val="00447EBC"/>
    <w:rsid w:val="00450052"/>
    <w:rsid w:val="004504F4"/>
    <w:rsid w:val="00450817"/>
    <w:rsid w:val="004508E6"/>
    <w:rsid w:val="004508E9"/>
    <w:rsid w:val="00450AC6"/>
    <w:rsid w:val="0045130F"/>
    <w:rsid w:val="00451712"/>
    <w:rsid w:val="0045185A"/>
    <w:rsid w:val="004518B3"/>
    <w:rsid w:val="00451A32"/>
    <w:rsid w:val="0045239E"/>
    <w:rsid w:val="004526CF"/>
    <w:rsid w:val="004527FE"/>
    <w:rsid w:val="00452E6A"/>
    <w:rsid w:val="0045307C"/>
    <w:rsid w:val="004535F6"/>
    <w:rsid w:val="00453EAF"/>
    <w:rsid w:val="004545DB"/>
    <w:rsid w:val="00454F5A"/>
    <w:rsid w:val="004551CF"/>
    <w:rsid w:val="004554AE"/>
    <w:rsid w:val="00455CB5"/>
    <w:rsid w:val="0045647D"/>
    <w:rsid w:val="004567E5"/>
    <w:rsid w:val="00456C58"/>
    <w:rsid w:val="00456E51"/>
    <w:rsid w:val="00457056"/>
    <w:rsid w:val="004570DC"/>
    <w:rsid w:val="00457338"/>
    <w:rsid w:val="004573D9"/>
    <w:rsid w:val="00457B87"/>
    <w:rsid w:val="00457C35"/>
    <w:rsid w:val="004601BF"/>
    <w:rsid w:val="00460277"/>
    <w:rsid w:val="004604B7"/>
    <w:rsid w:val="00460787"/>
    <w:rsid w:val="0046080F"/>
    <w:rsid w:val="00460C6C"/>
    <w:rsid w:val="00460E50"/>
    <w:rsid w:val="00460EE9"/>
    <w:rsid w:val="0046124A"/>
    <w:rsid w:val="004614FE"/>
    <w:rsid w:val="0046150F"/>
    <w:rsid w:val="004617DF"/>
    <w:rsid w:val="004619E8"/>
    <w:rsid w:val="00461BD7"/>
    <w:rsid w:val="0046235C"/>
    <w:rsid w:val="004625E3"/>
    <w:rsid w:val="00462B2F"/>
    <w:rsid w:val="00462ECB"/>
    <w:rsid w:val="00462F07"/>
    <w:rsid w:val="00462F74"/>
    <w:rsid w:val="00463175"/>
    <w:rsid w:val="00463626"/>
    <w:rsid w:val="00463B6B"/>
    <w:rsid w:val="00463CC0"/>
    <w:rsid w:val="00463E39"/>
    <w:rsid w:val="00464096"/>
    <w:rsid w:val="00464B45"/>
    <w:rsid w:val="0046538B"/>
    <w:rsid w:val="00465480"/>
    <w:rsid w:val="0046587D"/>
    <w:rsid w:val="00465D73"/>
    <w:rsid w:val="00465ED0"/>
    <w:rsid w:val="00466124"/>
    <w:rsid w:val="0046619E"/>
    <w:rsid w:val="004666B9"/>
    <w:rsid w:val="004666D7"/>
    <w:rsid w:val="00466709"/>
    <w:rsid w:val="00466D0A"/>
    <w:rsid w:val="00466FA9"/>
    <w:rsid w:val="0046725F"/>
    <w:rsid w:val="00467641"/>
    <w:rsid w:val="00467876"/>
    <w:rsid w:val="004679D8"/>
    <w:rsid w:val="00467C2B"/>
    <w:rsid w:val="0047031A"/>
    <w:rsid w:val="004706F3"/>
    <w:rsid w:val="0047070A"/>
    <w:rsid w:val="00470921"/>
    <w:rsid w:val="00470A71"/>
    <w:rsid w:val="00471309"/>
    <w:rsid w:val="00471B67"/>
    <w:rsid w:val="004720B3"/>
    <w:rsid w:val="0047213F"/>
    <w:rsid w:val="00472D42"/>
    <w:rsid w:val="004730EF"/>
    <w:rsid w:val="00473376"/>
    <w:rsid w:val="004736F6"/>
    <w:rsid w:val="00473A27"/>
    <w:rsid w:val="00473A94"/>
    <w:rsid w:val="00473D74"/>
    <w:rsid w:val="0047415D"/>
    <w:rsid w:val="0047418A"/>
    <w:rsid w:val="00474F85"/>
    <w:rsid w:val="00475E38"/>
    <w:rsid w:val="004762B7"/>
    <w:rsid w:val="0047633F"/>
    <w:rsid w:val="004764FB"/>
    <w:rsid w:val="0047651B"/>
    <w:rsid w:val="004767CF"/>
    <w:rsid w:val="00476873"/>
    <w:rsid w:val="00476A10"/>
    <w:rsid w:val="00476D59"/>
    <w:rsid w:val="00476DE0"/>
    <w:rsid w:val="00476E56"/>
    <w:rsid w:val="00477033"/>
    <w:rsid w:val="004773C2"/>
    <w:rsid w:val="00477619"/>
    <w:rsid w:val="00477780"/>
    <w:rsid w:val="00477BAB"/>
    <w:rsid w:val="0048042B"/>
    <w:rsid w:val="00480DCF"/>
    <w:rsid w:val="00480FC0"/>
    <w:rsid w:val="004810F8"/>
    <w:rsid w:val="004811C3"/>
    <w:rsid w:val="00481468"/>
    <w:rsid w:val="004816A3"/>
    <w:rsid w:val="00481724"/>
    <w:rsid w:val="00481787"/>
    <w:rsid w:val="00481797"/>
    <w:rsid w:val="004818C6"/>
    <w:rsid w:val="00481BC7"/>
    <w:rsid w:val="00481C6D"/>
    <w:rsid w:val="00481CE9"/>
    <w:rsid w:val="00481E1F"/>
    <w:rsid w:val="0048201E"/>
    <w:rsid w:val="004820C3"/>
    <w:rsid w:val="00482336"/>
    <w:rsid w:val="00482A70"/>
    <w:rsid w:val="00482C52"/>
    <w:rsid w:val="00482CCB"/>
    <w:rsid w:val="00482DE1"/>
    <w:rsid w:val="0048342A"/>
    <w:rsid w:val="00483E5C"/>
    <w:rsid w:val="0048447E"/>
    <w:rsid w:val="0048467F"/>
    <w:rsid w:val="00484BA6"/>
    <w:rsid w:val="00484D57"/>
    <w:rsid w:val="004854C1"/>
    <w:rsid w:val="00485D62"/>
    <w:rsid w:val="00485F09"/>
    <w:rsid w:val="0048606C"/>
    <w:rsid w:val="00486AAD"/>
    <w:rsid w:val="00486E00"/>
    <w:rsid w:val="00486E28"/>
    <w:rsid w:val="00487581"/>
    <w:rsid w:val="0048CDEE"/>
    <w:rsid w:val="00490113"/>
    <w:rsid w:val="00490524"/>
    <w:rsid w:val="00490E06"/>
    <w:rsid w:val="00490EC9"/>
    <w:rsid w:val="00491130"/>
    <w:rsid w:val="00491473"/>
    <w:rsid w:val="00491C7A"/>
    <w:rsid w:val="00491D03"/>
    <w:rsid w:val="00492210"/>
    <w:rsid w:val="00492416"/>
    <w:rsid w:val="00492DFB"/>
    <w:rsid w:val="0049326E"/>
    <w:rsid w:val="0049388B"/>
    <w:rsid w:val="004941AC"/>
    <w:rsid w:val="004945A8"/>
    <w:rsid w:val="0049471D"/>
    <w:rsid w:val="00494B27"/>
    <w:rsid w:val="00494E4E"/>
    <w:rsid w:val="0049531A"/>
    <w:rsid w:val="004957B5"/>
    <w:rsid w:val="00495A53"/>
    <w:rsid w:val="00495FD3"/>
    <w:rsid w:val="004966BD"/>
    <w:rsid w:val="004967B7"/>
    <w:rsid w:val="00496B83"/>
    <w:rsid w:val="00496D00"/>
    <w:rsid w:val="00496D1D"/>
    <w:rsid w:val="00496FFD"/>
    <w:rsid w:val="00497186"/>
    <w:rsid w:val="004974F1"/>
    <w:rsid w:val="004977D5"/>
    <w:rsid w:val="004978A9"/>
    <w:rsid w:val="00497ADF"/>
    <w:rsid w:val="00497E37"/>
    <w:rsid w:val="00497F28"/>
    <w:rsid w:val="004A02B9"/>
    <w:rsid w:val="004A02E4"/>
    <w:rsid w:val="004A02FF"/>
    <w:rsid w:val="004A05BA"/>
    <w:rsid w:val="004A0980"/>
    <w:rsid w:val="004A0B4D"/>
    <w:rsid w:val="004A0F6F"/>
    <w:rsid w:val="004A12DB"/>
    <w:rsid w:val="004A14E6"/>
    <w:rsid w:val="004A1CEB"/>
    <w:rsid w:val="004A1D65"/>
    <w:rsid w:val="004A1EFB"/>
    <w:rsid w:val="004A1F2F"/>
    <w:rsid w:val="004A21DF"/>
    <w:rsid w:val="004A22F0"/>
    <w:rsid w:val="004A27E8"/>
    <w:rsid w:val="004A2E8F"/>
    <w:rsid w:val="004A31EA"/>
    <w:rsid w:val="004A3471"/>
    <w:rsid w:val="004A3908"/>
    <w:rsid w:val="004A4498"/>
    <w:rsid w:val="004A4726"/>
    <w:rsid w:val="004A51B9"/>
    <w:rsid w:val="004A52E9"/>
    <w:rsid w:val="004A531A"/>
    <w:rsid w:val="004A55DD"/>
    <w:rsid w:val="004A5735"/>
    <w:rsid w:val="004A57C8"/>
    <w:rsid w:val="004A57DF"/>
    <w:rsid w:val="004A5929"/>
    <w:rsid w:val="004A5AD4"/>
    <w:rsid w:val="004A612B"/>
    <w:rsid w:val="004A69CF"/>
    <w:rsid w:val="004A6D10"/>
    <w:rsid w:val="004A6E2E"/>
    <w:rsid w:val="004A70E6"/>
    <w:rsid w:val="004A7128"/>
    <w:rsid w:val="004B00EA"/>
    <w:rsid w:val="004B0104"/>
    <w:rsid w:val="004B0B53"/>
    <w:rsid w:val="004B0C7B"/>
    <w:rsid w:val="004B128C"/>
    <w:rsid w:val="004B1450"/>
    <w:rsid w:val="004B1660"/>
    <w:rsid w:val="004B169A"/>
    <w:rsid w:val="004B17A7"/>
    <w:rsid w:val="004B1A39"/>
    <w:rsid w:val="004B1DC7"/>
    <w:rsid w:val="004B1E9A"/>
    <w:rsid w:val="004B2355"/>
    <w:rsid w:val="004B23E6"/>
    <w:rsid w:val="004B257B"/>
    <w:rsid w:val="004B2615"/>
    <w:rsid w:val="004B2627"/>
    <w:rsid w:val="004B2A71"/>
    <w:rsid w:val="004B2E67"/>
    <w:rsid w:val="004B36C7"/>
    <w:rsid w:val="004B3D79"/>
    <w:rsid w:val="004B3EB7"/>
    <w:rsid w:val="004B4093"/>
    <w:rsid w:val="004B41E7"/>
    <w:rsid w:val="004B4368"/>
    <w:rsid w:val="004B442E"/>
    <w:rsid w:val="004B4ABB"/>
    <w:rsid w:val="004B4BF6"/>
    <w:rsid w:val="004B4E63"/>
    <w:rsid w:val="004B4FDB"/>
    <w:rsid w:val="004B5668"/>
    <w:rsid w:val="004B5C47"/>
    <w:rsid w:val="004B5EA1"/>
    <w:rsid w:val="004B6486"/>
    <w:rsid w:val="004B6B2D"/>
    <w:rsid w:val="004B6E04"/>
    <w:rsid w:val="004B7113"/>
    <w:rsid w:val="004B71E0"/>
    <w:rsid w:val="004B7465"/>
    <w:rsid w:val="004B7713"/>
    <w:rsid w:val="004B7896"/>
    <w:rsid w:val="004B7910"/>
    <w:rsid w:val="004B7B7E"/>
    <w:rsid w:val="004B7C46"/>
    <w:rsid w:val="004C014B"/>
    <w:rsid w:val="004C01CE"/>
    <w:rsid w:val="004C025E"/>
    <w:rsid w:val="004C079B"/>
    <w:rsid w:val="004C08E2"/>
    <w:rsid w:val="004C0C74"/>
    <w:rsid w:val="004C21C8"/>
    <w:rsid w:val="004C25DE"/>
    <w:rsid w:val="004C2C14"/>
    <w:rsid w:val="004C3174"/>
    <w:rsid w:val="004C3912"/>
    <w:rsid w:val="004C40E5"/>
    <w:rsid w:val="004C4156"/>
    <w:rsid w:val="004C44CA"/>
    <w:rsid w:val="004C4567"/>
    <w:rsid w:val="004C50B3"/>
    <w:rsid w:val="004C50ED"/>
    <w:rsid w:val="004C511F"/>
    <w:rsid w:val="004C5CAD"/>
    <w:rsid w:val="004C612B"/>
    <w:rsid w:val="004C6870"/>
    <w:rsid w:val="004C693E"/>
    <w:rsid w:val="004C7634"/>
    <w:rsid w:val="004D004C"/>
    <w:rsid w:val="004D01C3"/>
    <w:rsid w:val="004D01DF"/>
    <w:rsid w:val="004D031B"/>
    <w:rsid w:val="004D04D3"/>
    <w:rsid w:val="004D04FD"/>
    <w:rsid w:val="004D075C"/>
    <w:rsid w:val="004D0793"/>
    <w:rsid w:val="004D0907"/>
    <w:rsid w:val="004D112C"/>
    <w:rsid w:val="004D1349"/>
    <w:rsid w:val="004D1A49"/>
    <w:rsid w:val="004D1F26"/>
    <w:rsid w:val="004D1F4E"/>
    <w:rsid w:val="004D1FB4"/>
    <w:rsid w:val="004D22BA"/>
    <w:rsid w:val="004D22F9"/>
    <w:rsid w:val="004D2921"/>
    <w:rsid w:val="004D2C94"/>
    <w:rsid w:val="004D2C97"/>
    <w:rsid w:val="004D2D31"/>
    <w:rsid w:val="004D2F79"/>
    <w:rsid w:val="004D2FF2"/>
    <w:rsid w:val="004D32A1"/>
    <w:rsid w:val="004D33A3"/>
    <w:rsid w:val="004D35C2"/>
    <w:rsid w:val="004D3644"/>
    <w:rsid w:val="004D37DC"/>
    <w:rsid w:val="004D38C3"/>
    <w:rsid w:val="004D3C97"/>
    <w:rsid w:val="004D3FDD"/>
    <w:rsid w:val="004D4092"/>
    <w:rsid w:val="004D56BA"/>
    <w:rsid w:val="004D5713"/>
    <w:rsid w:val="004D5BC9"/>
    <w:rsid w:val="004D5DA0"/>
    <w:rsid w:val="004D6050"/>
    <w:rsid w:val="004D6296"/>
    <w:rsid w:val="004D62F2"/>
    <w:rsid w:val="004D6698"/>
    <w:rsid w:val="004D6908"/>
    <w:rsid w:val="004D6CCC"/>
    <w:rsid w:val="004D77CE"/>
    <w:rsid w:val="004D78CF"/>
    <w:rsid w:val="004D7B32"/>
    <w:rsid w:val="004D7CEF"/>
    <w:rsid w:val="004D7DF9"/>
    <w:rsid w:val="004D7F86"/>
    <w:rsid w:val="004E0043"/>
    <w:rsid w:val="004E0110"/>
    <w:rsid w:val="004E077E"/>
    <w:rsid w:val="004E0C52"/>
    <w:rsid w:val="004E1687"/>
    <w:rsid w:val="004E1865"/>
    <w:rsid w:val="004E1E39"/>
    <w:rsid w:val="004E1F75"/>
    <w:rsid w:val="004E2BE0"/>
    <w:rsid w:val="004E2C49"/>
    <w:rsid w:val="004E2CA0"/>
    <w:rsid w:val="004E3596"/>
    <w:rsid w:val="004E4BCF"/>
    <w:rsid w:val="004E56D0"/>
    <w:rsid w:val="004E5D63"/>
    <w:rsid w:val="004E602F"/>
    <w:rsid w:val="004E619B"/>
    <w:rsid w:val="004E6254"/>
    <w:rsid w:val="004E626A"/>
    <w:rsid w:val="004E626E"/>
    <w:rsid w:val="004E6353"/>
    <w:rsid w:val="004E6A44"/>
    <w:rsid w:val="004E6EA8"/>
    <w:rsid w:val="004E774B"/>
    <w:rsid w:val="004E790B"/>
    <w:rsid w:val="004E7F6A"/>
    <w:rsid w:val="004F06EE"/>
    <w:rsid w:val="004F09E3"/>
    <w:rsid w:val="004F09E5"/>
    <w:rsid w:val="004F0A42"/>
    <w:rsid w:val="004F0AA2"/>
    <w:rsid w:val="004F0CA2"/>
    <w:rsid w:val="004F12F3"/>
    <w:rsid w:val="004F1A16"/>
    <w:rsid w:val="004F1BD0"/>
    <w:rsid w:val="004F2315"/>
    <w:rsid w:val="004F23DF"/>
    <w:rsid w:val="004F261F"/>
    <w:rsid w:val="004F2CAE"/>
    <w:rsid w:val="004F2DBC"/>
    <w:rsid w:val="004F3731"/>
    <w:rsid w:val="004F391A"/>
    <w:rsid w:val="004F3CD5"/>
    <w:rsid w:val="004F3F1D"/>
    <w:rsid w:val="004F444E"/>
    <w:rsid w:val="004F4E82"/>
    <w:rsid w:val="004F4EA5"/>
    <w:rsid w:val="004F50CD"/>
    <w:rsid w:val="004F57E1"/>
    <w:rsid w:val="004F5806"/>
    <w:rsid w:val="004F5AD2"/>
    <w:rsid w:val="004F5FDE"/>
    <w:rsid w:val="004F61D5"/>
    <w:rsid w:val="004F6345"/>
    <w:rsid w:val="004F6629"/>
    <w:rsid w:val="004F6844"/>
    <w:rsid w:val="004F68A1"/>
    <w:rsid w:val="004F6A1F"/>
    <w:rsid w:val="004F6A7C"/>
    <w:rsid w:val="004F719B"/>
    <w:rsid w:val="004F7448"/>
    <w:rsid w:val="004F75DF"/>
    <w:rsid w:val="004F76C1"/>
    <w:rsid w:val="004F7835"/>
    <w:rsid w:val="004F7B6F"/>
    <w:rsid w:val="004F7BCD"/>
    <w:rsid w:val="004F7F26"/>
    <w:rsid w:val="00500034"/>
    <w:rsid w:val="0050005F"/>
    <w:rsid w:val="005005CB"/>
    <w:rsid w:val="00500A9C"/>
    <w:rsid w:val="00500F59"/>
    <w:rsid w:val="0050193C"/>
    <w:rsid w:val="00501EA7"/>
    <w:rsid w:val="00501ED9"/>
    <w:rsid w:val="0050222C"/>
    <w:rsid w:val="00502237"/>
    <w:rsid w:val="0050225B"/>
    <w:rsid w:val="0050228B"/>
    <w:rsid w:val="0050265F"/>
    <w:rsid w:val="00502827"/>
    <w:rsid w:val="00502F55"/>
    <w:rsid w:val="00503035"/>
    <w:rsid w:val="00503402"/>
    <w:rsid w:val="00503AAE"/>
    <w:rsid w:val="00503FEB"/>
    <w:rsid w:val="005043A5"/>
    <w:rsid w:val="005044B9"/>
    <w:rsid w:val="00504A73"/>
    <w:rsid w:val="00504C44"/>
    <w:rsid w:val="00504EC9"/>
    <w:rsid w:val="00505124"/>
    <w:rsid w:val="00505286"/>
    <w:rsid w:val="005058EB"/>
    <w:rsid w:val="0050593E"/>
    <w:rsid w:val="00505A38"/>
    <w:rsid w:val="00505DCB"/>
    <w:rsid w:val="0050619A"/>
    <w:rsid w:val="00506990"/>
    <w:rsid w:val="00506A91"/>
    <w:rsid w:val="00506DD2"/>
    <w:rsid w:val="00506E40"/>
    <w:rsid w:val="0050783E"/>
    <w:rsid w:val="005078BE"/>
    <w:rsid w:val="00507956"/>
    <w:rsid w:val="00507A50"/>
    <w:rsid w:val="00507A58"/>
    <w:rsid w:val="00507AE9"/>
    <w:rsid w:val="00507ED9"/>
    <w:rsid w:val="00510318"/>
    <w:rsid w:val="00510382"/>
    <w:rsid w:val="005103B3"/>
    <w:rsid w:val="0051043D"/>
    <w:rsid w:val="00510682"/>
    <w:rsid w:val="00510D1D"/>
    <w:rsid w:val="00510E9C"/>
    <w:rsid w:val="00510FDA"/>
    <w:rsid w:val="0051108D"/>
    <w:rsid w:val="005111C2"/>
    <w:rsid w:val="00511451"/>
    <w:rsid w:val="00511701"/>
    <w:rsid w:val="00511718"/>
    <w:rsid w:val="005117C1"/>
    <w:rsid w:val="00511946"/>
    <w:rsid w:val="00511BB5"/>
    <w:rsid w:val="00511EA1"/>
    <w:rsid w:val="005127E4"/>
    <w:rsid w:val="005128DA"/>
    <w:rsid w:val="005128DF"/>
    <w:rsid w:val="0051316B"/>
    <w:rsid w:val="005134B4"/>
    <w:rsid w:val="00513533"/>
    <w:rsid w:val="00513AC7"/>
    <w:rsid w:val="00513ECC"/>
    <w:rsid w:val="00514174"/>
    <w:rsid w:val="0051500E"/>
    <w:rsid w:val="005157F4"/>
    <w:rsid w:val="00515C2A"/>
    <w:rsid w:val="005161AB"/>
    <w:rsid w:val="00516239"/>
    <w:rsid w:val="00516297"/>
    <w:rsid w:val="0051668C"/>
    <w:rsid w:val="00516C0D"/>
    <w:rsid w:val="00516E17"/>
    <w:rsid w:val="005170B0"/>
    <w:rsid w:val="00517105"/>
    <w:rsid w:val="00517307"/>
    <w:rsid w:val="005178D2"/>
    <w:rsid w:val="00517A35"/>
    <w:rsid w:val="00517A3B"/>
    <w:rsid w:val="00517B0A"/>
    <w:rsid w:val="00517C5F"/>
    <w:rsid w:val="00517D2A"/>
    <w:rsid w:val="00517EB8"/>
    <w:rsid w:val="00517F34"/>
    <w:rsid w:val="005200F4"/>
    <w:rsid w:val="00520309"/>
    <w:rsid w:val="0052086E"/>
    <w:rsid w:val="00520F2F"/>
    <w:rsid w:val="00521905"/>
    <w:rsid w:val="00521BCA"/>
    <w:rsid w:val="00521F40"/>
    <w:rsid w:val="005222CD"/>
    <w:rsid w:val="0052230C"/>
    <w:rsid w:val="005225A8"/>
    <w:rsid w:val="00522762"/>
    <w:rsid w:val="00522CBC"/>
    <w:rsid w:val="0052389C"/>
    <w:rsid w:val="00523922"/>
    <w:rsid w:val="00524AFA"/>
    <w:rsid w:val="00524CB2"/>
    <w:rsid w:val="00524F6B"/>
    <w:rsid w:val="00525008"/>
    <w:rsid w:val="00525322"/>
    <w:rsid w:val="00525620"/>
    <w:rsid w:val="00525884"/>
    <w:rsid w:val="0052593B"/>
    <w:rsid w:val="00525C1C"/>
    <w:rsid w:val="00525C30"/>
    <w:rsid w:val="00525FFD"/>
    <w:rsid w:val="00526215"/>
    <w:rsid w:val="00526226"/>
    <w:rsid w:val="0052633D"/>
    <w:rsid w:val="00526B3A"/>
    <w:rsid w:val="00526BF5"/>
    <w:rsid w:val="00526EF6"/>
    <w:rsid w:val="00526FA3"/>
    <w:rsid w:val="00526FCC"/>
    <w:rsid w:val="0052731D"/>
    <w:rsid w:val="0052735B"/>
    <w:rsid w:val="005275AA"/>
    <w:rsid w:val="00527D68"/>
    <w:rsid w:val="00530184"/>
    <w:rsid w:val="00530384"/>
    <w:rsid w:val="00530C27"/>
    <w:rsid w:val="005313E8"/>
    <w:rsid w:val="00531707"/>
    <w:rsid w:val="00531848"/>
    <w:rsid w:val="005318A6"/>
    <w:rsid w:val="005319EA"/>
    <w:rsid w:val="00531BF1"/>
    <w:rsid w:val="00531DFC"/>
    <w:rsid w:val="00531F9A"/>
    <w:rsid w:val="0053216B"/>
    <w:rsid w:val="00532312"/>
    <w:rsid w:val="0053247C"/>
    <w:rsid w:val="00533002"/>
    <w:rsid w:val="00533C3C"/>
    <w:rsid w:val="0053450D"/>
    <w:rsid w:val="00534BDD"/>
    <w:rsid w:val="00534EBA"/>
    <w:rsid w:val="00534ED7"/>
    <w:rsid w:val="00535895"/>
    <w:rsid w:val="005358DF"/>
    <w:rsid w:val="005358FD"/>
    <w:rsid w:val="00535BFF"/>
    <w:rsid w:val="005360AA"/>
    <w:rsid w:val="00536416"/>
    <w:rsid w:val="005364E4"/>
    <w:rsid w:val="00536527"/>
    <w:rsid w:val="005367A6"/>
    <w:rsid w:val="005369B3"/>
    <w:rsid w:val="00536CE9"/>
    <w:rsid w:val="00536EB1"/>
    <w:rsid w:val="00537284"/>
    <w:rsid w:val="005374E8"/>
    <w:rsid w:val="005377AE"/>
    <w:rsid w:val="00537AC0"/>
    <w:rsid w:val="00537D4E"/>
    <w:rsid w:val="00537E6B"/>
    <w:rsid w:val="0054021B"/>
    <w:rsid w:val="005402DD"/>
    <w:rsid w:val="00540302"/>
    <w:rsid w:val="00540741"/>
    <w:rsid w:val="00540BD5"/>
    <w:rsid w:val="00540C41"/>
    <w:rsid w:val="00540C94"/>
    <w:rsid w:val="00540ED7"/>
    <w:rsid w:val="00541554"/>
    <w:rsid w:val="00541A8B"/>
    <w:rsid w:val="00541BA8"/>
    <w:rsid w:val="00541F3A"/>
    <w:rsid w:val="00542348"/>
    <w:rsid w:val="00542689"/>
    <w:rsid w:val="00542951"/>
    <w:rsid w:val="00542961"/>
    <w:rsid w:val="00543103"/>
    <w:rsid w:val="005431F3"/>
    <w:rsid w:val="005433DB"/>
    <w:rsid w:val="00543450"/>
    <w:rsid w:val="00543774"/>
    <w:rsid w:val="005438D4"/>
    <w:rsid w:val="00543B26"/>
    <w:rsid w:val="00543FA8"/>
    <w:rsid w:val="00543FE2"/>
    <w:rsid w:val="005443AB"/>
    <w:rsid w:val="005445C2"/>
    <w:rsid w:val="0054490C"/>
    <w:rsid w:val="005449E3"/>
    <w:rsid w:val="00544A75"/>
    <w:rsid w:val="00544EC4"/>
    <w:rsid w:val="00545307"/>
    <w:rsid w:val="00545503"/>
    <w:rsid w:val="005455E2"/>
    <w:rsid w:val="005456AA"/>
    <w:rsid w:val="005458ED"/>
    <w:rsid w:val="005458F0"/>
    <w:rsid w:val="00545FA2"/>
    <w:rsid w:val="00546152"/>
    <w:rsid w:val="00546170"/>
    <w:rsid w:val="00546190"/>
    <w:rsid w:val="0054639D"/>
    <w:rsid w:val="005473B8"/>
    <w:rsid w:val="00547447"/>
    <w:rsid w:val="005476B1"/>
    <w:rsid w:val="005477B0"/>
    <w:rsid w:val="00547809"/>
    <w:rsid w:val="00547E35"/>
    <w:rsid w:val="00550235"/>
    <w:rsid w:val="005502C7"/>
    <w:rsid w:val="005502D7"/>
    <w:rsid w:val="005505A6"/>
    <w:rsid w:val="00550675"/>
    <w:rsid w:val="00550F23"/>
    <w:rsid w:val="005518AA"/>
    <w:rsid w:val="005525BE"/>
    <w:rsid w:val="00552BF8"/>
    <w:rsid w:val="00552D6C"/>
    <w:rsid w:val="00553619"/>
    <w:rsid w:val="00553A8D"/>
    <w:rsid w:val="00553AFE"/>
    <w:rsid w:val="00553B42"/>
    <w:rsid w:val="005543D5"/>
    <w:rsid w:val="005544E4"/>
    <w:rsid w:val="0055453F"/>
    <w:rsid w:val="00554630"/>
    <w:rsid w:val="00554FF1"/>
    <w:rsid w:val="0055532B"/>
    <w:rsid w:val="0055547E"/>
    <w:rsid w:val="00555506"/>
    <w:rsid w:val="0055587F"/>
    <w:rsid w:val="00555932"/>
    <w:rsid w:val="005559DC"/>
    <w:rsid w:val="00555A8D"/>
    <w:rsid w:val="00555D3F"/>
    <w:rsid w:val="00556426"/>
    <w:rsid w:val="005567FE"/>
    <w:rsid w:val="00556870"/>
    <w:rsid w:val="00556CF3"/>
    <w:rsid w:val="00556E75"/>
    <w:rsid w:val="00556EB1"/>
    <w:rsid w:val="00556F64"/>
    <w:rsid w:val="005577C1"/>
    <w:rsid w:val="005579D2"/>
    <w:rsid w:val="005579F7"/>
    <w:rsid w:val="00557ADD"/>
    <w:rsid w:val="00557D16"/>
    <w:rsid w:val="005600A8"/>
    <w:rsid w:val="00560EBD"/>
    <w:rsid w:val="00561043"/>
    <w:rsid w:val="00561799"/>
    <w:rsid w:val="005617EB"/>
    <w:rsid w:val="00561C97"/>
    <w:rsid w:val="00561DDB"/>
    <w:rsid w:val="005624A9"/>
    <w:rsid w:val="005626CB"/>
    <w:rsid w:val="0056279C"/>
    <w:rsid w:val="005629DB"/>
    <w:rsid w:val="00562BE0"/>
    <w:rsid w:val="00562D22"/>
    <w:rsid w:val="005630EA"/>
    <w:rsid w:val="0056339B"/>
    <w:rsid w:val="005635A6"/>
    <w:rsid w:val="00563D43"/>
    <w:rsid w:val="00563F90"/>
    <w:rsid w:val="00563FC7"/>
    <w:rsid w:val="005640B2"/>
    <w:rsid w:val="0056419C"/>
    <w:rsid w:val="00564A67"/>
    <w:rsid w:val="00564A6F"/>
    <w:rsid w:val="00564BEF"/>
    <w:rsid w:val="00564FDA"/>
    <w:rsid w:val="0056520E"/>
    <w:rsid w:val="005653A2"/>
    <w:rsid w:val="00565B4C"/>
    <w:rsid w:val="00565C3D"/>
    <w:rsid w:val="00565DB8"/>
    <w:rsid w:val="00565FD6"/>
    <w:rsid w:val="005663A5"/>
    <w:rsid w:val="005665A8"/>
    <w:rsid w:val="00566618"/>
    <w:rsid w:val="00566CB5"/>
    <w:rsid w:val="00567243"/>
    <w:rsid w:val="00567425"/>
    <w:rsid w:val="00567569"/>
    <w:rsid w:val="005676EF"/>
    <w:rsid w:val="0056786D"/>
    <w:rsid w:val="00567F0B"/>
    <w:rsid w:val="0057013C"/>
    <w:rsid w:val="0057054E"/>
    <w:rsid w:val="00570586"/>
    <w:rsid w:val="005705F6"/>
    <w:rsid w:val="00570625"/>
    <w:rsid w:val="00570796"/>
    <w:rsid w:val="005707A2"/>
    <w:rsid w:val="00570997"/>
    <w:rsid w:val="00570F25"/>
    <w:rsid w:val="0057182E"/>
    <w:rsid w:val="00571A73"/>
    <w:rsid w:val="00571F06"/>
    <w:rsid w:val="0057227B"/>
    <w:rsid w:val="005724FD"/>
    <w:rsid w:val="0057257A"/>
    <w:rsid w:val="005726BA"/>
    <w:rsid w:val="005728FD"/>
    <w:rsid w:val="00572991"/>
    <w:rsid w:val="00572E6B"/>
    <w:rsid w:val="00573141"/>
    <w:rsid w:val="0057366F"/>
    <w:rsid w:val="005736F8"/>
    <w:rsid w:val="00573BD0"/>
    <w:rsid w:val="00574388"/>
    <w:rsid w:val="00574781"/>
    <w:rsid w:val="00574D11"/>
    <w:rsid w:val="00574E57"/>
    <w:rsid w:val="0057503B"/>
    <w:rsid w:val="00575166"/>
    <w:rsid w:val="0057555F"/>
    <w:rsid w:val="005755A7"/>
    <w:rsid w:val="00575A64"/>
    <w:rsid w:val="00575B02"/>
    <w:rsid w:val="00576209"/>
    <w:rsid w:val="0057630F"/>
    <w:rsid w:val="00576478"/>
    <w:rsid w:val="0057647E"/>
    <w:rsid w:val="00576993"/>
    <w:rsid w:val="00577050"/>
    <w:rsid w:val="00577318"/>
    <w:rsid w:val="005775AE"/>
    <w:rsid w:val="0057787A"/>
    <w:rsid w:val="00577B29"/>
    <w:rsid w:val="0058027C"/>
    <w:rsid w:val="0058044C"/>
    <w:rsid w:val="0058048B"/>
    <w:rsid w:val="0058064F"/>
    <w:rsid w:val="00581095"/>
    <w:rsid w:val="005813B7"/>
    <w:rsid w:val="005816AF"/>
    <w:rsid w:val="00581C88"/>
    <w:rsid w:val="00581EE3"/>
    <w:rsid w:val="00581F52"/>
    <w:rsid w:val="0058218F"/>
    <w:rsid w:val="005822B4"/>
    <w:rsid w:val="00582547"/>
    <w:rsid w:val="00582CE9"/>
    <w:rsid w:val="00582ED1"/>
    <w:rsid w:val="00583167"/>
    <w:rsid w:val="005838B1"/>
    <w:rsid w:val="00583B61"/>
    <w:rsid w:val="00583C46"/>
    <w:rsid w:val="00584498"/>
    <w:rsid w:val="005844AC"/>
    <w:rsid w:val="005847F8"/>
    <w:rsid w:val="00584B4D"/>
    <w:rsid w:val="00584C83"/>
    <w:rsid w:val="00585081"/>
    <w:rsid w:val="005850A7"/>
    <w:rsid w:val="005850CA"/>
    <w:rsid w:val="00585120"/>
    <w:rsid w:val="00585716"/>
    <w:rsid w:val="00585CCA"/>
    <w:rsid w:val="0058687D"/>
    <w:rsid w:val="005869F7"/>
    <w:rsid w:val="00586AD4"/>
    <w:rsid w:val="005874DB"/>
    <w:rsid w:val="005878A0"/>
    <w:rsid w:val="005905BE"/>
    <w:rsid w:val="00590FFE"/>
    <w:rsid w:val="00591B1D"/>
    <w:rsid w:val="00591B71"/>
    <w:rsid w:val="00591DE0"/>
    <w:rsid w:val="00591E41"/>
    <w:rsid w:val="00592220"/>
    <w:rsid w:val="00592260"/>
    <w:rsid w:val="00592BAA"/>
    <w:rsid w:val="00592C1E"/>
    <w:rsid w:val="00592C46"/>
    <w:rsid w:val="00592F7A"/>
    <w:rsid w:val="00593096"/>
    <w:rsid w:val="00593424"/>
    <w:rsid w:val="00593538"/>
    <w:rsid w:val="0059376B"/>
    <w:rsid w:val="00593FE4"/>
    <w:rsid w:val="00594092"/>
    <w:rsid w:val="005940F1"/>
    <w:rsid w:val="005943B6"/>
    <w:rsid w:val="005947DE"/>
    <w:rsid w:val="005948FF"/>
    <w:rsid w:val="00595161"/>
    <w:rsid w:val="0059531B"/>
    <w:rsid w:val="0059556D"/>
    <w:rsid w:val="005955E0"/>
    <w:rsid w:val="00595600"/>
    <w:rsid w:val="0059573E"/>
    <w:rsid w:val="00595D3E"/>
    <w:rsid w:val="005962A1"/>
    <w:rsid w:val="005963BB"/>
    <w:rsid w:val="00596402"/>
    <w:rsid w:val="005965A3"/>
    <w:rsid w:val="00597017"/>
    <w:rsid w:val="00597072"/>
    <w:rsid w:val="0059767C"/>
    <w:rsid w:val="005A018C"/>
    <w:rsid w:val="005A0407"/>
    <w:rsid w:val="005A06E7"/>
    <w:rsid w:val="005A0D1F"/>
    <w:rsid w:val="005A1063"/>
    <w:rsid w:val="005A1176"/>
    <w:rsid w:val="005A1BA6"/>
    <w:rsid w:val="005A230B"/>
    <w:rsid w:val="005A2491"/>
    <w:rsid w:val="005A2C1A"/>
    <w:rsid w:val="005A2E40"/>
    <w:rsid w:val="005A2F21"/>
    <w:rsid w:val="005A3D0B"/>
    <w:rsid w:val="005A4009"/>
    <w:rsid w:val="005A41AA"/>
    <w:rsid w:val="005A44F3"/>
    <w:rsid w:val="005A4995"/>
    <w:rsid w:val="005A53AE"/>
    <w:rsid w:val="005A586B"/>
    <w:rsid w:val="005A5971"/>
    <w:rsid w:val="005A5D1A"/>
    <w:rsid w:val="005A5D73"/>
    <w:rsid w:val="005A6234"/>
    <w:rsid w:val="005A6300"/>
    <w:rsid w:val="005A64AE"/>
    <w:rsid w:val="005A64D0"/>
    <w:rsid w:val="005A656A"/>
    <w:rsid w:val="005A683F"/>
    <w:rsid w:val="005A6955"/>
    <w:rsid w:val="005A69A5"/>
    <w:rsid w:val="005A6A62"/>
    <w:rsid w:val="005A6BFF"/>
    <w:rsid w:val="005A6EAA"/>
    <w:rsid w:val="005A7466"/>
    <w:rsid w:val="005A7546"/>
    <w:rsid w:val="005A7940"/>
    <w:rsid w:val="005A7B48"/>
    <w:rsid w:val="005B018F"/>
    <w:rsid w:val="005B06FF"/>
    <w:rsid w:val="005B0B94"/>
    <w:rsid w:val="005B0D48"/>
    <w:rsid w:val="005B13CF"/>
    <w:rsid w:val="005B18D4"/>
    <w:rsid w:val="005B1CB1"/>
    <w:rsid w:val="005B1E0D"/>
    <w:rsid w:val="005B2843"/>
    <w:rsid w:val="005B29BF"/>
    <w:rsid w:val="005B2BC6"/>
    <w:rsid w:val="005B3124"/>
    <w:rsid w:val="005B333C"/>
    <w:rsid w:val="005B34FD"/>
    <w:rsid w:val="005B3677"/>
    <w:rsid w:val="005B36F5"/>
    <w:rsid w:val="005B39EA"/>
    <w:rsid w:val="005B3F96"/>
    <w:rsid w:val="005B40CA"/>
    <w:rsid w:val="005B4209"/>
    <w:rsid w:val="005B4409"/>
    <w:rsid w:val="005B4486"/>
    <w:rsid w:val="005B48C4"/>
    <w:rsid w:val="005B4937"/>
    <w:rsid w:val="005B4FF7"/>
    <w:rsid w:val="005B52BC"/>
    <w:rsid w:val="005B5332"/>
    <w:rsid w:val="005B5401"/>
    <w:rsid w:val="005B569E"/>
    <w:rsid w:val="005B5CD3"/>
    <w:rsid w:val="005B5CFC"/>
    <w:rsid w:val="005B626C"/>
    <w:rsid w:val="005B62CD"/>
    <w:rsid w:val="005B6708"/>
    <w:rsid w:val="005B6864"/>
    <w:rsid w:val="005B6886"/>
    <w:rsid w:val="005B7485"/>
    <w:rsid w:val="005B7F95"/>
    <w:rsid w:val="005C0529"/>
    <w:rsid w:val="005C0665"/>
    <w:rsid w:val="005C097F"/>
    <w:rsid w:val="005C0D6B"/>
    <w:rsid w:val="005C0F61"/>
    <w:rsid w:val="005C1987"/>
    <w:rsid w:val="005C1A57"/>
    <w:rsid w:val="005C20D4"/>
    <w:rsid w:val="005C22AE"/>
    <w:rsid w:val="005C27DE"/>
    <w:rsid w:val="005C2828"/>
    <w:rsid w:val="005C2CF0"/>
    <w:rsid w:val="005C2D44"/>
    <w:rsid w:val="005C2F22"/>
    <w:rsid w:val="005C3014"/>
    <w:rsid w:val="005C3331"/>
    <w:rsid w:val="005C33BA"/>
    <w:rsid w:val="005C34C2"/>
    <w:rsid w:val="005C3863"/>
    <w:rsid w:val="005C3AC1"/>
    <w:rsid w:val="005C3CB9"/>
    <w:rsid w:val="005C3DD2"/>
    <w:rsid w:val="005C3FB6"/>
    <w:rsid w:val="005C40A6"/>
    <w:rsid w:val="005C413A"/>
    <w:rsid w:val="005C46D1"/>
    <w:rsid w:val="005C4AB7"/>
    <w:rsid w:val="005C5251"/>
    <w:rsid w:val="005C5868"/>
    <w:rsid w:val="005C5A39"/>
    <w:rsid w:val="005C5BCF"/>
    <w:rsid w:val="005C5CB6"/>
    <w:rsid w:val="005C5F42"/>
    <w:rsid w:val="005C60BB"/>
    <w:rsid w:val="005C61EE"/>
    <w:rsid w:val="005C62FD"/>
    <w:rsid w:val="005C6441"/>
    <w:rsid w:val="005C6653"/>
    <w:rsid w:val="005C6780"/>
    <w:rsid w:val="005C67B0"/>
    <w:rsid w:val="005C67D6"/>
    <w:rsid w:val="005C6F40"/>
    <w:rsid w:val="005C7150"/>
    <w:rsid w:val="005C71AB"/>
    <w:rsid w:val="005C7571"/>
    <w:rsid w:val="005C7773"/>
    <w:rsid w:val="005C78E5"/>
    <w:rsid w:val="005C7B76"/>
    <w:rsid w:val="005C7CA3"/>
    <w:rsid w:val="005C7F11"/>
    <w:rsid w:val="005D041C"/>
    <w:rsid w:val="005D07EE"/>
    <w:rsid w:val="005D0847"/>
    <w:rsid w:val="005D0C27"/>
    <w:rsid w:val="005D0ED3"/>
    <w:rsid w:val="005D0FC2"/>
    <w:rsid w:val="005D12D8"/>
    <w:rsid w:val="005D1407"/>
    <w:rsid w:val="005D16D3"/>
    <w:rsid w:val="005D1815"/>
    <w:rsid w:val="005D244D"/>
    <w:rsid w:val="005D25D8"/>
    <w:rsid w:val="005D27A2"/>
    <w:rsid w:val="005D2905"/>
    <w:rsid w:val="005D2A28"/>
    <w:rsid w:val="005D2C60"/>
    <w:rsid w:val="005D2DD7"/>
    <w:rsid w:val="005D3249"/>
    <w:rsid w:val="005D3883"/>
    <w:rsid w:val="005D3C85"/>
    <w:rsid w:val="005D3FA0"/>
    <w:rsid w:val="005D4095"/>
    <w:rsid w:val="005D4464"/>
    <w:rsid w:val="005D4565"/>
    <w:rsid w:val="005D4956"/>
    <w:rsid w:val="005D4FC7"/>
    <w:rsid w:val="005D5123"/>
    <w:rsid w:val="005D56FC"/>
    <w:rsid w:val="005D57FF"/>
    <w:rsid w:val="005D5B09"/>
    <w:rsid w:val="005D5CC0"/>
    <w:rsid w:val="005D6BEF"/>
    <w:rsid w:val="005D74D4"/>
    <w:rsid w:val="005D75D3"/>
    <w:rsid w:val="005D7984"/>
    <w:rsid w:val="005E0171"/>
    <w:rsid w:val="005E02D7"/>
    <w:rsid w:val="005E0490"/>
    <w:rsid w:val="005E06F5"/>
    <w:rsid w:val="005E0883"/>
    <w:rsid w:val="005E0EDC"/>
    <w:rsid w:val="005E106E"/>
    <w:rsid w:val="005E10E8"/>
    <w:rsid w:val="005E12BF"/>
    <w:rsid w:val="005E1509"/>
    <w:rsid w:val="005E158C"/>
    <w:rsid w:val="005E159B"/>
    <w:rsid w:val="005E19BC"/>
    <w:rsid w:val="005E1BD2"/>
    <w:rsid w:val="005E1BF2"/>
    <w:rsid w:val="005E1D58"/>
    <w:rsid w:val="005E23A3"/>
    <w:rsid w:val="005E2533"/>
    <w:rsid w:val="005E2D39"/>
    <w:rsid w:val="005E2E8D"/>
    <w:rsid w:val="005E336F"/>
    <w:rsid w:val="005E3A05"/>
    <w:rsid w:val="005E3A43"/>
    <w:rsid w:val="005E3ACB"/>
    <w:rsid w:val="005E3E1B"/>
    <w:rsid w:val="005E4411"/>
    <w:rsid w:val="005E4470"/>
    <w:rsid w:val="005E45D9"/>
    <w:rsid w:val="005E461A"/>
    <w:rsid w:val="005E4902"/>
    <w:rsid w:val="005E4931"/>
    <w:rsid w:val="005E527F"/>
    <w:rsid w:val="005E55EC"/>
    <w:rsid w:val="005E59F3"/>
    <w:rsid w:val="005E5E39"/>
    <w:rsid w:val="005E5F53"/>
    <w:rsid w:val="005E5FEE"/>
    <w:rsid w:val="005E6194"/>
    <w:rsid w:val="005E64DB"/>
    <w:rsid w:val="005E6740"/>
    <w:rsid w:val="005E6993"/>
    <w:rsid w:val="005E6A76"/>
    <w:rsid w:val="005E6AB9"/>
    <w:rsid w:val="005E6C29"/>
    <w:rsid w:val="005E6CCE"/>
    <w:rsid w:val="005E6DDE"/>
    <w:rsid w:val="005E6FBD"/>
    <w:rsid w:val="005E70E5"/>
    <w:rsid w:val="005E767F"/>
    <w:rsid w:val="005E7AD8"/>
    <w:rsid w:val="005E7AFE"/>
    <w:rsid w:val="005E7C74"/>
    <w:rsid w:val="005E7D45"/>
    <w:rsid w:val="005E7F28"/>
    <w:rsid w:val="005E7F7E"/>
    <w:rsid w:val="005F04AC"/>
    <w:rsid w:val="005F0587"/>
    <w:rsid w:val="005F0672"/>
    <w:rsid w:val="005F07AB"/>
    <w:rsid w:val="005F08FE"/>
    <w:rsid w:val="005F0B9D"/>
    <w:rsid w:val="005F12B7"/>
    <w:rsid w:val="005F132A"/>
    <w:rsid w:val="005F13F1"/>
    <w:rsid w:val="005F15D0"/>
    <w:rsid w:val="005F16ED"/>
    <w:rsid w:val="005F197A"/>
    <w:rsid w:val="005F1C28"/>
    <w:rsid w:val="005F1C6D"/>
    <w:rsid w:val="005F226B"/>
    <w:rsid w:val="005F262F"/>
    <w:rsid w:val="005F26CA"/>
    <w:rsid w:val="005F2748"/>
    <w:rsid w:val="005F28CB"/>
    <w:rsid w:val="005F2BE2"/>
    <w:rsid w:val="005F2FD9"/>
    <w:rsid w:val="005F3545"/>
    <w:rsid w:val="005F356E"/>
    <w:rsid w:val="005F3A8A"/>
    <w:rsid w:val="005F3B23"/>
    <w:rsid w:val="005F3C82"/>
    <w:rsid w:val="005F3E35"/>
    <w:rsid w:val="005F42D4"/>
    <w:rsid w:val="005F468F"/>
    <w:rsid w:val="005F4A31"/>
    <w:rsid w:val="005F5666"/>
    <w:rsid w:val="005F5A2A"/>
    <w:rsid w:val="005F5BE0"/>
    <w:rsid w:val="005F6146"/>
    <w:rsid w:val="005F61BE"/>
    <w:rsid w:val="005F674F"/>
    <w:rsid w:val="005F70EE"/>
    <w:rsid w:val="005F713F"/>
    <w:rsid w:val="005F7423"/>
    <w:rsid w:val="005F7541"/>
    <w:rsid w:val="005F76F2"/>
    <w:rsid w:val="005F7898"/>
    <w:rsid w:val="005F7D2D"/>
    <w:rsid w:val="006007F5"/>
    <w:rsid w:val="00600815"/>
    <w:rsid w:val="00600DB1"/>
    <w:rsid w:val="006010F4"/>
    <w:rsid w:val="00601B0A"/>
    <w:rsid w:val="00601DA1"/>
    <w:rsid w:val="00602121"/>
    <w:rsid w:val="006023C5"/>
    <w:rsid w:val="006023F6"/>
    <w:rsid w:val="006025C6"/>
    <w:rsid w:val="00602908"/>
    <w:rsid w:val="00602AE5"/>
    <w:rsid w:val="00602D47"/>
    <w:rsid w:val="00603571"/>
    <w:rsid w:val="00603B81"/>
    <w:rsid w:val="00603CFB"/>
    <w:rsid w:val="006043A5"/>
    <w:rsid w:val="0060445A"/>
    <w:rsid w:val="00604729"/>
    <w:rsid w:val="00604EAB"/>
    <w:rsid w:val="006056B2"/>
    <w:rsid w:val="00605810"/>
    <w:rsid w:val="00605A3B"/>
    <w:rsid w:val="00605C33"/>
    <w:rsid w:val="00606288"/>
    <w:rsid w:val="00606737"/>
    <w:rsid w:val="0060736A"/>
    <w:rsid w:val="00607D6E"/>
    <w:rsid w:val="00607FD2"/>
    <w:rsid w:val="00610241"/>
    <w:rsid w:val="006109A8"/>
    <w:rsid w:val="00610B56"/>
    <w:rsid w:val="00610C0B"/>
    <w:rsid w:val="0061114A"/>
    <w:rsid w:val="0061136A"/>
    <w:rsid w:val="006114FD"/>
    <w:rsid w:val="00611958"/>
    <w:rsid w:val="006123BB"/>
    <w:rsid w:val="00612500"/>
    <w:rsid w:val="006135CA"/>
    <w:rsid w:val="00613979"/>
    <w:rsid w:val="00613A36"/>
    <w:rsid w:val="006143A7"/>
    <w:rsid w:val="006144AB"/>
    <w:rsid w:val="00614B4E"/>
    <w:rsid w:val="00614BD7"/>
    <w:rsid w:val="00614C81"/>
    <w:rsid w:val="00614EAF"/>
    <w:rsid w:val="00614F23"/>
    <w:rsid w:val="006154DB"/>
    <w:rsid w:val="00615A08"/>
    <w:rsid w:val="00615A55"/>
    <w:rsid w:val="006161C4"/>
    <w:rsid w:val="00616447"/>
    <w:rsid w:val="0061675E"/>
    <w:rsid w:val="00616ACD"/>
    <w:rsid w:val="00616FD9"/>
    <w:rsid w:val="0061714A"/>
    <w:rsid w:val="00617168"/>
    <w:rsid w:val="006172A1"/>
    <w:rsid w:val="00617389"/>
    <w:rsid w:val="00617508"/>
    <w:rsid w:val="00617799"/>
    <w:rsid w:val="00617C82"/>
    <w:rsid w:val="00617E2C"/>
    <w:rsid w:val="00617F58"/>
    <w:rsid w:val="00617FE4"/>
    <w:rsid w:val="00620065"/>
    <w:rsid w:val="006200A5"/>
    <w:rsid w:val="00620163"/>
    <w:rsid w:val="006202B5"/>
    <w:rsid w:val="006203EB"/>
    <w:rsid w:val="006205C1"/>
    <w:rsid w:val="0062103B"/>
    <w:rsid w:val="0062107B"/>
    <w:rsid w:val="006212C4"/>
    <w:rsid w:val="0062144B"/>
    <w:rsid w:val="006214D1"/>
    <w:rsid w:val="00621717"/>
    <w:rsid w:val="00621928"/>
    <w:rsid w:val="00621C0F"/>
    <w:rsid w:val="00621C44"/>
    <w:rsid w:val="00621C45"/>
    <w:rsid w:val="00621C4B"/>
    <w:rsid w:val="00621D76"/>
    <w:rsid w:val="00621DEF"/>
    <w:rsid w:val="006224AA"/>
    <w:rsid w:val="00622570"/>
    <w:rsid w:val="00622D21"/>
    <w:rsid w:val="00623854"/>
    <w:rsid w:val="00624493"/>
    <w:rsid w:val="0062455C"/>
    <w:rsid w:val="006245ED"/>
    <w:rsid w:val="006246C5"/>
    <w:rsid w:val="00624D35"/>
    <w:rsid w:val="00624E31"/>
    <w:rsid w:val="00624E43"/>
    <w:rsid w:val="006250DB"/>
    <w:rsid w:val="00625828"/>
    <w:rsid w:val="00625D6F"/>
    <w:rsid w:val="00625F87"/>
    <w:rsid w:val="00626153"/>
    <w:rsid w:val="00626B13"/>
    <w:rsid w:val="00626EAA"/>
    <w:rsid w:val="00627028"/>
    <w:rsid w:val="0062725C"/>
    <w:rsid w:val="00627679"/>
    <w:rsid w:val="00627CD7"/>
    <w:rsid w:val="0063041F"/>
    <w:rsid w:val="00630713"/>
    <w:rsid w:val="00630BA8"/>
    <w:rsid w:val="006313E4"/>
    <w:rsid w:val="00631676"/>
    <w:rsid w:val="00631940"/>
    <w:rsid w:val="00631A4E"/>
    <w:rsid w:val="00631A5C"/>
    <w:rsid w:val="00631AEF"/>
    <w:rsid w:val="00631EA5"/>
    <w:rsid w:val="006321E1"/>
    <w:rsid w:val="00632546"/>
    <w:rsid w:val="006328EB"/>
    <w:rsid w:val="00632C42"/>
    <w:rsid w:val="006331C3"/>
    <w:rsid w:val="006336EB"/>
    <w:rsid w:val="00633778"/>
    <w:rsid w:val="006344A8"/>
    <w:rsid w:val="00634640"/>
    <w:rsid w:val="006346E6"/>
    <w:rsid w:val="006357E1"/>
    <w:rsid w:val="00635803"/>
    <w:rsid w:val="00635A10"/>
    <w:rsid w:val="00635A48"/>
    <w:rsid w:val="00635B18"/>
    <w:rsid w:val="00635D39"/>
    <w:rsid w:val="0063618E"/>
    <w:rsid w:val="0063638D"/>
    <w:rsid w:val="0063657F"/>
    <w:rsid w:val="006366D6"/>
    <w:rsid w:val="006367BC"/>
    <w:rsid w:val="00636A1F"/>
    <w:rsid w:val="00636AB6"/>
    <w:rsid w:val="00636D01"/>
    <w:rsid w:val="006373DC"/>
    <w:rsid w:val="006406FE"/>
    <w:rsid w:val="00640A6F"/>
    <w:rsid w:val="00640E0F"/>
    <w:rsid w:val="00641035"/>
    <w:rsid w:val="006413EF"/>
    <w:rsid w:val="0064177A"/>
    <w:rsid w:val="006419DC"/>
    <w:rsid w:val="00641C08"/>
    <w:rsid w:val="0064263F"/>
    <w:rsid w:val="00642957"/>
    <w:rsid w:val="00642A66"/>
    <w:rsid w:val="00643058"/>
    <w:rsid w:val="00643271"/>
    <w:rsid w:val="006432C7"/>
    <w:rsid w:val="006439D0"/>
    <w:rsid w:val="00643C11"/>
    <w:rsid w:val="00643EF5"/>
    <w:rsid w:val="00644030"/>
    <w:rsid w:val="00644336"/>
    <w:rsid w:val="0064457A"/>
    <w:rsid w:val="00644699"/>
    <w:rsid w:val="006446E5"/>
    <w:rsid w:val="00644A6E"/>
    <w:rsid w:val="00644BF5"/>
    <w:rsid w:val="00644CC6"/>
    <w:rsid w:val="00645344"/>
    <w:rsid w:val="00645DCA"/>
    <w:rsid w:val="006460FE"/>
    <w:rsid w:val="006463DD"/>
    <w:rsid w:val="0064666F"/>
    <w:rsid w:val="00646804"/>
    <w:rsid w:val="00646F14"/>
    <w:rsid w:val="00646F2B"/>
    <w:rsid w:val="006472B3"/>
    <w:rsid w:val="00647458"/>
    <w:rsid w:val="00647670"/>
    <w:rsid w:val="0064791A"/>
    <w:rsid w:val="00647A13"/>
    <w:rsid w:val="0065018F"/>
    <w:rsid w:val="006502B6"/>
    <w:rsid w:val="006507F8"/>
    <w:rsid w:val="0065092D"/>
    <w:rsid w:val="00651384"/>
    <w:rsid w:val="0065141F"/>
    <w:rsid w:val="0065161A"/>
    <w:rsid w:val="006519A9"/>
    <w:rsid w:val="00651E8A"/>
    <w:rsid w:val="006522AB"/>
    <w:rsid w:val="006522DD"/>
    <w:rsid w:val="00652503"/>
    <w:rsid w:val="00652917"/>
    <w:rsid w:val="00652CB3"/>
    <w:rsid w:val="00652FFF"/>
    <w:rsid w:val="0065343A"/>
    <w:rsid w:val="006534B4"/>
    <w:rsid w:val="006535C2"/>
    <w:rsid w:val="00653783"/>
    <w:rsid w:val="006538A7"/>
    <w:rsid w:val="00653D11"/>
    <w:rsid w:val="00653E4E"/>
    <w:rsid w:val="00654B21"/>
    <w:rsid w:val="00654B24"/>
    <w:rsid w:val="00655040"/>
    <w:rsid w:val="006551ED"/>
    <w:rsid w:val="006553ED"/>
    <w:rsid w:val="006553FD"/>
    <w:rsid w:val="006559FD"/>
    <w:rsid w:val="00655D15"/>
    <w:rsid w:val="00655EED"/>
    <w:rsid w:val="00656000"/>
    <w:rsid w:val="0065652E"/>
    <w:rsid w:val="0065672F"/>
    <w:rsid w:val="0065679A"/>
    <w:rsid w:val="006567A3"/>
    <w:rsid w:val="006567FE"/>
    <w:rsid w:val="0065712C"/>
    <w:rsid w:val="0065730C"/>
    <w:rsid w:val="00657CA5"/>
    <w:rsid w:val="00657EE9"/>
    <w:rsid w:val="0066084D"/>
    <w:rsid w:val="00660CCB"/>
    <w:rsid w:val="00660D3F"/>
    <w:rsid w:val="00660D7D"/>
    <w:rsid w:val="00661374"/>
    <w:rsid w:val="00661A47"/>
    <w:rsid w:val="00661D9B"/>
    <w:rsid w:val="00661FC3"/>
    <w:rsid w:val="00662018"/>
    <w:rsid w:val="00662184"/>
    <w:rsid w:val="00662350"/>
    <w:rsid w:val="0066264A"/>
    <w:rsid w:val="00662A1A"/>
    <w:rsid w:val="00662DAD"/>
    <w:rsid w:val="00662F5D"/>
    <w:rsid w:val="006632F6"/>
    <w:rsid w:val="00663448"/>
    <w:rsid w:val="0066344A"/>
    <w:rsid w:val="006634F3"/>
    <w:rsid w:val="006635C4"/>
    <w:rsid w:val="006636F2"/>
    <w:rsid w:val="00663BCF"/>
    <w:rsid w:val="006640D6"/>
    <w:rsid w:val="00664156"/>
    <w:rsid w:val="0066432C"/>
    <w:rsid w:val="0066432D"/>
    <w:rsid w:val="006644AD"/>
    <w:rsid w:val="00664530"/>
    <w:rsid w:val="006649DD"/>
    <w:rsid w:val="00664A31"/>
    <w:rsid w:val="00665340"/>
    <w:rsid w:val="006653EA"/>
    <w:rsid w:val="006654EC"/>
    <w:rsid w:val="006656A6"/>
    <w:rsid w:val="006658E3"/>
    <w:rsid w:val="00665A76"/>
    <w:rsid w:val="00665B8E"/>
    <w:rsid w:val="00665C87"/>
    <w:rsid w:val="00665E86"/>
    <w:rsid w:val="006660FE"/>
    <w:rsid w:val="0066687F"/>
    <w:rsid w:val="00666B79"/>
    <w:rsid w:val="006674FF"/>
    <w:rsid w:val="00667649"/>
    <w:rsid w:val="00667A33"/>
    <w:rsid w:val="00667A81"/>
    <w:rsid w:val="00667D80"/>
    <w:rsid w:val="006701E1"/>
    <w:rsid w:val="00670793"/>
    <w:rsid w:val="00670EAA"/>
    <w:rsid w:val="00671510"/>
    <w:rsid w:val="0067158B"/>
    <w:rsid w:val="006720B4"/>
    <w:rsid w:val="00672185"/>
    <w:rsid w:val="006729B9"/>
    <w:rsid w:val="00672AA2"/>
    <w:rsid w:val="006733F5"/>
    <w:rsid w:val="00673A11"/>
    <w:rsid w:val="00673DE3"/>
    <w:rsid w:val="0067440B"/>
    <w:rsid w:val="0067528F"/>
    <w:rsid w:val="00675373"/>
    <w:rsid w:val="0067555A"/>
    <w:rsid w:val="006756CE"/>
    <w:rsid w:val="00675A60"/>
    <w:rsid w:val="00675A67"/>
    <w:rsid w:val="00676196"/>
    <w:rsid w:val="0067683C"/>
    <w:rsid w:val="0067732E"/>
    <w:rsid w:val="006773C2"/>
    <w:rsid w:val="006775FF"/>
    <w:rsid w:val="00677850"/>
    <w:rsid w:val="00677944"/>
    <w:rsid w:val="00677F76"/>
    <w:rsid w:val="006784A1"/>
    <w:rsid w:val="00680301"/>
    <w:rsid w:val="00680309"/>
    <w:rsid w:val="006804D5"/>
    <w:rsid w:val="006805C0"/>
    <w:rsid w:val="00680BC2"/>
    <w:rsid w:val="00680D0A"/>
    <w:rsid w:val="00681513"/>
    <w:rsid w:val="00681E27"/>
    <w:rsid w:val="00681E61"/>
    <w:rsid w:val="00682083"/>
    <w:rsid w:val="0068228D"/>
    <w:rsid w:val="006822CD"/>
    <w:rsid w:val="00682745"/>
    <w:rsid w:val="0068275D"/>
    <w:rsid w:val="00682E59"/>
    <w:rsid w:val="00682F71"/>
    <w:rsid w:val="00682FFA"/>
    <w:rsid w:val="00683029"/>
    <w:rsid w:val="0068349A"/>
    <w:rsid w:val="006834D6"/>
    <w:rsid w:val="006836A0"/>
    <w:rsid w:val="00683A06"/>
    <w:rsid w:val="00684271"/>
    <w:rsid w:val="006848D4"/>
    <w:rsid w:val="00684933"/>
    <w:rsid w:val="00684A3B"/>
    <w:rsid w:val="00684C46"/>
    <w:rsid w:val="006850DA"/>
    <w:rsid w:val="00685213"/>
    <w:rsid w:val="0068522B"/>
    <w:rsid w:val="00685BA4"/>
    <w:rsid w:val="00685D31"/>
    <w:rsid w:val="00685D7C"/>
    <w:rsid w:val="00685E34"/>
    <w:rsid w:val="006866E9"/>
    <w:rsid w:val="00686CF3"/>
    <w:rsid w:val="00687449"/>
    <w:rsid w:val="00687889"/>
    <w:rsid w:val="0069003B"/>
    <w:rsid w:val="006901F7"/>
    <w:rsid w:val="00690C09"/>
    <w:rsid w:val="00690F42"/>
    <w:rsid w:val="006910C8"/>
    <w:rsid w:val="006911A5"/>
    <w:rsid w:val="00691415"/>
    <w:rsid w:val="00691590"/>
    <w:rsid w:val="0069169B"/>
    <w:rsid w:val="00692029"/>
    <w:rsid w:val="00692034"/>
    <w:rsid w:val="0069239A"/>
    <w:rsid w:val="00692425"/>
    <w:rsid w:val="006928A1"/>
    <w:rsid w:val="00692C47"/>
    <w:rsid w:val="006932B4"/>
    <w:rsid w:val="006934F0"/>
    <w:rsid w:val="006936C5"/>
    <w:rsid w:val="00693D68"/>
    <w:rsid w:val="00693ED5"/>
    <w:rsid w:val="00694624"/>
    <w:rsid w:val="0069486D"/>
    <w:rsid w:val="00694C08"/>
    <w:rsid w:val="00694C15"/>
    <w:rsid w:val="00694F18"/>
    <w:rsid w:val="00694FAD"/>
    <w:rsid w:val="00695079"/>
    <w:rsid w:val="00695B7E"/>
    <w:rsid w:val="00695E66"/>
    <w:rsid w:val="00696544"/>
    <w:rsid w:val="006965B8"/>
    <w:rsid w:val="00696808"/>
    <w:rsid w:val="00696B79"/>
    <w:rsid w:val="00696DD8"/>
    <w:rsid w:val="006972B5"/>
    <w:rsid w:val="00697576"/>
    <w:rsid w:val="006975EE"/>
    <w:rsid w:val="006976E6"/>
    <w:rsid w:val="00697891"/>
    <w:rsid w:val="00697DBB"/>
    <w:rsid w:val="00697EA2"/>
    <w:rsid w:val="00697FCF"/>
    <w:rsid w:val="006A01FF"/>
    <w:rsid w:val="006A02CE"/>
    <w:rsid w:val="006A02E7"/>
    <w:rsid w:val="006A059F"/>
    <w:rsid w:val="006A07E7"/>
    <w:rsid w:val="006A08DE"/>
    <w:rsid w:val="006A09DD"/>
    <w:rsid w:val="006A0AB6"/>
    <w:rsid w:val="006A0AC1"/>
    <w:rsid w:val="006A0C19"/>
    <w:rsid w:val="006A0E19"/>
    <w:rsid w:val="006A13C1"/>
    <w:rsid w:val="006A1889"/>
    <w:rsid w:val="006A1935"/>
    <w:rsid w:val="006A227D"/>
    <w:rsid w:val="006A25A5"/>
    <w:rsid w:val="006A2B0D"/>
    <w:rsid w:val="006A2B32"/>
    <w:rsid w:val="006A2DF5"/>
    <w:rsid w:val="006A312F"/>
    <w:rsid w:val="006A3BCE"/>
    <w:rsid w:val="006A3FC3"/>
    <w:rsid w:val="006A40B2"/>
    <w:rsid w:val="006A4168"/>
    <w:rsid w:val="006A434C"/>
    <w:rsid w:val="006A4D28"/>
    <w:rsid w:val="006A4DC0"/>
    <w:rsid w:val="006A4FFA"/>
    <w:rsid w:val="006A547F"/>
    <w:rsid w:val="006A5905"/>
    <w:rsid w:val="006A601E"/>
    <w:rsid w:val="006A6361"/>
    <w:rsid w:val="006A6A5F"/>
    <w:rsid w:val="006A6D0E"/>
    <w:rsid w:val="006A7023"/>
    <w:rsid w:val="006A71E9"/>
    <w:rsid w:val="006A737D"/>
    <w:rsid w:val="006A7F5E"/>
    <w:rsid w:val="006B0097"/>
    <w:rsid w:val="006B060E"/>
    <w:rsid w:val="006B0C3F"/>
    <w:rsid w:val="006B0D2E"/>
    <w:rsid w:val="006B0D8E"/>
    <w:rsid w:val="006B1829"/>
    <w:rsid w:val="006B2060"/>
    <w:rsid w:val="006B2B03"/>
    <w:rsid w:val="006B2C66"/>
    <w:rsid w:val="006B2DA4"/>
    <w:rsid w:val="006B303B"/>
    <w:rsid w:val="006B346E"/>
    <w:rsid w:val="006B36E0"/>
    <w:rsid w:val="006B3DE8"/>
    <w:rsid w:val="006B3F34"/>
    <w:rsid w:val="006B3F80"/>
    <w:rsid w:val="006B402F"/>
    <w:rsid w:val="006B4308"/>
    <w:rsid w:val="006B4420"/>
    <w:rsid w:val="006B4871"/>
    <w:rsid w:val="006B4974"/>
    <w:rsid w:val="006B4BB4"/>
    <w:rsid w:val="006B4C3A"/>
    <w:rsid w:val="006B5283"/>
    <w:rsid w:val="006B53C5"/>
    <w:rsid w:val="006B5531"/>
    <w:rsid w:val="006B558A"/>
    <w:rsid w:val="006B5696"/>
    <w:rsid w:val="006B5CB2"/>
    <w:rsid w:val="006B6037"/>
    <w:rsid w:val="006B6701"/>
    <w:rsid w:val="006B6822"/>
    <w:rsid w:val="006B696A"/>
    <w:rsid w:val="006B6A2F"/>
    <w:rsid w:val="006B701E"/>
    <w:rsid w:val="006B7259"/>
    <w:rsid w:val="006B77E3"/>
    <w:rsid w:val="006B7822"/>
    <w:rsid w:val="006B7A12"/>
    <w:rsid w:val="006B7AE5"/>
    <w:rsid w:val="006B7D9A"/>
    <w:rsid w:val="006B7DA8"/>
    <w:rsid w:val="006B7E94"/>
    <w:rsid w:val="006C028C"/>
    <w:rsid w:val="006C02DD"/>
    <w:rsid w:val="006C0488"/>
    <w:rsid w:val="006C0B1B"/>
    <w:rsid w:val="006C0EA5"/>
    <w:rsid w:val="006C1094"/>
    <w:rsid w:val="006C1130"/>
    <w:rsid w:val="006C1405"/>
    <w:rsid w:val="006C1A8A"/>
    <w:rsid w:val="006C1AFD"/>
    <w:rsid w:val="006C1BED"/>
    <w:rsid w:val="006C1D1E"/>
    <w:rsid w:val="006C1E7E"/>
    <w:rsid w:val="006C1F7D"/>
    <w:rsid w:val="006C221F"/>
    <w:rsid w:val="006C296E"/>
    <w:rsid w:val="006C2A1A"/>
    <w:rsid w:val="006C2E83"/>
    <w:rsid w:val="006C33A0"/>
    <w:rsid w:val="006C34E9"/>
    <w:rsid w:val="006C3B63"/>
    <w:rsid w:val="006C3C3C"/>
    <w:rsid w:val="006C4021"/>
    <w:rsid w:val="006C44E8"/>
    <w:rsid w:val="006C45B4"/>
    <w:rsid w:val="006C47A4"/>
    <w:rsid w:val="006C49EB"/>
    <w:rsid w:val="006C4BA7"/>
    <w:rsid w:val="006C4DE6"/>
    <w:rsid w:val="006C4FA9"/>
    <w:rsid w:val="006C512F"/>
    <w:rsid w:val="006C51DC"/>
    <w:rsid w:val="006C5525"/>
    <w:rsid w:val="006C56CA"/>
    <w:rsid w:val="006C5979"/>
    <w:rsid w:val="006C6160"/>
    <w:rsid w:val="006C654F"/>
    <w:rsid w:val="006C688D"/>
    <w:rsid w:val="006C70F6"/>
    <w:rsid w:val="006C7334"/>
    <w:rsid w:val="006C7F7F"/>
    <w:rsid w:val="006D0288"/>
    <w:rsid w:val="006D0301"/>
    <w:rsid w:val="006D03A6"/>
    <w:rsid w:val="006D0703"/>
    <w:rsid w:val="006D0D06"/>
    <w:rsid w:val="006D0EF2"/>
    <w:rsid w:val="006D0FBA"/>
    <w:rsid w:val="006D147E"/>
    <w:rsid w:val="006D1AE5"/>
    <w:rsid w:val="006D1BAD"/>
    <w:rsid w:val="006D1C51"/>
    <w:rsid w:val="006D2047"/>
    <w:rsid w:val="006D25CB"/>
    <w:rsid w:val="006D26DA"/>
    <w:rsid w:val="006D2712"/>
    <w:rsid w:val="006D2BF0"/>
    <w:rsid w:val="006D305B"/>
    <w:rsid w:val="006D360F"/>
    <w:rsid w:val="006D369D"/>
    <w:rsid w:val="006D3CC1"/>
    <w:rsid w:val="006D3DBF"/>
    <w:rsid w:val="006D444C"/>
    <w:rsid w:val="006D45A7"/>
    <w:rsid w:val="006D4A21"/>
    <w:rsid w:val="006D5107"/>
    <w:rsid w:val="006D54FA"/>
    <w:rsid w:val="006D5BC9"/>
    <w:rsid w:val="006D61D2"/>
    <w:rsid w:val="006D63A7"/>
    <w:rsid w:val="006D6433"/>
    <w:rsid w:val="006D6532"/>
    <w:rsid w:val="006D68A1"/>
    <w:rsid w:val="006D6B71"/>
    <w:rsid w:val="006D6D3E"/>
    <w:rsid w:val="006D6FAD"/>
    <w:rsid w:val="006D70E1"/>
    <w:rsid w:val="006D70F4"/>
    <w:rsid w:val="006D749C"/>
    <w:rsid w:val="006D772F"/>
    <w:rsid w:val="006E01F4"/>
    <w:rsid w:val="006E033F"/>
    <w:rsid w:val="006E040D"/>
    <w:rsid w:val="006E0A54"/>
    <w:rsid w:val="006E0C23"/>
    <w:rsid w:val="006E1518"/>
    <w:rsid w:val="006E174B"/>
    <w:rsid w:val="006E1994"/>
    <w:rsid w:val="006E1BAB"/>
    <w:rsid w:val="006E1C99"/>
    <w:rsid w:val="006E21C0"/>
    <w:rsid w:val="006E21F3"/>
    <w:rsid w:val="006E22AD"/>
    <w:rsid w:val="006E2925"/>
    <w:rsid w:val="006E2D4E"/>
    <w:rsid w:val="006E2F40"/>
    <w:rsid w:val="006E321C"/>
    <w:rsid w:val="006E3465"/>
    <w:rsid w:val="006E3504"/>
    <w:rsid w:val="006E3C24"/>
    <w:rsid w:val="006E3E4B"/>
    <w:rsid w:val="006E3E59"/>
    <w:rsid w:val="006E4796"/>
    <w:rsid w:val="006E48C6"/>
    <w:rsid w:val="006E4994"/>
    <w:rsid w:val="006E4BF6"/>
    <w:rsid w:val="006E4D61"/>
    <w:rsid w:val="006E51ED"/>
    <w:rsid w:val="006E5842"/>
    <w:rsid w:val="006E5A0D"/>
    <w:rsid w:val="006E5AB6"/>
    <w:rsid w:val="006E5CE5"/>
    <w:rsid w:val="006E6EDF"/>
    <w:rsid w:val="006E6F24"/>
    <w:rsid w:val="006E7083"/>
    <w:rsid w:val="006E7490"/>
    <w:rsid w:val="006E7E27"/>
    <w:rsid w:val="006F012A"/>
    <w:rsid w:val="006F05AD"/>
    <w:rsid w:val="006F081D"/>
    <w:rsid w:val="006F14ED"/>
    <w:rsid w:val="006F1A9A"/>
    <w:rsid w:val="006F1B70"/>
    <w:rsid w:val="006F1CE6"/>
    <w:rsid w:val="006F24BD"/>
    <w:rsid w:val="006F2720"/>
    <w:rsid w:val="006F28C4"/>
    <w:rsid w:val="006F2ABE"/>
    <w:rsid w:val="006F2B37"/>
    <w:rsid w:val="006F2BD5"/>
    <w:rsid w:val="006F2C8F"/>
    <w:rsid w:val="006F2CFE"/>
    <w:rsid w:val="006F30FC"/>
    <w:rsid w:val="006F316B"/>
    <w:rsid w:val="006F3190"/>
    <w:rsid w:val="006F33B5"/>
    <w:rsid w:val="006F33C0"/>
    <w:rsid w:val="006F38F5"/>
    <w:rsid w:val="006F3DCF"/>
    <w:rsid w:val="006F3F1A"/>
    <w:rsid w:val="006F3F77"/>
    <w:rsid w:val="006F407E"/>
    <w:rsid w:val="006F40B9"/>
    <w:rsid w:val="006F46C1"/>
    <w:rsid w:val="006F486F"/>
    <w:rsid w:val="006F4A65"/>
    <w:rsid w:val="006F4CEC"/>
    <w:rsid w:val="006F4DC7"/>
    <w:rsid w:val="006F4EC7"/>
    <w:rsid w:val="006F4F9C"/>
    <w:rsid w:val="006F4FB3"/>
    <w:rsid w:val="006F506F"/>
    <w:rsid w:val="006F514A"/>
    <w:rsid w:val="006F6089"/>
    <w:rsid w:val="006F63E4"/>
    <w:rsid w:val="006F67F2"/>
    <w:rsid w:val="006F693E"/>
    <w:rsid w:val="006F6EBE"/>
    <w:rsid w:val="006F6F36"/>
    <w:rsid w:val="006F708A"/>
    <w:rsid w:val="006F7745"/>
    <w:rsid w:val="006F77EE"/>
    <w:rsid w:val="006F785E"/>
    <w:rsid w:val="006F7F9A"/>
    <w:rsid w:val="00700E7A"/>
    <w:rsid w:val="007011D3"/>
    <w:rsid w:val="00701231"/>
    <w:rsid w:val="0070126A"/>
    <w:rsid w:val="00701289"/>
    <w:rsid w:val="007015A3"/>
    <w:rsid w:val="00701BA5"/>
    <w:rsid w:val="0070209C"/>
    <w:rsid w:val="007022AB"/>
    <w:rsid w:val="007022C2"/>
    <w:rsid w:val="0070243C"/>
    <w:rsid w:val="00702837"/>
    <w:rsid w:val="00702841"/>
    <w:rsid w:val="00702A9C"/>
    <w:rsid w:val="00702C07"/>
    <w:rsid w:val="00702C4F"/>
    <w:rsid w:val="00702C5E"/>
    <w:rsid w:val="007031FE"/>
    <w:rsid w:val="0070340C"/>
    <w:rsid w:val="00703739"/>
    <w:rsid w:val="007041D0"/>
    <w:rsid w:val="007045BC"/>
    <w:rsid w:val="00704EA1"/>
    <w:rsid w:val="00705406"/>
    <w:rsid w:val="007054BE"/>
    <w:rsid w:val="00705790"/>
    <w:rsid w:val="00705975"/>
    <w:rsid w:val="00705D39"/>
    <w:rsid w:val="007060CA"/>
    <w:rsid w:val="0070640A"/>
    <w:rsid w:val="0070661E"/>
    <w:rsid w:val="00706785"/>
    <w:rsid w:val="007068BC"/>
    <w:rsid w:val="00706998"/>
    <w:rsid w:val="00706C2D"/>
    <w:rsid w:val="00706D6C"/>
    <w:rsid w:val="00707287"/>
    <w:rsid w:val="0070737E"/>
    <w:rsid w:val="007074D7"/>
    <w:rsid w:val="00707DC8"/>
    <w:rsid w:val="00707DE3"/>
    <w:rsid w:val="00707FEB"/>
    <w:rsid w:val="007100D9"/>
    <w:rsid w:val="007100F3"/>
    <w:rsid w:val="00710246"/>
    <w:rsid w:val="00710253"/>
    <w:rsid w:val="00710886"/>
    <w:rsid w:val="00710B8F"/>
    <w:rsid w:val="00710DC1"/>
    <w:rsid w:val="0071156E"/>
    <w:rsid w:val="0071160D"/>
    <w:rsid w:val="00711983"/>
    <w:rsid w:val="00711A01"/>
    <w:rsid w:val="00711EA9"/>
    <w:rsid w:val="007123B4"/>
    <w:rsid w:val="00712761"/>
    <w:rsid w:val="00712966"/>
    <w:rsid w:val="00712B40"/>
    <w:rsid w:val="00712ED1"/>
    <w:rsid w:val="00712F51"/>
    <w:rsid w:val="007131CE"/>
    <w:rsid w:val="00713722"/>
    <w:rsid w:val="00713823"/>
    <w:rsid w:val="00713838"/>
    <w:rsid w:val="00713A0D"/>
    <w:rsid w:val="00714021"/>
    <w:rsid w:val="00714479"/>
    <w:rsid w:val="00714A8B"/>
    <w:rsid w:val="00714BAE"/>
    <w:rsid w:val="007157BE"/>
    <w:rsid w:val="00715A2A"/>
    <w:rsid w:val="00715A91"/>
    <w:rsid w:val="00715C2C"/>
    <w:rsid w:val="00716214"/>
    <w:rsid w:val="007163EB"/>
    <w:rsid w:val="00716611"/>
    <w:rsid w:val="007167F4"/>
    <w:rsid w:val="00716BF4"/>
    <w:rsid w:val="00716C9F"/>
    <w:rsid w:val="00716CA1"/>
    <w:rsid w:val="00717060"/>
    <w:rsid w:val="007171F1"/>
    <w:rsid w:val="007172E2"/>
    <w:rsid w:val="007172E7"/>
    <w:rsid w:val="00717DC2"/>
    <w:rsid w:val="00717EF6"/>
    <w:rsid w:val="007200BF"/>
    <w:rsid w:val="0072013A"/>
    <w:rsid w:val="007202CD"/>
    <w:rsid w:val="007204CD"/>
    <w:rsid w:val="00721068"/>
    <w:rsid w:val="00721587"/>
    <w:rsid w:val="0072161B"/>
    <w:rsid w:val="00721BF4"/>
    <w:rsid w:val="00721E6B"/>
    <w:rsid w:val="00722713"/>
    <w:rsid w:val="0072314B"/>
    <w:rsid w:val="007232A4"/>
    <w:rsid w:val="00723347"/>
    <w:rsid w:val="00723426"/>
    <w:rsid w:val="00723ABC"/>
    <w:rsid w:val="00723B96"/>
    <w:rsid w:val="00723BBC"/>
    <w:rsid w:val="00723C79"/>
    <w:rsid w:val="0072404B"/>
    <w:rsid w:val="007242D4"/>
    <w:rsid w:val="0072432B"/>
    <w:rsid w:val="00724951"/>
    <w:rsid w:val="00724CC7"/>
    <w:rsid w:val="0072503D"/>
    <w:rsid w:val="007250E5"/>
    <w:rsid w:val="007253B4"/>
    <w:rsid w:val="007255F9"/>
    <w:rsid w:val="00725975"/>
    <w:rsid w:val="00725A86"/>
    <w:rsid w:val="00725D2A"/>
    <w:rsid w:val="00726732"/>
    <w:rsid w:val="00726864"/>
    <w:rsid w:val="0072733C"/>
    <w:rsid w:val="007275BA"/>
    <w:rsid w:val="00727710"/>
    <w:rsid w:val="00727D4C"/>
    <w:rsid w:val="00730070"/>
    <w:rsid w:val="00730593"/>
    <w:rsid w:val="0073077D"/>
    <w:rsid w:val="00730EB2"/>
    <w:rsid w:val="00731139"/>
    <w:rsid w:val="00731ED2"/>
    <w:rsid w:val="00731F75"/>
    <w:rsid w:val="007325D4"/>
    <w:rsid w:val="00732615"/>
    <w:rsid w:val="007327D0"/>
    <w:rsid w:val="00732833"/>
    <w:rsid w:val="00732B49"/>
    <w:rsid w:val="00732CEB"/>
    <w:rsid w:val="00732D54"/>
    <w:rsid w:val="00732F4D"/>
    <w:rsid w:val="007340A7"/>
    <w:rsid w:val="007341F5"/>
    <w:rsid w:val="007343BD"/>
    <w:rsid w:val="00734441"/>
    <w:rsid w:val="00734F85"/>
    <w:rsid w:val="007350E2"/>
    <w:rsid w:val="007351CD"/>
    <w:rsid w:val="00735458"/>
    <w:rsid w:val="007356A2"/>
    <w:rsid w:val="0073658E"/>
    <w:rsid w:val="00736745"/>
    <w:rsid w:val="007367F6"/>
    <w:rsid w:val="0073683A"/>
    <w:rsid w:val="00736862"/>
    <w:rsid w:val="00736C68"/>
    <w:rsid w:val="00736F59"/>
    <w:rsid w:val="00736FBF"/>
    <w:rsid w:val="00737742"/>
    <w:rsid w:val="00737A77"/>
    <w:rsid w:val="00737B4F"/>
    <w:rsid w:val="00737CE3"/>
    <w:rsid w:val="0074058C"/>
    <w:rsid w:val="0074133E"/>
    <w:rsid w:val="00741825"/>
    <w:rsid w:val="00741A4C"/>
    <w:rsid w:val="00741B7D"/>
    <w:rsid w:val="00741FC7"/>
    <w:rsid w:val="0074228F"/>
    <w:rsid w:val="00742613"/>
    <w:rsid w:val="00742763"/>
    <w:rsid w:val="00742A5B"/>
    <w:rsid w:val="00742CFE"/>
    <w:rsid w:val="00743054"/>
    <w:rsid w:val="00743077"/>
    <w:rsid w:val="00743091"/>
    <w:rsid w:val="007431A6"/>
    <w:rsid w:val="00743237"/>
    <w:rsid w:val="007432B5"/>
    <w:rsid w:val="00743AE3"/>
    <w:rsid w:val="007440E2"/>
    <w:rsid w:val="0074416E"/>
    <w:rsid w:val="0074417E"/>
    <w:rsid w:val="00744750"/>
    <w:rsid w:val="00744D99"/>
    <w:rsid w:val="00744E07"/>
    <w:rsid w:val="00744FEF"/>
    <w:rsid w:val="0074504C"/>
    <w:rsid w:val="0074536F"/>
    <w:rsid w:val="007453F1"/>
    <w:rsid w:val="00745525"/>
    <w:rsid w:val="0074569D"/>
    <w:rsid w:val="00745792"/>
    <w:rsid w:val="00745921"/>
    <w:rsid w:val="00745A46"/>
    <w:rsid w:val="00745E10"/>
    <w:rsid w:val="00745F58"/>
    <w:rsid w:val="00745FF0"/>
    <w:rsid w:val="007460EA"/>
    <w:rsid w:val="0074624C"/>
    <w:rsid w:val="0074653F"/>
    <w:rsid w:val="00746B71"/>
    <w:rsid w:val="00746CA1"/>
    <w:rsid w:val="00747066"/>
    <w:rsid w:val="00747140"/>
    <w:rsid w:val="007471AD"/>
    <w:rsid w:val="00747225"/>
    <w:rsid w:val="00747317"/>
    <w:rsid w:val="00747416"/>
    <w:rsid w:val="007478A8"/>
    <w:rsid w:val="0074792E"/>
    <w:rsid w:val="00747C88"/>
    <w:rsid w:val="007502BE"/>
    <w:rsid w:val="007503B5"/>
    <w:rsid w:val="007505CD"/>
    <w:rsid w:val="0075063D"/>
    <w:rsid w:val="00750B93"/>
    <w:rsid w:val="00750C3C"/>
    <w:rsid w:val="00751061"/>
    <w:rsid w:val="007510D1"/>
    <w:rsid w:val="00751126"/>
    <w:rsid w:val="00751890"/>
    <w:rsid w:val="0075199A"/>
    <w:rsid w:val="00751BF5"/>
    <w:rsid w:val="00752230"/>
    <w:rsid w:val="007523FE"/>
    <w:rsid w:val="00752526"/>
    <w:rsid w:val="007527D3"/>
    <w:rsid w:val="00752A40"/>
    <w:rsid w:val="00752D09"/>
    <w:rsid w:val="00752EEE"/>
    <w:rsid w:val="0075307C"/>
    <w:rsid w:val="007531FB"/>
    <w:rsid w:val="007533B6"/>
    <w:rsid w:val="00753979"/>
    <w:rsid w:val="00753AC8"/>
    <w:rsid w:val="00753CA0"/>
    <w:rsid w:val="0075463E"/>
    <w:rsid w:val="0075466A"/>
    <w:rsid w:val="00754752"/>
    <w:rsid w:val="007548B9"/>
    <w:rsid w:val="00754B81"/>
    <w:rsid w:val="00754CCD"/>
    <w:rsid w:val="007553A6"/>
    <w:rsid w:val="00755DA9"/>
    <w:rsid w:val="0075651C"/>
    <w:rsid w:val="00756694"/>
    <w:rsid w:val="00756AB0"/>
    <w:rsid w:val="00756E0E"/>
    <w:rsid w:val="00757054"/>
    <w:rsid w:val="00757B26"/>
    <w:rsid w:val="00757B96"/>
    <w:rsid w:val="00757CDF"/>
    <w:rsid w:val="00760082"/>
    <w:rsid w:val="007607C5"/>
    <w:rsid w:val="007607D9"/>
    <w:rsid w:val="00760CEF"/>
    <w:rsid w:val="00761844"/>
    <w:rsid w:val="00761976"/>
    <w:rsid w:val="00761B57"/>
    <w:rsid w:val="00761DF5"/>
    <w:rsid w:val="007621EA"/>
    <w:rsid w:val="007629DB"/>
    <w:rsid w:val="00762E9A"/>
    <w:rsid w:val="007633CB"/>
    <w:rsid w:val="007636AD"/>
    <w:rsid w:val="0076378E"/>
    <w:rsid w:val="00764402"/>
    <w:rsid w:val="007648ED"/>
    <w:rsid w:val="00764D2F"/>
    <w:rsid w:val="00764ECC"/>
    <w:rsid w:val="00764F62"/>
    <w:rsid w:val="00765275"/>
    <w:rsid w:val="00765620"/>
    <w:rsid w:val="007658C1"/>
    <w:rsid w:val="007659D0"/>
    <w:rsid w:val="00765E0B"/>
    <w:rsid w:val="0076603B"/>
    <w:rsid w:val="007660B7"/>
    <w:rsid w:val="007660B9"/>
    <w:rsid w:val="00766609"/>
    <w:rsid w:val="007667D1"/>
    <w:rsid w:val="00766AC2"/>
    <w:rsid w:val="007674D8"/>
    <w:rsid w:val="0076753B"/>
    <w:rsid w:val="0076759C"/>
    <w:rsid w:val="00767789"/>
    <w:rsid w:val="007677B9"/>
    <w:rsid w:val="00767C7E"/>
    <w:rsid w:val="00770054"/>
    <w:rsid w:val="0077033D"/>
    <w:rsid w:val="0077041D"/>
    <w:rsid w:val="00770929"/>
    <w:rsid w:val="007710C7"/>
    <w:rsid w:val="00771D16"/>
    <w:rsid w:val="00772AB6"/>
    <w:rsid w:val="007734F9"/>
    <w:rsid w:val="00773520"/>
    <w:rsid w:val="0077434D"/>
    <w:rsid w:val="007745B0"/>
    <w:rsid w:val="007746A4"/>
    <w:rsid w:val="007746C4"/>
    <w:rsid w:val="00774741"/>
    <w:rsid w:val="00775037"/>
    <w:rsid w:val="0077512B"/>
    <w:rsid w:val="007757AC"/>
    <w:rsid w:val="00775949"/>
    <w:rsid w:val="00775AF3"/>
    <w:rsid w:val="00775BEE"/>
    <w:rsid w:val="00775C77"/>
    <w:rsid w:val="00775CE1"/>
    <w:rsid w:val="00775E4C"/>
    <w:rsid w:val="00776101"/>
    <w:rsid w:val="00776920"/>
    <w:rsid w:val="007769AE"/>
    <w:rsid w:val="00776E27"/>
    <w:rsid w:val="00776F61"/>
    <w:rsid w:val="00777180"/>
    <w:rsid w:val="00777189"/>
    <w:rsid w:val="00777609"/>
    <w:rsid w:val="00777647"/>
    <w:rsid w:val="0077790C"/>
    <w:rsid w:val="00780312"/>
    <w:rsid w:val="0078038E"/>
    <w:rsid w:val="00780453"/>
    <w:rsid w:val="007805DC"/>
    <w:rsid w:val="00780B0C"/>
    <w:rsid w:val="00781807"/>
    <w:rsid w:val="00781B3F"/>
    <w:rsid w:val="007825D8"/>
    <w:rsid w:val="00782913"/>
    <w:rsid w:val="0078295E"/>
    <w:rsid w:val="00782D2D"/>
    <w:rsid w:val="00783285"/>
    <w:rsid w:val="00783316"/>
    <w:rsid w:val="00783882"/>
    <w:rsid w:val="00783B16"/>
    <w:rsid w:val="00783D76"/>
    <w:rsid w:val="0078456D"/>
    <w:rsid w:val="00784A60"/>
    <w:rsid w:val="00784EDE"/>
    <w:rsid w:val="0078512C"/>
    <w:rsid w:val="007855D8"/>
    <w:rsid w:val="007858AE"/>
    <w:rsid w:val="00785A3A"/>
    <w:rsid w:val="00785AD0"/>
    <w:rsid w:val="00785E57"/>
    <w:rsid w:val="007860CD"/>
    <w:rsid w:val="00786828"/>
    <w:rsid w:val="00786E8F"/>
    <w:rsid w:val="007870A8"/>
    <w:rsid w:val="007873E8"/>
    <w:rsid w:val="007875BD"/>
    <w:rsid w:val="00787C49"/>
    <w:rsid w:val="00787CA3"/>
    <w:rsid w:val="00787E34"/>
    <w:rsid w:val="00790226"/>
    <w:rsid w:val="007909B0"/>
    <w:rsid w:val="007911C3"/>
    <w:rsid w:val="00791475"/>
    <w:rsid w:val="007914A0"/>
    <w:rsid w:val="00791A1F"/>
    <w:rsid w:val="00791BF5"/>
    <w:rsid w:val="00792352"/>
    <w:rsid w:val="007925EF"/>
    <w:rsid w:val="007929BB"/>
    <w:rsid w:val="00792C04"/>
    <w:rsid w:val="007934B7"/>
    <w:rsid w:val="0079357B"/>
    <w:rsid w:val="007940E8"/>
    <w:rsid w:val="0079471E"/>
    <w:rsid w:val="007949A4"/>
    <w:rsid w:val="00794B59"/>
    <w:rsid w:val="00795018"/>
    <w:rsid w:val="007950A4"/>
    <w:rsid w:val="0079560D"/>
    <w:rsid w:val="00795A79"/>
    <w:rsid w:val="00795CBC"/>
    <w:rsid w:val="00795F15"/>
    <w:rsid w:val="007962ED"/>
    <w:rsid w:val="007969E8"/>
    <w:rsid w:val="00796A1C"/>
    <w:rsid w:val="00796C56"/>
    <w:rsid w:val="00797187"/>
    <w:rsid w:val="00797427"/>
    <w:rsid w:val="007976A4"/>
    <w:rsid w:val="0079770E"/>
    <w:rsid w:val="007A06DD"/>
    <w:rsid w:val="007A0CEC"/>
    <w:rsid w:val="007A11A7"/>
    <w:rsid w:val="007A1309"/>
    <w:rsid w:val="007A15C4"/>
    <w:rsid w:val="007A18D4"/>
    <w:rsid w:val="007A1926"/>
    <w:rsid w:val="007A1E73"/>
    <w:rsid w:val="007A210E"/>
    <w:rsid w:val="007A2263"/>
    <w:rsid w:val="007A2670"/>
    <w:rsid w:val="007A26E2"/>
    <w:rsid w:val="007A29F5"/>
    <w:rsid w:val="007A328A"/>
    <w:rsid w:val="007A337A"/>
    <w:rsid w:val="007A33EF"/>
    <w:rsid w:val="007A3421"/>
    <w:rsid w:val="007A359E"/>
    <w:rsid w:val="007A3615"/>
    <w:rsid w:val="007A3B25"/>
    <w:rsid w:val="007A3C48"/>
    <w:rsid w:val="007A3C97"/>
    <w:rsid w:val="007A3FB6"/>
    <w:rsid w:val="007A4048"/>
    <w:rsid w:val="007A44D4"/>
    <w:rsid w:val="007A48C2"/>
    <w:rsid w:val="007A4B28"/>
    <w:rsid w:val="007A4EBB"/>
    <w:rsid w:val="007A54BA"/>
    <w:rsid w:val="007A56AF"/>
    <w:rsid w:val="007A5798"/>
    <w:rsid w:val="007A57DE"/>
    <w:rsid w:val="007A5B2F"/>
    <w:rsid w:val="007A5C18"/>
    <w:rsid w:val="007A606A"/>
    <w:rsid w:val="007A6BAD"/>
    <w:rsid w:val="007A6EF3"/>
    <w:rsid w:val="007A7513"/>
    <w:rsid w:val="007A76FE"/>
    <w:rsid w:val="007A7857"/>
    <w:rsid w:val="007A7F82"/>
    <w:rsid w:val="007B027C"/>
    <w:rsid w:val="007B041A"/>
    <w:rsid w:val="007B0862"/>
    <w:rsid w:val="007B0F07"/>
    <w:rsid w:val="007B11CF"/>
    <w:rsid w:val="007B1AB1"/>
    <w:rsid w:val="007B1E4F"/>
    <w:rsid w:val="007B26F8"/>
    <w:rsid w:val="007B33F6"/>
    <w:rsid w:val="007B34B5"/>
    <w:rsid w:val="007B360F"/>
    <w:rsid w:val="007B3855"/>
    <w:rsid w:val="007B38CD"/>
    <w:rsid w:val="007B3ADB"/>
    <w:rsid w:val="007B3CCA"/>
    <w:rsid w:val="007B3E00"/>
    <w:rsid w:val="007B3F6C"/>
    <w:rsid w:val="007B43AB"/>
    <w:rsid w:val="007B442C"/>
    <w:rsid w:val="007B496E"/>
    <w:rsid w:val="007B4B7C"/>
    <w:rsid w:val="007B4CC4"/>
    <w:rsid w:val="007B4F5E"/>
    <w:rsid w:val="007B50BB"/>
    <w:rsid w:val="007B52E8"/>
    <w:rsid w:val="007B5AB6"/>
    <w:rsid w:val="007B5B53"/>
    <w:rsid w:val="007B5BD0"/>
    <w:rsid w:val="007B5BF3"/>
    <w:rsid w:val="007B689A"/>
    <w:rsid w:val="007B6FE2"/>
    <w:rsid w:val="007B708B"/>
    <w:rsid w:val="007B73C6"/>
    <w:rsid w:val="007B742E"/>
    <w:rsid w:val="007B74E3"/>
    <w:rsid w:val="007B7953"/>
    <w:rsid w:val="007B7F4A"/>
    <w:rsid w:val="007C0127"/>
    <w:rsid w:val="007C07BC"/>
    <w:rsid w:val="007C0B42"/>
    <w:rsid w:val="007C10B2"/>
    <w:rsid w:val="007C11A6"/>
    <w:rsid w:val="007C137A"/>
    <w:rsid w:val="007C18AF"/>
    <w:rsid w:val="007C1B47"/>
    <w:rsid w:val="007C1BF5"/>
    <w:rsid w:val="007C1E40"/>
    <w:rsid w:val="007C2133"/>
    <w:rsid w:val="007C28DF"/>
    <w:rsid w:val="007C2A40"/>
    <w:rsid w:val="007C313F"/>
    <w:rsid w:val="007C3643"/>
    <w:rsid w:val="007C37D9"/>
    <w:rsid w:val="007C389C"/>
    <w:rsid w:val="007C4032"/>
    <w:rsid w:val="007C41D1"/>
    <w:rsid w:val="007C42B4"/>
    <w:rsid w:val="007C48D2"/>
    <w:rsid w:val="007C492C"/>
    <w:rsid w:val="007C4E57"/>
    <w:rsid w:val="007C4F13"/>
    <w:rsid w:val="007C4FCF"/>
    <w:rsid w:val="007C5654"/>
    <w:rsid w:val="007C5F96"/>
    <w:rsid w:val="007C5FA3"/>
    <w:rsid w:val="007C6004"/>
    <w:rsid w:val="007C61B0"/>
    <w:rsid w:val="007C63C2"/>
    <w:rsid w:val="007C6B0C"/>
    <w:rsid w:val="007C6B48"/>
    <w:rsid w:val="007C70C8"/>
    <w:rsid w:val="007C7619"/>
    <w:rsid w:val="007C7AA0"/>
    <w:rsid w:val="007C7B44"/>
    <w:rsid w:val="007C7BE8"/>
    <w:rsid w:val="007D0220"/>
    <w:rsid w:val="007D03D1"/>
    <w:rsid w:val="007D0DE5"/>
    <w:rsid w:val="007D1B11"/>
    <w:rsid w:val="007D1C82"/>
    <w:rsid w:val="007D2279"/>
    <w:rsid w:val="007D2A6E"/>
    <w:rsid w:val="007D2A94"/>
    <w:rsid w:val="007D2ACB"/>
    <w:rsid w:val="007D2EF0"/>
    <w:rsid w:val="007D31EF"/>
    <w:rsid w:val="007D33E6"/>
    <w:rsid w:val="007D39A2"/>
    <w:rsid w:val="007D39AD"/>
    <w:rsid w:val="007D3F11"/>
    <w:rsid w:val="007D418B"/>
    <w:rsid w:val="007D45A6"/>
    <w:rsid w:val="007D4883"/>
    <w:rsid w:val="007D4970"/>
    <w:rsid w:val="007D5236"/>
    <w:rsid w:val="007D569C"/>
    <w:rsid w:val="007D5E28"/>
    <w:rsid w:val="007D5E8D"/>
    <w:rsid w:val="007D70E7"/>
    <w:rsid w:val="007D717D"/>
    <w:rsid w:val="007D7584"/>
    <w:rsid w:val="007D759F"/>
    <w:rsid w:val="007D77E1"/>
    <w:rsid w:val="007D7B59"/>
    <w:rsid w:val="007D7F3C"/>
    <w:rsid w:val="007E0ECB"/>
    <w:rsid w:val="007E1070"/>
    <w:rsid w:val="007E113E"/>
    <w:rsid w:val="007E17C6"/>
    <w:rsid w:val="007E1968"/>
    <w:rsid w:val="007E2AD4"/>
    <w:rsid w:val="007E2CBF"/>
    <w:rsid w:val="007E3359"/>
    <w:rsid w:val="007E3A13"/>
    <w:rsid w:val="007E3F24"/>
    <w:rsid w:val="007E414F"/>
    <w:rsid w:val="007E41AC"/>
    <w:rsid w:val="007E42C3"/>
    <w:rsid w:val="007E4768"/>
    <w:rsid w:val="007E4C13"/>
    <w:rsid w:val="007E4F8D"/>
    <w:rsid w:val="007E4F9C"/>
    <w:rsid w:val="007E5203"/>
    <w:rsid w:val="007E52AB"/>
    <w:rsid w:val="007E578E"/>
    <w:rsid w:val="007E5942"/>
    <w:rsid w:val="007E5A10"/>
    <w:rsid w:val="007E5A68"/>
    <w:rsid w:val="007E5FFF"/>
    <w:rsid w:val="007E643B"/>
    <w:rsid w:val="007E66F5"/>
    <w:rsid w:val="007E6704"/>
    <w:rsid w:val="007E67C8"/>
    <w:rsid w:val="007E69F4"/>
    <w:rsid w:val="007E790F"/>
    <w:rsid w:val="007E7970"/>
    <w:rsid w:val="007E7A4F"/>
    <w:rsid w:val="007E7F8B"/>
    <w:rsid w:val="007F01C1"/>
    <w:rsid w:val="007F0A5A"/>
    <w:rsid w:val="007F0E70"/>
    <w:rsid w:val="007F23F6"/>
    <w:rsid w:val="007F2729"/>
    <w:rsid w:val="007F29DF"/>
    <w:rsid w:val="007F2A2D"/>
    <w:rsid w:val="007F2C3F"/>
    <w:rsid w:val="007F2D58"/>
    <w:rsid w:val="007F3003"/>
    <w:rsid w:val="007F3214"/>
    <w:rsid w:val="007F3289"/>
    <w:rsid w:val="007F35D8"/>
    <w:rsid w:val="007F37D2"/>
    <w:rsid w:val="007F398D"/>
    <w:rsid w:val="007F3ADB"/>
    <w:rsid w:val="007F3E74"/>
    <w:rsid w:val="007F40CD"/>
    <w:rsid w:val="007F40D6"/>
    <w:rsid w:val="007F43DD"/>
    <w:rsid w:val="007F440D"/>
    <w:rsid w:val="007F45B5"/>
    <w:rsid w:val="007F4763"/>
    <w:rsid w:val="007F4A1D"/>
    <w:rsid w:val="007F5085"/>
    <w:rsid w:val="007F50D4"/>
    <w:rsid w:val="007F50F0"/>
    <w:rsid w:val="007F5367"/>
    <w:rsid w:val="007F53FD"/>
    <w:rsid w:val="007F5523"/>
    <w:rsid w:val="007F5A05"/>
    <w:rsid w:val="007F5A70"/>
    <w:rsid w:val="007F5B45"/>
    <w:rsid w:val="007F5D77"/>
    <w:rsid w:val="007F6115"/>
    <w:rsid w:val="007F64A3"/>
    <w:rsid w:val="007F656B"/>
    <w:rsid w:val="007F6B11"/>
    <w:rsid w:val="007F6D6B"/>
    <w:rsid w:val="007F7049"/>
    <w:rsid w:val="007F730B"/>
    <w:rsid w:val="007F7675"/>
    <w:rsid w:val="007F7990"/>
    <w:rsid w:val="007F7FDC"/>
    <w:rsid w:val="008001AE"/>
    <w:rsid w:val="00800977"/>
    <w:rsid w:val="00800F9A"/>
    <w:rsid w:val="008011EE"/>
    <w:rsid w:val="00801334"/>
    <w:rsid w:val="00801426"/>
    <w:rsid w:val="0080145F"/>
    <w:rsid w:val="00801974"/>
    <w:rsid w:val="00801A61"/>
    <w:rsid w:val="00801E06"/>
    <w:rsid w:val="00801EBA"/>
    <w:rsid w:val="00801F69"/>
    <w:rsid w:val="00802126"/>
    <w:rsid w:val="008023DF"/>
    <w:rsid w:val="00802A8B"/>
    <w:rsid w:val="00802CF4"/>
    <w:rsid w:val="00802D0D"/>
    <w:rsid w:val="00802EFB"/>
    <w:rsid w:val="0080346E"/>
    <w:rsid w:val="00803729"/>
    <w:rsid w:val="008040AB"/>
    <w:rsid w:val="00804D53"/>
    <w:rsid w:val="008050D0"/>
    <w:rsid w:val="0080514F"/>
    <w:rsid w:val="008054A9"/>
    <w:rsid w:val="00805EF7"/>
    <w:rsid w:val="008065A3"/>
    <w:rsid w:val="008065E6"/>
    <w:rsid w:val="0080662C"/>
    <w:rsid w:val="00807024"/>
    <w:rsid w:val="0080762A"/>
    <w:rsid w:val="008077FD"/>
    <w:rsid w:val="00807D23"/>
    <w:rsid w:val="0081031E"/>
    <w:rsid w:val="008104D0"/>
    <w:rsid w:val="008108D8"/>
    <w:rsid w:val="00810DB6"/>
    <w:rsid w:val="0081154A"/>
    <w:rsid w:val="00811872"/>
    <w:rsid w:val="00811CED"/>
    <w:rsid w:val="00811E19"/>
    <w:rsid w:val="008120CD"/>
    <w:rsid w:val="00812131"/>
    <w:rsid w:val="0081231F"/>
    <w:rsid w:val="00812478"/>
    <w:rsid w:val="00812721"/>
    <w:rsid w:val="00812C2C"/>
    <w:rsid w:val="00812DCA"/>
    <w:rsid w:val="00813169"/>
    <w:rsid w:val="0081374D"/>
    <w:rsid w:val="008139B2"/>
    <w:rsid w:val="00813D16"/>
    <w:rsid w:val="00813D33"/>
    <w:rsid w:val="00813E61"/>
    <w:rsid w:val="00813FFD"/>
    <w:rsid w:val="008140EA"/>
    <w:rsid w:val="008142A1"/>
    <w:rsid w:val="00814347"/>
    <w:rsid w:val="00814A32"/>
    <w:rsid w:val="00814A7E"/>
    <w:rsid w:val="00814E2F"/>
    <w:rsid w:val="00815184"/>
    <w:rsid w:val="00815450"/>
    <w:rsid w:val="00815607"/>
    <w:rsid w:val="00815914"/>
    <w:rsid w:val="00815B6A"/>
    <w:rsid w:val="00815D31"/>
    <w:rsid w:val="00815D70"/>
    <w:rsid w:val="00815DA9"/>
    <w:rsid w:val="00815EA7"/>
    <w:rsid w:val="0081638F"/>
    <w:rsid w:val="008169F5"/>
    <w:rsid w:val="008173B5"/>
    <w:rsid w:val="00817429"/>
    <w:rsid w:val="00817658"/>
    <w:rsid w:val="008176DE"/>
    <w:rsid w:val="0081788C"/>
    <w:rsid w:val="00817BE7"/>
    <w:rsid w:val="00817BEB"/>
    <w:rsid w:val="0082028D"/>
    <w:rsid w:val="00820677"/>
    <w:rsid w:val="00820C70"/>
    <w:rsid w:val="00820C88"/>
    <w:rsid w:val="00820FE6"/>
    <w:rsid w:val="00821079"/>
    <w:rsid w:val="0082110F"/>
    <w:rsid w:val="00821503"/>
    <w:rsid w:val="008217A5"/>
    <w:rsid w:val="00821AFF"/>
    <w:rsid w:val="00821CE3"/>
    <w:rsid w:val="00821EAA"/>
    <w:rsid w:val="00821EE1"/>
    <w:rsid w:val="00822071"/>
    <w:rsid w:val="008221A6"/>
    <w:rsid w:val="00822513"/>
    <w:rsid w:val="00822837"/>
    <w:rsid w:val="00822971"/>
    <w:rsid w:val="008229D8"/>
    <w:rsid w:val="00822C55"/>
    <w:rsid w:val="00822C5D"/>
    <w:rsid w:val="00822EA6"/>
    <w:rsid w:val="00822EEE"/>
    <w:rsid w:val="008231AE"/>
    <w:rsid w:val="00823B1F"/>
    <w:rsid w:val="00823F39"/>
    <w:rsid w:val="008240A9"/>
    <w:rsid w:val="0082445D"/>
    <w:rsid w:val="0082467F"/>
    <w:rsid w:val="00824725"/>
    <w:rsid w:val="00824BBA"/>
    <w:rsid w:val="00824DE3"/>
    <w:rsid w:val="00824E41"/>
    <w:rsid w:val="00826967"/>
    <w:rsid w:val="008269EA"/>
    <w:rsid w:val="00826DF6"/>
    <w:rsid w:val="00826F03"/>
    <w:rsid w:val="008270D5"/>
    <w:rsid w:val="00827428"/>
    <w:rsid w:val="008278B7"/>
    <w:rsid w:val="00827DA9"/>
    <w:rsid w:val="00827DAC"/>
    <w:rsid w:val="00827EB4"/>
    <w:rsid w:val="00830311"/>
    <w:rsid w:val="00830722"/>
    <w:rsid w:val="008308D6"/>
    <w:rsid w:val="00830904"/>
    <w:rsid w:val="00830C08"/>
    <w:rsid w:val="00830D4E"/>
    <w:rsid w:val="00830D9B"/>
    <w:rsid w:val="00830E12"/>
    <w:rsid w:val="00830E3F"/>
    <w:rsid w:val="00831632"/>
    <w:rsid w:val="008316C4"/>
    <w:rsid w:val="008317D0"/>
    <w:rsid w:val="008317F8"/>
    <w:rsid w:val="00831910"/>
    <w:rsid w:val="00832669"/>
    <w:rsid w:val="0083285E"/>
    <w:rsid w:val="00832B66"/>
    <w:rsid w:val="00833223"/>
    <w:rsid w:val="0083349B"/>
    <w:rsid w:val="008334DD"/>
    <w:rsid w:val="008337D6"/>
    <w:rsid w:val="008337EC"/>
    <w:rsid w:val="00833C25"/>
    <w:rsid w:val="00833E82"/>
    <w:rsid w:val="00834369"/>
    <w:rsid w:val="00834562"/>
    <w:rsid w:val="008346BE"/>
    <w:rsid w:val="00834820"/>
    <w:rsid w:val="00834C17"/>
    <w:rsid w:val="00834CA8"/>
    <w:rsid w:val="0083513A"/>
    <w:rsid w:val="00835277"/>
    <w:rsid w:val="0083544D"/>
    <w:rsid w:val="00835A0E"/>
    <w:rsid w:val="00835EB6"/>
    <w:rsid w:val="0083617E"/>
    <w:rsid w:val="008361CB"/>
    <w:rsid w:val="00836660"/>
    <w:rsid w:val="008367BB"/>
    <w:rsid w:val="008369E1"/>
    <w:rsid w:val="00836C26"/>
    <w:rsid w:val="0083719D"/>
    <w:rsid w:val="008375F3"/>
    <w:rsid w:val="00837676"/>
    <w:rsid w:val="00837A4D"/>
    <w:rsid w:val="008400B0"/>
    <w:rsid w:val="008400CA"/>
    <w:rsid w:val="0084066E"/>
    <w:rsid w:val="00841047"/>
    <w:rsid w:val="00841212"/>
    <w:rsid w:val="00841B67"/>
    <w:rsid w:val="0084213D"/>
    <w:rsid w:val="00842193"/>
    <w:rsid w:val="008423AB"/>
    <w:rsid w:val="008424CE"/>
    <w:rsid w:val="00842B6F"/>
    <w:rsid w:val="00842BEE"/>
    <w:rsid w:val="00842EDB"/>
    <w:rsid w:val="00842EF2"/>
    <w:rsid w:val="00842F54"/>
    <w:rsid w:val="008437E3"/>
    <w:rsid w:val="0084399E"/>
    <w:rsid w:val="008439B3"/>
    <w:rsid w:val="00844005"/>
    <w:rsid w:val="00844095"/>
    <w:rsid w:val="008441E8"/>
    <w:rsid w:val="00844639"/>
    <w:rsid w:val="00844703"/>
    <w:rsid w:val="008449C0"/>
    <w:rsid w:val="00844D29"/>
    <w:rsid w:val="008451A8"/>
    <w:rsid w:val="00845900"/>
    <w:rsid w:val="00845C84"/>
    <w:rsid w:val="00845E5D"/>
    <w:rsid w:val="008465BB"/>
    <w:rsid w:val="00846C69"/>
    <w:rsid w:val="008475AF"/>
    <w:rsid w:val="00847921"/>
    <w:rsid w:val="00847B35"/>
    <w:rsid w:val="0085063B"/>
    <w:rsid w:val="0085068B"/>
    <w:rsid w:val="00850D86"/>
    <w:rsid w:val="00850EC1"/>
    <w:rsid w:val="0085152C"/>
    <w:rsid w:val="0085166F"/>
    <w:rsid w:val="00851734"/>
    <w:rsid w:val="00851742"/>
    <w:rsid w:val="00851E55"/>
    <w:rsid w:val="00851F75"/>
    <w:rsid w:val="00852369"/>
    <w:rsid w:val="0085247B"/>
    <w:rsid w:val="00852526"/>
    <w:rsid w:val="00852C02"/>
    <w:rsid w:val="00852E76"/>
    <w:rsid w:val="00853786"/>
    <w:rsid w:val="0085399A"/>
    <w:rsid w:val="008539B7"/>
    <w:rsid w:val="008539ED"/>
    <w:rsid w:val="00853ECB"/>
    <w:rsid w:val="0085426B"/>
    <w:rsid w:val="0085445A"/>
    <w:rsid w:val="00855287"/>
    <w:rsid w:val="0085569A"/>
    <w:rsid w:val="00855774"/>
    <w:rsid w:val="00855803"/>
    <w:rsid w:val="00855B2B"/>
    <w:rsid w:val="00855BEA"/>
    <w:rsid w:val="00855D27"/>
    <w:rsid w:val="008562A3"/>
    <w:rsid w:val="008563CA"/>
    <w:rsid w:val="008564B3"/>
    <w:rsid w:val="00856A08"/>
    <w:rsid w:val="00856E98"/>
    <w:rsid w:val="00856FCE"/>
    <w:rsid w:val="0085731A"/>
    <w:rsid w:val="0085758E"/>
    <w:rsid w:val="00857843"/>
    <w:rsid w:val="00857E35"/>
    <w:rsid w:val="0086012A"/>
    <w:rsid w:val="008605D0"/>
    <w:rsid w:val="00860771"/>
    <w:rsid w:val="008607C7"/>
    <w:rsid w:val="00860F61"/>
    <w:rsid w:val="00860F81"/>
    <w:rsid w:val="0086121F"/>
    <w:rsid w:val="00861833"/>
    <w:rsid w:val="00862AFB"/>
    <w:rsid w:val="00862B4F"/>
    <w:rsid w:val="00862F24"/>
    <w:rsid w:val="008634D9"/>
    <w:rsid w:val="00863884"/>
    <w:rsid w:val="00863A1F"/>
    <w:rsid w:val="00863BAD"/>
    <w:rsid w:val="00864156"/>
    <w:rsid w:val="00864480"/>
    <w:rsid w:val="008645E9"/>
    <w:rsid w:val="008647F5"/>
    <w:rsid w:val="00864B5E"/>
    <w:rsid w:val="00864ED5"/>
    <w:rsid w:val="00864F80"/>
    <w:rsid w:val="00864FDE"/>
    <w:rsid w:val="008652C0"/>
    <w:rsid w:val="00865A20"/>
    <w:rsid w:val="0086633A"/>
    <w:rsid w:val="008664FC"/>
    <w:rsid w:val="0086669C"/>
    <w:rsid w:val="00866D5D"/>
    <w:rsid w:val="00867332"/>
    <w:rsid w:val="0086750C"/>
    <w:rsid w:val="0086758A"/>
    <w:rsid w:val="00867655"/>
    <w:rsid w:val="00867737"/>
    <w:rsid w:val="008679C6"/>
    <w:rsid w:val="00867C47"/>
    <w:rsid w:val="0087043C"/>
    <w:rsid w:val="008705E8"/>
    <w:rsid w:val="008705F1"/>
    <w:rsid w:val="00870954"/>
    <w:rsid w:val="00870FAC"/>
    <w:rsid w:val="00870FF6"/>
    <w:rsid w:val="008710FF"/>
    <w:rsid w:val="008714B9"/>
    <w:rsid w:val="00871729"/>
    <w:rsid w:val="00871AED"/>
    <w:rsid w:val="0087227F"/>
    <w:rsid w:val="00872318"/>
    <w:rsid w:val="008727F2"/>
    <w:rsid w:val="00872E84"/>
    <w:rsid w:val="00873259"/>
    <w:rsid w:val="008732FD"/>
    <w:rsid w:val="00873511"/>
    <w:rsid w:val="008736B6"/>
    <w:rsid w:val="0087421E"/>
    <w:rsid w:val="00874285"/>
    <w:rsid w:val="0087457E"/>
    <w:rsid w:val="008745C8"/>
    <w:rsid w:val="0087467E"/>
    <w:rsid w:val="00874931"/>
    <w:rsid w:val="00874EF1"/>
    <w:rsid w:val="008754E5"/>
    <w:rsid w:val="00875537"/>
    <w:rsid w:val="0087553C"/>
    <w:rsid w:val="00875B19"/>
    <w:rsid w:val="0087608C"/>
    <w:rsid w:val="008761FA"/>
    <w:rsid w:val="00876524"/>
    <w:rsid w:val="008768A5"/>
    <w:rsid w:val="00876AB5"/>
    <w:rsid w:val="00876B71"/>
    <w:rsid w:val="00876F25"/>
    <w:rsid w:val="00876FDD"/>
    <w:rsid w:val="00877840"/>
    <w:rsid w:val="00877C02"/>
    <w:rsid w:val="00877F4B"/>
    <w:rsid w:val="008801CD"/>
    <w:rsid w:val="00880758"/>
    <w:rsid w:val="00880D7C"/>
    <w:rsid w:val="008811DC"/>
    <w:rsid w:val="0088136D"/>
    <w:rsid w:val="008813E8"/>
    <w:rsid w:val="00881508"/>
    <w:rsid w:val="008815F0"/>
    <w:rsid w:val="008816FC"/>
    <w:rsid w:val="00881AA1"/>
    <w:rsid w:val="00881B75"/>
    <w:rsid w:val="00881F12"/>
    <w:rsid w:val="00882120"/>
    <w:rsid w:val="008824FB"/>
    <w:rsid w:val="0088270F"/>
    <w:rsid w:val="008827C2"/>
    <w:rsid w:val="0088312E"/>
    <w:rsid w:val="0088387F"/>
    <w:rsid w:val="00883985"/>
    <w:rsid w:val="00883B5D"/>
    <w:rsid w:val="008840DC"/>
    <w:rsid w:val="0088452D"/>
    <w:rsid w:val="00884AAC"/>
    <w:rsid w:val="00884DF2"/>
    <w:rsid w:val="0088548E"/>
    <w:rsid w:val="008854CA"/>
    <w:rsid w:val="008854DF"/>
    <w:rsid w:val="00885561"/>
    <w:rsid w:val="00885981"/>
    <w:rsid w:val="00885BF1"/>
    <w:rsid w:val="00886058"/>
    <w:rsid w:val="008860DF"/>
    <w:rsid w:val="00886554"/>
    <w:rsid w:val="008865C6"/>
    <w:rsid w:val="00886609"/>
    <w:rsid w:val="00886CFF"/>
    <w:rsid w:val="00886F74"/>
    <w:rsid w:val="008876A2"/>
    <w:rsid w:val="00887738"/>
    <w:rsid w:val="00887839"/>
    <w:rsid w:val="00887C4F"/>
    <w:rsid w:val="008902A6"/>
    <w:rsid w:val="008905B2"/>
    <w:rsid w:val="00890895"/>
    <w:rsid w:val="00890F69"/>
    <w:rsid w:val="00891086"/>
    <w:rsid w:val="00891101"/>
    <w:rsid w:val="008914BB"/>
    <w:rsid w:val="0089159F"/>
    <w:rsid w:val="00891870"/>
    <w:rsid w:val="00891984"/>
    <w:rsid w:val="008919D2"/>
    <w:rsid w:val="00891B38"/>
    <w:rsid w:val="00891CE2"/>
    <w:rsid w:val="00891F69"/>
    <w:rsid w:val="00892294"/>
    <w:rsid w:val="008927C1"/>
    <w:rsid w:val="00892DD1"/>
    <w:rsid w:val="00892FE6"/>
    <w:rsid w:val="0089389D"/>
    <w:rsid w:val="00893D17"/>
    <w:rsid w:val="008941E1"/>
    <w:rsid w:val="0089448A"/>
    <w:rsid w:val="008945E3"/>
    <w:rsid w:val="00895255"/>
    <w:rsid w:val="008952C8"/>
    <w:rsid w:val="008952D7"/>
    <w:rsid w:val="00895382"/>
    <w:rsid w:val="00895410"/>
    <w:rsid w:val="008957B1"/>
    <w:rsid w:val="00895AB4"/>
    <w:rsid w:val="00895DB1"/>
    <w:rsid w:val="00895DC5"/>
    <w:rsid w:val="00895DE3"/>
    <w:rsid w:val="0089619D"/>
    <w:rsid w:val="008962E1"/>
    <w:rsid w:val="00896483"/>
    <w:rsid w:val="0089662E"/>
    <w:rsid w:val="00896723"/>
    <w:rsid w:val="00896A72"/>
    <w:rsid w:val="00896C8F"/>
    <w:rsid w:val="00896E43"/>
    <w:rsid w:val="00896F55"/>
    <w:rsid w:val="008970E8"/>
    <w:rsid w:val="0089724D"/>
    <w:rsid w:val="008974AB"/>
    <w:rsid w:val="00897701"/>
    <w:rsid w:val="008A0222"/>
    <w:rsid w:val="008A034F"/>
    <w:rsid w:val="008A0968"/>
    <w:rsid w:val="008A0D6C"/>
    <w:rsid w:val="008A0D99"/>
    <w:rsid w:val="008A17EB"/>
    <w:rsid w:val="008A1AED"/>
    <w:rsid w:val="008A1DD0"/>
    <w:rsid w:val="008A1EAB"/>
    <w:rsid w:val="008A2094"/>
    <w:rsid w:val="008A2158"/>
    <w:rsid w:val="008A25B2"/>
    <w:rsid w:val="008A2C45"/>
    <w:rsid w:val="008A2F05"/>
    <w:rsid w:val="008A2FA0"/>
    <w:rsid w:val="008A3060"/>
    <w:rsid w:val="008A31BE"/>
    <w:rsid w:val="008A3930"/>
    <w:rsid w:val="008A40B6"/>
    <w:rsid w:val="008A4123"/>
    <w:rsid w:val="008A44D1"/>
    <w:rsid w:val="008A4747"/>
    <w:rsid w:val="008A496C"/>
    <w:rsid w:val="008A520E"/>
    <w:rsid w:val="008A6147"/>
    <w:rsid w:val="008A65F3"/>
    <w:rsid w:val="008A6656"/>
    <w:rsid w:val="008A674F"/>
    <w:rsid w:val="008A6B5F"/>
    <w:rsid w:val="008A6C18"/>
    <w:rsid w:val="008A6D9F"/>
    <w:rsid w:val="008A730F"/>
    <w:rsid w:val="008A73CD"/>
    <w:rsid w:val="008A7F58"/>
    <w:rsid w:val="008B027E"/>
    <w:rsid w:val="008B0306"/>
    <w:rsid w:val="008B18DB"/>
    <w:rsid w:val="008B1A9B"/>
    <w:rsid w:val="008B246F"/>
    <w:rsid w:val="008B2620"/>
    <w:rsid w:val="008B2889"/>
    <w:rsid w:val="008B32D7"/>
    <w:rsid w:val="008B359C"/>
    <w:rsid w:val="008B35DC"/>
    <w:rsid w:val="008B378F"/>
    <w:rsid w:val="008B38E0"/>
    <w:rsid w:val="008B3E42"/>
    <w:rsid w:val="008B3E50"/>
    <w:rsid w:val="008B4446"/>
    <w:rsid w:val="008B446C"/>
    <w:rsid w:val="008B4573"/>
    <w:rsid w:val="008B4670"/>
    <w:rsid w:val="008B499F"/>
    <w:rsid w:val="008B49DE"/>
    <w:rsid w:val="008B4C50"/>
    <w:rsid w:val="008B5049"/>
    <w:rsid w:val="008B50D2"/>
    <w:rsid w:val="008B5226"/>
    <w:rsid w:val="008B5279"/>
    <w:rsid w:val="008B56D3"/>
    <w:rsid w:val="008B5D4E"/>
    <w:rsid w:val="008B5DCB"/>
    <w:rsid w:val="008B67DA"/>
    <w:rsid w:val="008B69EE"/>
    <w:rsid w:val="008B71DF"/>
    <w:rsid w:val="008B72EE"/>
    <w:rsid w:val="008B741B"/>
    <w:rsid w:val="008B783C"/>
    <w:rsid w:val="008B79DD"/>
    <w:rsid w:val="008B7ABA"/>
    <w:rsid w:val="008C074E"/>
    <w:rsid w:val="008C0A57"/>
    <w:rsid w:val="008C0D50"/>
    <w:rsid w:val="008C11A9"/>
    <w:rsid w:val="008C130A"/>
    <w:rsid w:val="008C153D"/>
    <w:rsid w:val="008C16FA"/>
    <w:rsid w:val="008C1A20"/>
    <w:rsid w:val="008C1A60"/>
    <w:rsid w:val="008C21E9"/>
    <w:rsid w:val="008C276D"/>
    <w:rsid w:val="008C2AFE"/>
    <w:rsid w:val="008C2BE4"/>
    <w:rsid w:val="008C2D59"/>
    <w:rsid w:val="008C2FED"/>
    <w:rsid w:val="008C3343"/>
    <w:rsid w:val="008C3947"/>
    <w:rsid w:val="008C3D41"/>
    <w:rsid w:val="008C3F62"/>
    <w:rsid w:val="008C4140"/>
    <w:rsid w:val="008C4454"/>
    <w:rsid w:val="008C46A4"/>
    <w:rsid w:val="008C48CE"/>
    <w:rsid w:val="008C4C64"/>
    <w:rsid w:val="008C560B"/>
    <w:rsid w:val="008C56BD"/>
    <w:rsid w:val="008C5AF2"/>
    <w:rsid w:val="008C5C5F"/>
    <w:rsid w:val="008C5E90"/>
    <w:rsid w:val="008C6560"/>
    <w:rsid w:val="008C6709"/>
    <w:rsid w:val="008C6767"/>
    <w:rsid w:val="008C6FCA"/>
    <w:rsid w:val="008C7074"/>
    <w:rsid w:val="008C76E9"/>
    <w:rsid w:val="008C7759"/>
    <w:rsid w:val="008C7A96"/>
    <w:rsid w:val="008C7FAB"/>
    <w:rsid w:val="008D0027"/>
    <w:rsid w:val="008D0958"/>
    <w:rsid w:val="008D0CDA"/>
    <w:rsid w:val="008D10C7"/>
    <w:rsid w:val="008D14D6"/>
    <w:rsid w:val="008D18C3"/>
    <w:rsid w:val="008D1DAA"/>
    <w:rsid w:val="008D1EAE"/>
    <w:rsid w:val="008D219D"/>
    <w:rsid w:val="008D25CA"/>
    <w:rsid w:val="008D2725"/>
    <w:rsid w:val="008D29FC"/>
    <w:rsid w:val="008D2BEE"/>
    <w:rsid w:val="008D2DC1"/>
    <w:rsid w:val="008D3199"/>
    <w:rsid w:val="008D37FB"/>
    <w:rsid w:val="008D3B9B"/>
    <w:rsid w:val="008D3E22"/>
    <w:rsid w:val="008D41F1"/>
    <w:rsid w:val="008D4AEA"/>
    <w:rsid w:val="008D4CCD"/>
    <w:rsid w:val="008D4D8B"/>
    <w:rsid w:val="008D5396"/>
    <w:rsid w:val="008D5938"/>
    <w:rsid w:val="008D5E15"/>
    <w:rsid w:val="008D5E8B"/>
    <w:rsid w:val="008D636D"/>
    <w:rsid w:val="008D69AB"/>
    <w:rsid w:val="008D70E0"/>
    <w:rsid w:val="008D718C"/>
    <w:rsid w:val="008D7360"/>
    <w:rsid w:val="008D7423"/>
    <w:rsid w:val="008D76A1"/>
    <w:rsid w:val="008D792C"/>
    <w:rsid w:val="008D7951"/>
    <w:rsid w:val="008D7A4E"/>
    <w:rsid w:val="008E08DC"/>
    <w:rsid w:val="008E0945"/>
    <w:rsid w:val="008E0B55"/>
    <w:rsid w:val="008E0D6C"/>
    <w:rsid w:val="008E0F1B"/>
    <w:rsid w:val="008E129B"/>
    <w:rsid w:val="008E147A"/>
    <w:rsid w:val="008E158E"/>
    <w:rsid w:val="008E17BB"/>
    <w:rsid w:val="008E1E2E"/>
    <w:rsid w:val="008E1EB4"/>
    <w:rsid w:val="008E2213"/>
    <w:rsid w:val="008E244A"/>
    <w:rsid w:val="008E268D"/>
    <w:rsid w:val="008E26FD"/>
    <w:rsid w:val="008E343F"/>
    <w:rsid w:val="008E4155"/>
    <w:rsid w:val="008E434E"/>
    <w:rsid w:val="008E4A13"/>
    <w:rsid w:val="008E4BAC"/>
    <w:rsid w:val="008E4ED5"/>
    <w:rsid w:val="008E4F09"/>
    <w:rsid w:val="008E54A0"/>
    <w:rsid w:val="008E586A"/>
    <w:rsid w:val="008E5F92"/>
    <w:rsid w:val="008E6671"/>
    <w:rsid w:val="008E68C5"/>
    <w:rsid w:val="008E7940"/>
    <w:rsid w:val="008E7BAB"/>
    <w:rsid w:val="008E7D24"/>
    <w:rsid w:val="008E7FA3"/>
    <w:rsid w:val="008F020E"/>
    <w:rsid w:val="008F0313"/>
    <w:rsid w:val="008F053D"/>
    <w:rsid w:val="008F0B75"/>
    <w:rsid w:val="008F110B"/>
    <w:rsid w:val="008F120D"/>
    <w:rsid w:val="008F1376"/>
    <w:rsid w:val="008F1AC3"/>
    <w:rsid w:val="008F1C97"/>
    <w:rsid w:val="008F1EA5"/>
    <w:rsid w:val="008F22E1"/>
    <w:rsid w:val="008F26DD"/>
    <w:rsid w:val="008F28F8"/>
    <w:rsid w:val="008F2B4C"/>
    <w:rsid w:val="008F2E58"/>
    <w:rsid w:val="008F303D"/>
    <w:rsid w:val="008F3237"/>
    <w:rsid w:val="008F3893"/>
    <w:rsid w:val="008F3A55"/>
    <w:rsid w:val="008F3C5F"/>
    <w:rsid w:val="008F3E00"/>
    <w:rsid w:val="008F4408"/>
    <w:rsid w:val="008F45C5"/>
    <w:rsid w:val="008F4616"/>
    <w:rsid w:val="008F4E2F"/>
    <w:rsid w:val="008F4E9C"/>
    <w:rsid w:val="008F5312"/>
    <w:rsid w:val="008F556E"/>
    <w:rsid w:val="008F55D0"/>
    <w:rsid w:val="008F5E57"/>
    <w:rsid w:val="008F6195"/>
    <w:rsid w:val="008F61AA"/>
    <w:rsid w:val="008F633B"/>
    <w:rsid w:val="008F6425"/>
    <w:rsid w:val="008F65F0"/>
    <w:rsid w:val="008F68EF"/>
    <w:rsid w:val="008F6D51"/>
    <w:rsid w:val="008F76E9"/>
    <w:rsid w:val="008F7E84"/>
    <w:rsid w:val="00900663"/>
    <w:rsid w:val="00900EDE"/>
    <w:rsid w:val="0090141A"/>
    <w:rsid w:val="009016FB"/>
    <w:rsid w:val="009019A1"/>
    <w:rsid w:val="0090264D"/>
    <w:rsid w:val="00902ACE"/>
    <w:rsid w:val="00902B9E"/>
    <w:rsid w:val="00902F01"/>
    <w:rsid w:val="00902FCB"/>
    <w:rsid w:val="00903095"/>
    <w:rsid w:val="0090319D"/>
    <w:rsid w:val="0090323D"/>
    <w:rsid w:val="00903567"/>
    <w:rsid w:val="00903998"/>
    <w:rsid w:val="00904069"/>
    <w:rsid w:val="009040D1"/>
    <w:rsid w:val="0090441D"/>
    <w:rsid w:val="0090452C"/>
    <w:rsid w:val="00904D89"/>
    <w:rsid w:val="009059E4"/>
    <w:rsid w:val="00905FBF"/>
    <w:rsid w:val="00906021"/>
    <w:rsid w:val="0090615D"/>
    <w:rsid w:val="009062C7"/>
    <w:rsid w:val="00906459"/>
    <w:rsid w:val="009066A0"/>
    <w:rsid w:val="00906723"/>
    <w:rsid w:val="0090689A"/>
    <w:rsid w:val="00906CA3"/>
    <w:rsid w:val="009071C0"/>
    <w:rsid w:val="00907329"/>
    <w:rsid w:val="0090742F"/>
    <w:rsid w:val="00907A88"/>
    <w:rsid w:val="00907C79"/>
    <w:rsid w:val="00910C4F"/>
    <w:rsid w:val="00910EAE"/>
    <w:rsid w:val="00910FB5"/>
    <w:rsid w:val="009112C0"/>
    <w:rsid w:val="009113C4"/>
    <w:rsid w:val="00911E5D"/>
    <w:rsid w:val="009121C8"/>
    <w:rsid w:val="00912326"/>
    <w:rsid w:val="0091236D"/>
    <w:rsid w:val="0091251A"/>
    <w:rsid w:val="00912699"/>
    <w:rsid w:val="009128B5"/>
    <w:rsid w:val="009129B8"/>
    <w:rsid w:val="00912ABB"/>
    <w:rsid w:val="00912AC1"/>
    <w:rsid w:val="00912EEF"/>
    <w:rsid w:val="00913473"/>
    <w:rsid w:val="009134C2"/>
    <w:rsid w:val="009135AC"/>
    <w:rsid w:val="00913709"/>
    <w:rsid w:val="00913837"/>
    <w:rsid w:val="00913B6D"/>
    <w:rsid w:val="00913C22"/>
    <w:rsid w:val="00913C60"/>
    <w:rsid w:val="00913DB2"/>
    <w:rsid w:val="0091439E"/>
    <w:rsid w:val="0091493E"/>
    <w:rsid w:val="00915A6E"/>
    <w:rsid w:val="009169D3"/>
    <w:rsid w:val="00916A60"/>
    <w:rsid w:val="00916DCD"/>
    <w:rsid w:val="009171DC"/>
    <w:rsid w:val="009173E3"/>
    <w:rsid w:val="0091796F"/>
    <w:rsid w:val="00917A40"/>
    <w:rsid w:val="00917BB2"/>
    <w:rsid w:val="00917F5A"/>
    <w:rsid w:val="00917F5B"/>
    <w:rsid w:val="009200DE"/>
    <w:rsid w:val="00920256"/>
    <w:rsid w:val="0092075E"/>
    <w:rsid w:val="009209A2"/>
    <w:rsid w:val="00920E3D"/>
    <w:rsid w:val="00921039"/>
    <w:rsid w:val="0092120B"/>
    <w:rsid w:val="00921210"/>
    <w:rsid w:val="0092123A"/>
    <w:rsid w:val="009212C4"/>
    <w:rsid w:val="00921A10"/>
    <w:rsid w:val="0092216D"/>
    <w:rsid w:val="00922443"/>
    <w:rsid w:val="00922774"/>
    <w:rsid w:val="00922C45"/>
    <w:rsid w:val="00922F1F"/>
    <w:rsid w:val="009232CA"/>
    <w:rsid w:val="00923425"/>
    <w:rsid w:val="0092342A"/>
    <w:rsid w:val="009234B1"/>
    <w:rsid w:val="00923508"/>
    <w:rsid w:val="00923702"/>
    <w:rsid w:val="0092380E"/>
    <w:rsid w:val="00923860"/>
    <w:rsid w:val="00923C95"/>
    <w:rsid w:val="00923DC5"/>
    <w:rsid w:val="0092413F"/>
    <w:rsid w:val="009242D7"/>
    <w:rsid w:val="00924639"/>
    <w:rsid w:val="0092493A"/>
    <w:rsid w:val="00924A8F"/>
    <w:rsid w:val="00924D65"/>
    <w:rsid w:val="00924F35"/>
    <w:rsid w:val="00925137"/>
    <w:rsid w:val="0092516C"/>
    <w:rsid w:val="009253EC"/>
    <w:rsid w:val="00925C71"/>
    <w:rsid w:val="00925C8B"/>
    <w:rsid w:val="0092648D"/>
    <w:rsid w:val="009265D4"/>
    <w:rsid w:val="009267DB"/>
    <w:rsid w:val="00926D86"/>
    <w:rsid w:val="00926E03"/>
    <w:rsid w:val="00926FF7"/>
    <w:rsid w:val="009274F0"/>
    <w:rsid w:val="009276ED"/>
    <w:rsid w:val="00927C8E"/>
    <w:rsid w:val="00927EA2"/>
    <w:rsid w:val="00927EF1"/>
    <w:rsid w:val="0092D0A9"/>
    <w:rsid w:val="0093029E"/>
    <w:rsid w:val="00930714"/>
    <w:rsid w:val="00930D57"/>
    <w:rsid w:val="00930DCB"/>
    <w:rsid w:val="00930EFA"/>
    <w:rsid w:val="00930FF8"/>
    <w:rsid w:val="00931094"/>
    <w:rsid w:val="009310B5"/>
    <w:rsid w:val="00931295"/>
    <w:rsid w:val="009314E9"/>
    <w:rsid w:val="009315A2"/>
    <w:rsid w:val="009321A3"/>
    <w:rsid w:val="009323B4"/>
    <w:rsid w:val="0093260E"/>
    <w:rsid w:val="009333B7"/>
    <w:rsid w:val="00933619"/>
    <w:rsid w:val="0093365E"/>
    <w:rsid w:val="00933810"/>
    <w:rsid w:val="00933DC4"/>
    <w:rsid w:val="00933F35"/>
    <w:rsid w:val="00934640"/>
    <w:rsid w:val="009349AA"/>
    <w:rsid w:val="00934A7E"/>
    <w:rsid w:val="00934B9C"/>
    <w:rsid w:val="00934C22"/>
    <w:rsid w:val="00934D36"/>
    <w:rsid w:val="00935006"/>
    <w:rsid w:val="00935050"/>
    <w:rsid w:val="00935150"/>
    <w:rsid w:val="00935244"/>
    <w:rsid w:val="00935568"/>
    <w:rsid w:val="00935DF6"/>
    <w:rsid w:val="00935F35"/>
    <w:rsid w:val="00935F59"/>
    <w:rsid w:val="00936121"/>
    <w:rsid w:val="00936496"/>
    <w:rsid w:val="00936599"/>
    <w:rsid w:val="00936690"/>
    <w:rsid w:val="009366B0"/>
    <w:rsid w:val="00936B0A"/>
    <w:rsid w:val="00936F8E"/>
    <w:rsid w:val="009371D5"/>
    <w:rsid w:val="00937241"/>
    <w:rsid w:val="00937284"/>
    <w:rsid w:val="00937487"/>
    <w:rsid w:val="009374CF"/>
    <w:rsid w:val="00937A96"/>
    <w:rsid w:val="00937C39"/>
    <w:rsid w:val="00937F25"/>
    <w:rsid w:val="00940043"/>
    <w:rsid w:val="0094016F"/>
    <w:rsid w:val="009405C3"/>
    <w:rsid w:val="00940C58"/>
    <w:rsid w:val="00940EEA"/>
    <w:rsid w:val="00940F27"/>
    <w:rsid w:val="00941138"/>
    <w:rsid w:val="0094139A"/>
    <w:rsid w:val="00941419"/>
    <w:rsid w:val="009415E6"/>
    <w:rsid w:val="00941859"/>
    <w:rsid w:val="00941B9C"/>
    <w:rsid w:val="00941E67"/>
    <w:rsid w:val="00941F28"/>
    <w:rsid w:val="009425CD"/>
    <w:rsid w:val="0094287B"/>
    <w:rsid w:val="0094297F"/>
    <w:rsid w:val="00942E47"/>
    <w:rsid w:val="00942FBE"/>
    <w:rsid w:val="00943013"/>
    <w:rsid w:val="00943363"/>
    <w:rsid w:val="00943431"/>
    <w:rsid w:val="00943A65"/>
    <w:rsid w:val="00943CCF"/>
    <w:rsid w:val="00943E36"/>
    <w:rsid w:val="0094408A"/>
    <w:rsid w:val="00944160"/>
    <w:rsid w:val="00944654"/>
    <w:rsid w:val="009448DA"/>
    <w:rsid w:val="00944A63"/>
    <w:rsid w:val="00944B60"/>
    <w:rsid w:val="00945559"/>
    <w:rsid w:val="0094560D"/>
    <w:rsid w:val="009458C2"/>
    <w:rsid w:val="009458D1"/>
    <w:rsid w:val="0094599D"/>
    <w:rsid w:val="00945A9F"/>
    <w:rsid w:val="009465FF"/>
    <w:rsid w:val="00946727"/>
    <w:rsid w:val="009468AB"/>
    <w:rsid w:val="00946D81"/>
    <w:rsid w:val="009470D7"/>
    <w:rsid w:val="009471B5"/>
    <w:rsid w:val="009472FE"/>
    <w:rsid w:val="009473BA"/>
    <w:rsid w:val="009479A3"/>
    <w:rsid w:val="00947A42"/>
    <w:rsid w:val="00947AD5"/>
    <w:rsid w:val="00947ED1"/>
    <w:rsid w:val="00947EE3"/>
    <w:rsid w:val="0095008A"/>
    <w:rsid w:val="009509B3"/>
    <w:rsid w:val="00950AAA"/>
    <w:rsid w:val="00950C4C"/>
    <w:rsid w:val="00950EB1"/>
    <w:rsid w:val="00950F9A"/>
    <w:rsid w:val="009512D4"/>
    <w:rsid w:val="0095185A"/>
    <w:rsid w:val="0095221B"/>
    <w:rsid w:val="009525FE"/>
    <w:rsid w:val="00952667"/>
    <w:rsid w:val="00952B1C"/>
    <w:rsid w:val="00953026"/>
    <w:rsid w:val="00953B74"/>
    <w:rsid w:val="00953F87"/>
    <w:rsid w:val="00953FD8"/>
    <w:rsid w:val="00954048"/>
    <w:rsid w:val="00954321"/>
    <w:rsid w:val="00954A12"/>
    <w:rsid w:val="009553EB"/>
    <w:rsid w:val="009553F1"/>
    <w:rsid w:val="009555EA"/>
    <w:rsid w:val="0095560D"/>
    <w:rsid w:val="009556C0"/>
    <w:rsid w:val="00955953"/>
    <w:rsid w:val="00955D95"/>
    <w:rsid w:val="009560DC"/>
    <w:rsid w:val="0095622D"/>
    <w:rsid w:val="009564C3"/>
    <w:rsid w:val="0095697F"/>
    <w:rsid w:val="00956AA0"/>
    <w:rsid w:val="00957010"/>
    <w:rsid w:val="009570FF"/>
    <w:rsid w:val="00957102"/>
    <w:rsid w:val="0095714F"/>
    <w:rsid w:val="00957214"/>
    <w:rsid w:val="009573E1"/>
    <w:rsid w:val="00957E5D"/>
    <w:rsid w:val="00957E95"/>
    <w:rsid w:val="009608E6"/>
    <w:rsid w:val="009612E7"/>
    <w:rsid w:val="009614ED"/>
    <w:rsid w:val="00961A43"/>
    <w:rsid w:val="00961AC0"/>
    <w:rsid w:val="00961B8C"/>
    <w:rsid w:val="00961B92"/>
    <w:rsid w:val="00961C7B"/>
    <w:rsid w:val="00961FE3"/>
    <w:rsid w:val="0096204D"/>
    <w:rsid w:val="0096217E"/>
    <w:rsid w:val="0096266E"/>
    <w:rsid w:val="00962BF4"/>
    <w:rsid w:val="00963214"/>
    <w:rsid w:val="00963A6C"/>
    <w:rsid w:val="00963EF3"/>
    <w:rsid w:val="00963FA3"/>
    <w:rsid w:val="00964109"/>
    <w:rsid w:val="00964116"/>
    <w:rsid w:val="009649CF"/>
    <w:rsid w:val="00964BA4"/>
    <w:rsid w:val="00964C05"/>
    <w:rsid w:val="00964C5E"/>
    <w:rsid w:val="00965136"/>
    <w:rsid w:val="0096539E"/>
    <w:rsid w:val="00965423"/>
    <w:rsid w:val="00965453"/>
    <w:rsid w:val="00965A12"/>
    <w:rsid w:val="00965C40"/>
    <w:rsid w:val="0096625E"/>
    <w:rsid w:val="009667F3"/>
    <w:rsid w:val="0096683A"/>
    <w:rsid w:val="00966B67"/>
    <w:rsid w:val="00966EDE"/>
    <w:rsid w:val="00967003"/>
    <w:rsid w:val="009673C0"/>
    <w:rsid w:val="009677D2"/>
    <w:rsid w:val="00967C7C"/>
    <w:rsid w:val="0097083E"/>
    <w:rsid w:val="00970D16"/>
    <w:rsid w:val="0097137A"/>
    <w:rsid w:val="009714B8"/>
    <w:rsid w:val="00971A99"/>
    <w:rsid w:val="00971C6C"/>
    <w:rsid w:val="00971D04"/>
    <w:rsid w:val="00971D89"/>
    <w:rsid w:val="00971ECB"/>
    <w:rsid w:val="009722BD"/>
    <w:rsid w:val="00972992"/>
    <w:rsid w:val="00973093"/>
    <w:rsid w:val="0097313A"/>
    <w:rsid w:val="00973475"/>
    <w:rsid w:val="00973499"/>
    <w:rsid w:val="00973689"/>
    <w:rsid w:val="00973BC7"/>
    <w:rsid w:val="00974025"/>
    <w:rsid w:val="00974174"/>
    <w:rsid w:val="00974998"/>
    <w:rsid w:val="00974B43"/>
    <w:rsid w:val="009756C0"/>
    <w:rsid w:val="009757C2"/>
    <w:rsid w:val="00975821"/>
    <w:rsid w:val="00975908"/>
    <w:rsid w:val="0097594D"/>
    <w:rsid w:val="00975F20"/>
    <w:rsid w:val="0097609F"/>
    <w:rsid w:val="00976184"/>
    <w:rsid w:val="00976325"/>
    <w:rsid w:val="009764D7"/>
    <w:rsid w:val="00976676"/>
    <w:rsid w:val="00976731"/>
    <w:rsid w:val="00976957"/>
    <w:rsid w:val="009769AD"/>
    <w:rsid w:val="00976D20"/>
    <w:rsid w:val="009771AD"/>
    <w:rsid w:val="00977302"/>
    <w:rsid w:val="009773A3"/>
    <w:rsid w:val="0097740C"/>
    <w:rsid w:val="009778EE"/>
    <w:rsid w:val="00977A98"/>
    <w:rsid w:val="00977E86"/>
    <w:rsid w:val="00977FE1"/>
    <w:rsid w:val="0098003F"/>
    <w:rsid w:val="009804F1"/>
    <w:rsid w:val="00980608"/>
    <w:rsid w:val="00980623"/>
    <w:rsid w:val="00980BD2"/>
    <w:rsid w:val="0098159E"/>
    <w:rsid w:val="0098166B"/>
    <w:rsid w:val="0098169D"/>
    <w:rsid w:val="009816A4"/>
    <w:rsid w:val="009816DB"/>
    <w:rsid w:val="00981A10"/>
    <w:rsid w:val="00981D55"/>
    <w:rsid w:val="00981F78"/>
    <w:rsid w:val="00981F96"/>
    <w:rsid w:val="00982395"/>
    <w:rsid w:val="00982614"/>
    <w:rsid w:val="0098268E"/>
    <w:rsid w:val="00982D67"/>
    <w:rsid w:val="00982DAC"/>
    <w:rsid w:val="00982E24"/>
    <w:rsid w:val="00982FC7"/>
    <w:rsid w:val="00983110"/>
    <w:rsid w:val="00983A11"/>
    <w:rsid w:val="00983EE5"/>
    <w:rsid w:val="00984125"/>
    <w:rsid w:val="009841F9"/>
    <w:rsid w:val="00984263"/>
    <w:rsid w:val="009844F0"/>
    <w:rsid w:val="0098462C"/>
    <w:rsid w:val="0098465E"/>
    <w:rsid w:val="00984AEC"/>
    <w:rsid w:val="00984C6E"/>
    <w:rsid w:val="009853BB"/>
    <w:rsid w:val="00985701"/>
    <w:rsid w:val="00985A6A"/>
    <w:rsid w:val="00985B4B"/>
    <w:rsid w:val="00985C7F"/>
    <w:rsid w:val="00986319"/>
    <w:rsid w:val="00986CFD"/>
    <w:rsid w:val="00987091"/>
    <w:rsid w:val="00987263"/>
    <w:rsid w:val="00987C84"/>
    <w:rsid w:val="00987F71"/>
    <w:rsid w:val="009907E3"/>
    <w:rsid w:val="00990A73"/>
    <w:rsid w:val="00990B66"/>
    <w:rsid w:val="00990F19"/>
    <w:rsid w:val="00991187"/>
    <w:rsid w:val="00991218"/>
    <w:rsid w:val="00991629"/>
    <w:rsid w:val="00991752"/>
    <w:rsid w:val="0099182C"/>
    <w:rsid w:val="00991A36"/>
    <w:rsid w:val="00991DB3"/>
    <w:rsid w:val="00991F83"/>
    <w:rsid w:val="009921DD"/>
    <w:rsid w:val="00992336"/>
    <w:rsid w:val="00992851"/>
    <w:rsid w:val="00992875"/>
    <w:rsid w:val="009928DE"/>
    <w:rsid w:val="00992A12"/>
    <w:rsid w:val="00992AE9"/>
    <w:rsid w:val="00992AEA"/>
    <w:rsid w:val="00992EB1"/>
    <w:rsid w:val="00992F19"/>
    <w:rsid w:val="0099319E"/>
    <w:rsid w:val="009933E6"/>
    <w:rsid w:val="0099382E"/>
    <w:rsid w:val="0099389D"/>
    <w:rsid w:val="009939B8"/>
    <w:rsid w:val="00993AF5"/>
    <w:rsid w:val="00993E30"/>
    <w:rsid w:val="00993E54"/>
    <w:rsid w:val="00993FB6"/>
    <w:rsid w:val="009940A9"/>
    <w:rsid w:val="009945FA"/>
    <w:rsid w:val="0099482A"/>
    <w:rsid w:val="009949CB"/>
    <w:rsid w:val="009949EB"/>
    <w:rsid w:val="00994D01"/>
    <w:rsid w:val="00994EC9"/>
    <w:rsid w:val="00994EE0"/>
    <w:rsid w:val="00994F66"/>
    <w:rsid w:val="009953CA"/>
    <w:rsid w:val="009955C5"/>
    <w:rsid w:val="00996039"/>
    <w:rsid w:val="00996175"/>
    <w:rsid w:val="00996BC5"/>
    <w:rsid w:val="00996BD6"/>
    <w:rsid w:val="00996E25"/>
    <w:rsid w:val="00996F38"/>
    <w:rsid w:val="0099714B"/>
    <w:rsid w:val="0099735C"/>
    <w:rsid w:val="00997581"/>
    <w:rsid w:val="00997B80"/>
    <w:rsid w:val="00997D39"/>
    <w:rsid w:val="00997FB6"/>
    <w:rsid w:val="009A0057"/>
    <w:rsid w:val="009A036F"/>
    <w:rsid w:val="009A055C"/>
    <w:rsid w:val="009A07F5"/>
    <w:rsid w:val="009A0C58"/>
    <w:rsid w:val="009A0C65"/>
    <w:rsid w:val="009A0E7F"/>
    <w:rsid w:val="009A0EF8"/>
    <w:rsid w:val="009A1212"/>
    <w:rsid w:val="009A1930"/>
    <w:rsid w:val="009A197D"/>
    <w:rsid w:val="009A1CBF"/>
    <w:rsid w:val="009A1DFE"/>
    <w:rsid w:val="009A1F24"/>
    <w:rsid w:val="009A1F84"/>
    <w:rsid w:val="009A2C39"/>
    <w:rsid w:val="009A2D9F"/>
    <w:rsid w:val="009A3167"/>
    <w:rsid w:val="009A343B"/>
    <w:rsid w:val="009A34F8"/>
    <w:rsid w:val="009A352F"/>
    <w:rsid w:val="009A3762"/>
    <w:rsid w:val="009A383C"/>
    <w:rsid w:val="009A3EDB"/>
    <w:rsid w:val="009A4139"/>
    <w:rsid w:val="009A41EF"/>
    <w:rsid w:val="009A4294"/>
    <w:rsid w:val="009A4640"/>
    <w:rsid w:val="009A4C98"/>
    <w:rsid w:val="009A511C"/>
    <w:rsid w:val="009A579D"/>
    <w:rsid w:val="009A5ECC"/>
    <w:rsid w:val="009A5F25"/>
    <w:rsid w:val="009A5F82"/>
    <w:rsid w:val="009A6433"/>
    <w:rsid w:val="009A6472"/>
    <w:rsid w:val="009A6647"/>
    <w:rsid w:val="009A690E"/>
    <w:rsid w:val="009A6B16"/>
    <w:rsid w:val="009A6BE8"/>
    <w:rsid w:val="009A6FA5"/>
    <w:rsid w:val="009A7194"/>
    <w:rsid w:val="009A71CA"/>
    <w:rsid w:val="009A71E3"/>
    <w:rsid w:val="009A7451"/>
    <w:rsid w:val="009A767D"/>
    <w:rsid w:val="009A7844"/>
    <w:rsid w:val="009A78C1"/>
    <w:rsid w:val="009A79F4"/>
    <w:rsid w:val="009A7C7E"/>
    <w:rsid w:val="009B003B"/>
    <w:rsid w:val="009B01C6"/>
    <w:rsid w:val="009B0276"/>
    <w:rsid w:val="009B08B9"/>
    <w:rsid w:val="009B09F4"/>
    <w:rsid w:val="009B0AA0"/>
    <w:rsid w:val="009B102B"/>
    <w:rsid w:val="009B10C2"/>
    <w:rsid w:val="009B113E"/>
    <w:rsid w:val="009B11AA"/>
    <w:rsid w:val="009B1A44"/>
    <w:rsid w:val="009B1B24"/>
    <w:rsid w:val="009B20B1"/>
    <w:rsid w:val="009B261E"/>
    <w:rsid w:val="009B265A"/>
    <w:rsid w:val="009B2739"/>
    <w:rsid w:val="009B283C"/>
    <w:rsid w:val="009B2CC0"/>
    <w:rsid w:val="009B30D9"/>
    <w:rsid w:val="009B314F"/>
    <w:rsid w:val="009B3A40"/>
    <w:rsid w:val="009B3CE1"/>
    <w:rsid w:val="009B3DBD"/>
    <w:rsid w:val="009B3F7A"/>
    <w:rsid w:val="009B42D2"/>
    <w:rsid w:val="009B43B4"/>
    <w:rsid w:val="009B43C0"/>
    <w:rsid w:val="009B4474"/>
    <w:rsid w:val="009B4D56"/>
    <w:rsid w:val="009B4ED4"/>
    <w:rsid w:val="009B5146"/>
    <w:rsid w:val="009B5709"/>
    <w:rsid w:val="009B5937"/>
    <w:rsid w:val="009B5A60"/>
    <w:rsid w:val="009B5AF6"/>
    <w:rsid w:val="009B5C26"/>
    <w:rsid w:val="009B5D8D"/>
    <w:rsid w:val="009B60C6"/>
    <w:rsid w:val="009B61F4"/>
    <w:rsid w:val="009B62E7"/>
    <w:rsid w:val="009B6792"/>
    <w:rsid w:val="009B67FB"/>
    <w:rsid w:val="009B68D5"/>
    <w:rsid w:val="009B69A2"/>
    <w:rsid w:val="009B6CBD"/>
    <w:rsid w:val="009B70C3"/>
    <w:rsid w:val="009B7401"/>
    <w:rsid w:val="009B74A6"/>
    <w:rsid w:val="009B7671"/>
    <w:rsid w:val="009B79F5"/>
    <w:rsid w:val="009B7AE4"/>
    <w:rsid w:val="009B7CB7"/>
    <w:rsid w:val="009C0702"/>
    <w:rsid w:val="009C0A78"/>
    <w:rsid w:val="009C10B8"/>
    <w:rsid w:val="009C161E"/>
    <w:rsid w:val="009C167B"/>
    <w:rsid w:val="009C1C4D"/>
    <w:rsid w:val="009C1F2B"/>
    <w:rsid w:val="009C253A"/>
    <w:rsid w:val="009C258C"/>
    <w:rsid w:val="009C27F9"/>
    <w:rsid w:val="009C2EFD"/>
    <w:rsid w:val="009C2F56"/>
    <w:rsid w:val="009C30DF"/>
    <w:rsid w:val="009C33D2"/>
    <w:rsid w:val="009C3946"/>
    <w:rsid w:val="009C3B80"/>
    <w:rsid w:val="009C4119"/>
    <w:rsid w:val="009C49B3"/>
    <w:rsid w:val="009C4A18"/>
    <w:rsid w:val="009C502C"/>
    <w:rsid w:val="009C53FC"/>
    <w:rsid w:val="009C5437"/>
    <w:rsid w:val="009C5532"/>
    <w:rsid w:val="009C5891"/>
    <w:rsid w:val="009C5B0C"/>
    <w:rsid w:val="009C5CF3"/>
    <w:rsid w:val="009C5D4A"/>
    <w:rsid w:val="009C5E12"/>
    <w:rsid w:val="009C5FF8"/>
    <w:rsid w:val="009C6432"/>
    <w:rsid w:val="009C6AA2"/>
    <w:rsid w:val="009C6BF1"/>
    <w:rsid w:val="009C6FF1"/>
    <w:rsid w:val="009C703E"/>
    <w:rsid w:val="009C755A"/>
    <w:rsid w:val="009C7AB4"/>
    <w:rsid w:val="009C7BCE"/>
    <w:rsid w:val="009C7CE7"/>
    <w:rsid w:val="009D02CF"/>
    <w:rsid w:val="009D04A6"/>
    <w:rsid w:val="009D07AE"/>
    <w:rsid w:val="009D0A1E"/>
    <w:rsid w:val="009D0A27"/>
    <w:rsid w:val="009D0ADB"/>
    <w:rsid w:val="009D0B75"/>
    <w:rsid w:val="009D0B9C"/>
    <w:rsid w:val="009D139E"/>
    <w:rsid w:val="009D140C"/>
    <w:rsid w:val="009D198C"/>
    <w:rsid w:val="009D19AC"/>
    <w:rsid w:val="009D22E6"/>
    <w:rsid w:val="009D2784"/>
    <w:rsid w:val="009D2B45"/>
    <w:rsid w:val="009D2CF0"/>
    <w:rsid w:val="009D2FEF"/>
    <w:rsid w:val="009D308E"/>
    <w:rsid w:val="009D37BF"/>
    <w:rsid w:val="009D3E87"/>
    <w:rsid w:val="009D4069"/>
    <w:rsid w:val="009D41C4"/>
    <w:rsid w:val="009D4659"/>
    <w:rsid w:val="009D498F"/>
    <w:rsid w:val="009D4C74"/>
    <w:rsid w:val="009D5214"/>
    <w:rsid w:val="009D53B1"/>
    <w:rsid w:val="009D5596"/>
    <w:rsid w:val="009D587E"/>
    <w:rsid w:val="009D5BA1"/>
    <w:rsid w:val="009D5E39"/>
    <w:rsid w:val="009D62F2"/>
    <w:rsid w:val="009D6720"/>
    <w:rsid w:val="009D6797"/>
    <w:rsid w:val="009D67C4"/>
    <w:rsid w:val="009D6F25"/>
    <w:rsid w:val="009D76D4"/>
    <w:rsid w:val="009D7E4F"/>
    <w:rsid w:val="009E02D0"/>
    <w:rsid w:val="009E03B2"/>
    <w:rsid w:val="009E046F"/>
    <w:rsid w:val="009E0531"/>
    <w:rsid w:val="009E142E"/>
    <w:rsid w:val="009E19DD"/>
    <w:rsid w:val="009E1C89"/>
    <w:rsid w:val="009E1CB5"/>
    <w:rsid w:val="009E1F1A"/>
    <w:rsid w:val="009E201D"/>
    <w:rsid w:val="009E21B9"/>
    <w:rsid w:val="009E2380"/>
    <w:rsid w:val="009E2698"/>
    <w:rsid w:val="009E2984"/>
    <w:rsid w:val="009E2DE8"/>
    <w:rsid w:val="009E2E0D"/>
    <w:rsid w:val="009E2F38"/>
    <w:rsid w:val="009E31E5"/>
    <w:rsid w:val="009E3563"/>
    <w:rsid w:val="009E370E"/>
    <w:rsid w:val="009E3856"/>
    <w:rsid w:val="009E4363"/>
    <w:rsid w:val="009E5042"/>
    <w:rsid w:val="009E547E"/>
    <w:rsid w:val="009E564E"/>
    <w:rsid w:val="009E5704"/>
    <w:rsid w:val="009E57F9"/>
    <w:rsid w:val="009E5C11"/>
    <w:rsid w:val="009E6930"/>
    <w:rsid w:val="009E69BA"/>
    <w:rsid w:val="009E69C1"/>
    <w:rsid w:val="009E71C6"/>
    <w:rsid w:val="009E74E7"/>
    <w:rsid w:val="009E7687"/>
    <w:rsid w:val="009E78C3"/>
    <w:rsid w:val="009E7BFE"/>
    <w:rsid w:val="009E7C5B"/>
    <w:rsid w:val="009E7EB1"/>
    <w:rsid w:val="009E7F8C"/>
    <w:rsid w:val="009F01A3"/>
    <w:rsid w:val="009F0498"/>
    <w:rsid w:val="009F05B8"/>
    <w:rsid w:val="009F060D"/>
    <w:rsid w:val="009F083F"/>
    <w:rsid w:val="009F0E3E"/>
    <w:rsid w:val="009F12AB"/>
    <w:rsid w:val="009F141C"/>
    <w:rsid w:val="009F1666"/>
    <w:rsid w:val="009F1862"/>
    <w:rsid w:val="009F1925"/>
    <w:rsid w:val="009F21FB"/>
    <w:rsid w:val="009F2508"/>
    <w:rsid w:val="009F2559"/>
    <w:rsid w:val="009F2659"/>
    <w:rsid w:val="009F28B2"/>
    <w:rsid w:val="009F28E4"/>
    <w:rsid w:val="009F2A16"/>
    <w:rsid w:val="009F3639"/>
    <w:rsid w:val="009F383F"/>
    <w:rsid w:val="009F3E0F"/>
    <w:rsid w:val="009F4287"/>
    <w:rsid w:val="009F43D1"/>
    <w:rsid w:val="009F447B"/>
    <w:rsid w:val="009F4580"/>
    <w:rsid w:val="009F485F"/>
    <w:rsid w:val="009F4A58"/>
    <w:rsid w:val="009F555D"/>
    <w:rsid w:val="009F5935"/>
    <w:rsid w:val="009F6B3F"/>
    <w:rsid w:val="009F6BFA"/>
    <w:rsid w:val="009F7FB8"/>
    <w:rsid w:val="00A009F3"/>
    <w:rsid w:val="00A00BEE"/>
    <w:rsid w:val="00A013C1"/>
    <w:rsid w:val="00A013C3"/>
    <w:rsid w:val="00A01466"/>
    <w:rsid w:val="00A0160F"/>
    <w:rsid w:val="00A016E6"/>
    <w:rsid w:val="00A01FBF"/>
    <w:rsid w:val="00A024B3"/>
    <w:rsid w:val="00A02C01"/>
    <w:rsid w:val="00A02F3C"/>
    <w:rsid w:val="00A03AB8"/>
    <w:rsid w:val="00A03FF6"/>
    <w:rsid w:val="00A04030"/>
    <w:rsid w:val="00A040F4"/>
    <w:rsid w:val="00A04A1B"/>
    <w:rsid w:val="00A04C34"/>
    <w:rsid w:val="00A04E8E"/>
    <w:rsid w:val="00A050EA"/>
    <w:rsid w:val="00A05104"/>
    <w:rsid w:val="00A053A8"/>
    <w:rsid w:val="00A05544"/>
    <w:rsid w:val="00A05750"/>
    <w:rsid w:val="00A0594B"/>
    <w:rsid w:val="00A06822"/>
    <w:rsid w:val="00A06841"/>
    <w:rsid w:val="00A07104"/>
    <w:rsid w:val="00A073F5"/>
    <w:rsid w:val="00A0757F"/>
    <w:rsid w:val="00A07C6F"/>
    <w:rsid w:val="00A106D7"/>
    <w:rsid w:val="00A10815"/>
    <w:rsid w:val="00A10824"/>
    <w:rsid w:val="00A10E36"/>
    <w:rsid w:val="00A10FEB"/>
    <w:rsid w:val="00A1140A"/>
    <w:rsid w:val="00A118A4"/>
    <w:rsid w:val="00A11923"/>
    <w:rsid w:val="00A11C9E"/>
    <w:rsid w:val="00A11D2A"/>
    <w:rsid w:val="00A1207B"/>
    <w:rsid w:val="00A120B9"/>
    <w:rsid w:val="00A12554"/>
    <w:rsid w:val="00A12F62"/>
    <w:rsid w:val="00A12FEF"/>
    <w:rsid w:val="00A13084"/>
    <w:rsid w:val="00A1319C"/>
    <w:rsid w:val="00A131ED"/>
    <w:rsid w:val="00A13219"/>
    <w:rsid w:val="00A1347D"/>
    <w:rsid w:val="00A13D27"/>
    <w:rsid w:val="00A13E1B"/>
    <w:rsid w:val="00A14393"/>
    <w:rsid w:val="00A14572"/>
    <w:rsid w:val="00A14673"/>
    <w:rsid w:val="00A14762"/>
    <w:rsid w:val="00A14984"/>
    <w:rsid w:val="00A14E68"/>
    <w:rsid w:val="00A14FBD"/>
    <w:rsid w:val="00A15573"/>
    <w:rsid w:val="00A155C5"/>
    <w:rsid w:val="00A15961"/>
    <w:rsid w:val="00A15EE7"/>
    <w:rsid w:val="00A160B6"/>
    <w:rsid w:val="00A1619E"/>
    <w:rsid w:val="00A1626F"/>
    <w:rsid w:val="00A163FD"/>
    <w:rsid w:val="00A166E2"/>
    <w:rsid w:val="00A168A2"/>
    <w:rsid w:val="00A16A22"/>
    <w:rsid w:val="00A17499"/>
    <w:rsid w:val="00A17B36"/>
    <w:rsid w:val="00A17EB2"/>
    <w:rsid w:val="00A17F3F"/>
    <w:rsid w:val="00A20063"/>
    <w:rsid w:val="00A20EA1"/>
    <w:rsid w:val="00A21599"/>
    <w:rsid w:val="00A21A5A"/>
    <w:rsid w:val="00A21BE7"/>
    <w:rsid w:val="00A22089"/>
    <w:rsid w:val="00A2239C"/>
    <w:rsid w:val="00A225EB"/>
    <w:rsid w:val="00A22B58"/>
    <w:rsid w:val="00A22FDB"/>
    <w:rsid w:val="00A2389E"/>
    <w:rsid w:val="00A23A6C"/>
    <w:rsid w:val="00A23D14"/>
    <w:rsid w:val="00A24228"/>
    <w:rsid w:val="00A246BD"/>
    <w:rsid w:val="00A24704"/>
    <w:rsid w:val="00A24B29"/>
    <w:rsid w:val="00A24B7A"/>
    <w:rsid w:val="00A24EF4"/>
    <w:rsid w:val="00A24FF4"/>
    <w:rsid w:val="00A254BC"/>
    <w:rsid w:val="00A259B2"/>
    <w:rsid w:val="00A25F59"/>
    <w:rsid w:val="00A26197"/>
    <w:rsid w:val="00A2665D"/>
    <w:rsid w:val="00A272BF"/>
    <w:rsid w:val="00A2752D"/>
    <w:rsid w:val="00A279A1"/>
    <w:rsid w:val="00A27C73"/>
    <w:rsid w:val="00A27E20"/>
    <w:rsid w:val="00A27E89"/>
    <w:rsid w:val="00A30401"/>
    <w:rsid w:val="00A3092B"/>
    <w:rsid w:val="00A31058"/>
    <w:rsid w:val="00A31111"/>
    <w:rsid w:val="00A311A3"/>
    <w:rsid w:val="00A31269"/>
    <w:rsid w:val="00A316B3"/>
    <w:rsid w:val="00A3229B"/>
    <w:rsid w:val="00A323D3"/>
    <w:rsid w:val="00A324B9"/>
    <w:rsid w:val="00A3269B"/>
    <w:rsid w:val="00A32997"/>
    <w:rsid w:val="00A32ACE"/>
    <w:rsid w:val="00A3308B"/>
    <w:rsid w:val="00A3331B"/>
    <w:rsid w:val="00A33551"/>
    <w:rsid w:val="00A33901"/>
    <w:rsid w:val="00A33BA4"/>
    <w:rsid w:val="00A33FD9"/>
    <w:rsid w:val="00A34134"/>
    <w:rsid w:val="00A345A8"/>
    <w:rsid w:val="00A3488B"/>
    <w:rsid w:val="00A349C6"/>
    <w:rsid w:val="00A35018"/>
    <w:rsid w:val="00A350B4"/>
    <w:rsid w:val="00A35334"/>
    <w:rsid w:val="00A35A09"/>
    <w:rsid w:val="00A35B55"/>
    <w:rsid w:val="00A36188"/>
    <w:rsid w:val="00A36302"/>
    <w:rsid w:val="00A3677C"/>
    <w:rsid w:val="00A36805"/>
    <w:rsid w:val="00A3692A"/>
    <w:rsid w:val="00A36FAE"/>
    <w:rsid w:val="00A375F0"/>
    <w:rsid w:val="00A37B1A"/>
    <w:rsid w:val="00A40997"/>
    <w:rsid w:val="00A40BC8"/>
    <w:rsid w:val="00A40BD1"/>
    <w:rsid w:val="00A40D0A"/>
    <w:rsid w:val="00A40ED5"/>
    <w:rsid w:val="00A40F28"/>
    <w:rsid w:val="00A41137"/>
    <w:rsid w:val="00A41C28"/>
    <w:rsid w:val="00A41DB7"/>
    <w:rsid w:val="00A41DF8"/>
    <w:rsid w:val="00A42202"/>
    <w:rsid w:val="00A42AAC"/>
    <w:rsid w:val="00A42C36"/>
    <w:rsid w:val="00A42FC7"/>
    <w:rsid w:val="00A4337F"/>
    <w:rsid w:val="00A43597"/>
    <w:rsid w:val="00A43902"/>
    <w:rsid w:val="00A439CF"/>
    <w:rsid w:val="00A43A24"/>
    <w:rsid w:val="00A43C4D"/>
    <w:rsid w:val="00A43CC3"/>
    <w:rsid w:val="00A43DE1"/>
    <w:rsid w:val="00A43E3D"/>
    <w:rsid w:val="00A4461A"/>
    <w:rsid w:val="00A446DD"/>
    <w:rsid w:val="00A44ECB"/>
    <w:rsid w:val="00A4501E"/>
    <w:rsid w:val="00A450E9"/>
    <w:rsid w:val="00A45547"/>
    <w:rsid w:val="00A45741"/>
    <w:rsid w:val="00A457CF"/>
    <w:rsid w:val="00A45F55"/>
    <w:rsid w:val="00A46248"/>
    <w:rsid w:val="00A46371"/>
    <w:rsid w:val="00A46426"/>
    <w:rsid w:val="00A46618"/>
    <w:rsid w:val="00A466CC"/>
    <w:rsid w:val="00A469AD"/>
    <w:rsid w:val="00A46A30"/>
    <w:rsid w:val="00A46A83"/>
    <w:rsid w:val="00A46F97"/>
    <w:rsid w:val="00A47115"/>
    <w:rsid w:val="00A474AC"/>
    <w:rsid w:val="00A47B59"/>
    <w:rsid w:val="00A49E77"/>
    <w:rsid w:val="00A5099C"/>
    <w:rsid w:val="00A50A92"/>
    <w:rsid w:val="00A50BF5"/>
    <w:rsid w:val="00A50D43"/>
    <w:rsid w:val="00A510C4"/>
    <w:rsid w:val="00A51178"/>
    <w:rsid w:val="00A51807"/>
    <w:rsid w:val="00A51BFD"/>
    <w:rsid w:val="00A51C13"/>
    <w:rsid w:val="00A52532"/>
    <w:rsid w:val="00A52576"/>
    <w:rsid w:val="00A52760"/>
    <w:rsid w:val="00A528B0"/>
    <w:rsid w:val="00A52F59"/>
    <w:rsid w:val="00A53174"/>
    <w:rsid w:val="00A53543"/>
    <w:rsid w:val="00A53A4F"/>
    <w:rsid w:val="00A53A72"/>
    <w:rsid w:val="00A53C5B"/>
    <w:rsid w:val="00A53D33"/>
    <w:rsid w:val="00A53E2C"/>
    <w:rsid w:val="00A53E89"/>
    <w:rsid w:val="00A53EDD"/>
    <w:rsid w:val="00A53F4A"/>
    <w:rsid w:val="00A5415F"/>
    <w:rsid w:val="00A54999"/>
    <w:rsid w:val="00A54C70"/>
    <w:rsid w:val="00A54C8B"/>
    <w:rsid w:val="00A5533C"/>
    <w:rsid w:val="00A554A0"/>
    <w:rsid w:val="00A55750"/>
    <w:rsid w:val="00A56211"/>
    <w:rsid w:val="00A562AC"/>
    <w:rsid w:val="00A5660D"/>
    <w:rsid w:val="00A56B35"/>
    <w:rsid w:val="00A56DAE"/>
    <w:rsid w:val="00A56F27"/>
    <w:rsid w:val="00A56FC2"/>
    <w:rsid w:val="00A5704F"/>
    <w:rsid w:val="00A57D5F"/>
    <w:rsid w:val="00A57FB4"/>
    <w:rsid w:val="00A60169"/>
    <w:rsid w:val="00A6029C"/>
    <w:rsid w:val="00A6059F"/>
    <w:rsid w:val="00A60704"/>
    <w:rsid w:val="00A609CC"/>
    <w:rsid w:val="00A6113E"/>
    <w:rsid w:val="00A6163A"/>
    <w:rsid w:val="00A61E52"/>
    <w:rsid w:val="00A61F50"/>
    <w:rsid w:val="00A621FC"/>
    <w:rsid w:val="00A62293"/>
    <w:rsid w:val="00A62455"/>
    <w:rsid w:val="00A6255F"/>
    <w:rsid w:val="00A62B9B"/>
    <w:rsid w:val="00A62DE7"/>
    <w:rsid w:val="00A62EB6"/>
    <w:rsid w:val="00A631BD"/>
    <w:rsid w:val="00A6338C"/>
    <w:rsid w:val="00A6338E"/>
    <w:rsid w:val="00A634A2"/>
    <w:rsid w:val="00A63525"/>
    <w:rsid w:val="00A6385C"/>
    <w:rsid w:val="00A63881"/>
    <w:rsid w:val="00A639CE"/>
    <w:rsid w:val="00A63A7D"/>
    <w:rsid w:val="00A63A89"/>
    <w:rsid w:val="00A63AA2"/>
    <w:rsid w:val="00A63BA7"/>
    <w:rsid w:val="00A63E0F"/>
    <w:rsid w:val="00A643E8"/>
    <w:rsid w:val="00A64801"/>
    <w:rsid w:val="00A64B7E"/>
    <w:rsid w:val="00A65786"/>
    <w:rsid w:val="00A65855"/>
    <w:rsid w:val="00A65E61"/>
    <w:rsid w:val="00A66105"/>
    <w:rsid w:val="00A66A2D"/>
    <w:rsid w:val="00A66BA2"/>
    <w:rsid w:val="00A66E01"/>
    <w:rsid w:val="00A6702A"/>
    <w:rsid w:val="00A67088"/>
    <w:rsid w:val="00A673BE"/>
    <w:rsid w:val="00A67683"/>
    <w:rsid w:val="00A6775C"/>
    <w:rsid w:val="00A67A77"/>
    <w:rsid w:val="00A67B3A"/>
    <w:rsid w:val="00A700F9"/>
    <w:rsid w:val="00A7057B"/>
    <w:rsid w:val="00A710A6"/>
    <w:rsid w:val="00A71757"/>
    <w:rsid w:val="00A71BB6"/>
    <w:rsid w:val="00A71BB7"/>
    <w:rsid w:val="00A722C4"/>
    <w:rsid w:val="00A724C2"/>
    <w:rsid w:val="00A72878"/>
    <w:rsid w:val="00A728E7"/>
    <w:rsid w:val="00A72917"/>
    <w:rsid w:val="00A72A83"/>
    <w:rsid w:val="00A72B8C"/>
    <w:rsid w:val="00A72EC5"/>
    <w:rsid w:val="00A730C3"/>
    <w:rsid w:val="00A736BB"/>
    <w:rsid w:val="00A737E2"/>
    <w:rsid w:val="00A7380B"/>
    <w:rsid w:val="00A73D18"/>
    <w:rsid w:val="00A7420E"/>
    <w:rsid w:val="00A743D2"/>
    <w:rsid w:val="00A7491B"/>
    <w:rsid w:val="00A749DB"/>
    <w:rsid w:val="00A74DAE"/>
    <w:rsid w:val="00A74EFA"/>
    <w:rsid w:val="00A75163"/>
    <w:rsid w:val="00A75459"/>
    <w:rsid w:val="00A7567F"/>
    <w:rsid w:val="00A75935"/>
    <w:rsid w:val="00A75A19"/>
    <w:rsid w:val="00A75D1F"/>
    <w:rsid w:val="00A75E1F"/>
    <w:rsid w:val="00A75E95"/>
    <w:rsid w:val="00A76060"/>
    <w:rsid w:val="00A76444"/>
    <w:rsid w:val="00A764E5"/>
    <w:rsid w:val="00A76AB9"/>
    <w:rsid w:val="00A76CCA"/>
    <w:rsid w:val="00A76EC6"/>
    <w:rsid w:val="00A770EE"/>
    <w:rsid w:val="00A7753D"/>
    <w:rsid w:val="00A775DA"/>
    <w:rsid w:val="00A776C5"/>
    <w:rsid w:val="00A8027D"/>
    <w:rsid w:val="00A80597"/>
    <w:rsid w:val="00A80771"/>
    <w:rsid w:val="00A8116B"/>
    <w:rsid w:val="00A81638"/>
    <w:rsid w:val="00A81747"/>
    <w:rsid w:val="00A81CAF"/>
    <w:rsid w:val="00A81F33"/>
    <w:rsid w:val="00A82077"/>
    <w:rsid w:val="00A82105"/>
    <w:rsid w:val="00A82D05"/>
    <w:rsid w:val="00A82F20"/>
    <w:rsid w:val="00A836BD"/>
    <w:rsid w:val="00A8391E"/>
    <w:rsid w:val="00A83A63"/>
    <w:rsid w:val="00A83DF0"/>
    <w:rsid w:val="00A84088"/>
    <w:rsid w:val="00A8447B"/>
    <w:rsid w:val="00A84865"/>
    <w:rsid w:val="00A84979"/>
    <w:rsid w:val="00A84BCC"/>
    <w:rsid w:val="00A84BFA"/>
    <w:rsid w:val="00A84F7D"/>
    <w:rsid w:val="00A85191"/>
    <w:rsid w:val="00A85199"/>
    <w:rsid w:val="00A8520C"/>
    <w:rsid w:val="00A852F6"/>
    <w:rsid w:val="00A85DA8"/>
    <w:rsid w:val="00A860A6"/>
    <w:rsid w:val="00A86490"/>
    <w:rsid w:val="00A86B25"/>
    <w:rsid w:val="00A86C32"/>
    <w:rsid w:val="00A87438"/>
    <w:rsid w:val="00A87697"/>
    <w:rsid w:val="00A87737"/>
    <w:rsid w:val="00A879F7"/>
    <w:rsid w:val="00A87D67"/>
    <w:rsid w:val="00A87EC3"/>
    <w:rsid w:val="00A87F9C"/>
    <w:rsid w:val="00A90607"/>
    <w:rsid w:val="00A906EB"/>
    <w:rsid w:val="00A90AC2"/>
    <w:rsid w:val="00A90CB2"/>
    <w:rsid w:val="00A90F33"/>
    <w:rsid w:val="00A91151"/>
    <w:rsid w:val="00A91412"/>
    <w:rsid w:val="00A91C05"/>
    <w:rsid w:val="00A91CFF"/>
    <w:rsid w:val="00A92457"/>
    <w:rsid w:val="00A92485"/>
    <w:rsid w:val="00A92681"/>
    <w:rsid w:val="00A92B41"/>
    <w:rsid w:val="00A93049"/>
    <w:rsid w:val="00A936F3"/>
    <w:rsid w:val="00A93753"/>
    <w:rsid w:val="00A939CF"/>
    <w:rsid w:val="00A94513"/>
    <w:rsid w:val="00A9494E"/>
    <w:rsid w:val="00A94B2B"/>
    <w:rsid w:val="00A94D11"/>
    <w:rsid w:val="00A94EBE"/>
    <w:rsid w:val="00A9543A"/>
    <w:rsid w:val="00A957DF"/>
    <w:rsid w:val="00A95A52"/>
    <w:rsid w:val="00A95FDD"/>
    <w:rsid w:val="00A9636B"/>
    <w:rsid w:val="00A966FC"/>
    <w:rsid w:val="00A96758"/>
    <w:rsid w:val="00A96BA8"/>
    <w:rsid w:val="00A96BD0"/>
    <w:rsid w:val="00A9730D"/>
    <w:rsid w:val="00A973BE"/>
    <w:rsid w:val="00A97853"/>
    <w:rsid w:val="00A97985"/>
    <w:rsid w:val="00A9798C"/>
    <w:rsid w:val="00A97CB5"/>
    <w:rsid w:val="00A97CEA"/>
    <w:rsid w:val="00A97D3D"/>
    <w:rsid w:val="00AA0054"/>
    <w:rsid w:val="00AA0262"/>
    <w:rsid w:val="00AA0444"/>
    <w:rsid w:val="00AA066A"/>
    <w:rsid w:val="00AA0683"/>
    <w:rsid w:val="00AA073D"/>
    <w:rsid w:val="00AA079E"/>
    <w:rsid w:val="00AA0918"/>
    <w:rsid w:val="00AA0974"/>
    <w:rsid w:val="00AA0C6C"/>
    <w:rsid w:val="00AA0C9F"/>
    <w:rsid w:val="00AA0CBD"/>
    <w:rsid w:val="00AA0D1C"/>
    <w:rsid w:val="00AA0E51"/>
    <w:rsid w:val="00AA0F46"/>
    <w:rsid w:val="00AA102C"/>
    <w:rsid w:val="00AA1040"/>
    <w:rsid w:val="00AA126E"/>
    <w:rsid w:val="00AA13DA"/>
    <w:rsid w:val="00AA169F"/>
    <w:rsid w:val="00AA17C2"/>
    <w:rsid w:val="00AA1970"/>
    <w:rsid w:val="00AA19D3"/>
    <w:rsid w:val="00AA1B19"/>
    <w:rsid w:val="00AA26BA"/>
    <w:rsid w:val="00AA40B7"/>
    <w:rsid w:val="00AA438C"/>
    <w:rsid w:val="00AA44F6"/>
    <w:rsid w:val="00AA46F0"/>
    <w:rsid w:val="00AA497E"/>
    <w:rsid w:val="00AA4A27"/>
    <w:rsid w:val="00AA4AE3"/>
    <w:rsid w:val="00AA4D1C"/>
    <w:rsid w:val="00AA4D39"/>
    <w:rsid w:val="00AA53FD"/>
    <w:rsid w:val="00AA59DF"/>
    <w:rsid w:val="00AA5AB3"/>
    <w:rsid w:val="00AA6088"/>
    <w:rsid w:val="00AA60E1"/>
    <w:rsid w:val="00AA6108"/>
    <w:rsid w:val="00AA64DC"/>
    <w:rsid w:val="00AA6AE9"/>
    <w:rsid w:val="00AA6E61"/>
    <w:rsid w:val="00AA6EA2"/>
    <w:rsid w:val="00AA6EF9"/>
    <w:rsid w:val="00AA72E2"/>
    <w:rsid w:val="00AA78C3"/>
    <w:rsid w:val="00AA7A2E"/>
    <w:rsid w:val="00AA7A7C"/>
    <w:rsid w:val="00AA7AAC"/>
    <w:rsid w:val="00AA7C31"/>
    <w:rsid w:val="00AB023E"/>
    <w:rsid w:val="00AB0349"/>
    <w:rsid w:val="00AB0C92"/>
    <w:rsid w:val="00AB1043"/>
    <w:rsid w:val="00AB1091"/>
    <w:rsid w:val="00AB128C"/>
    <w:rsid w:val="00AB1B21"/>
    <w:rsid w:val="00AB1CD1"/>
    <w:rsid w:val="00AB1F69"/>
    <w:rsid w:val="00AB2109"/>
    <w:rsid w:val="00AB25A1"/>
    <w:rsid w:val="00AB29CC"/>
    <w:rsid w:val="00AB2A13"/>
    <w:rsid w:val="00AB2A27"/>
    <w:rsid w:val="00AB2B07"/>
    <w:rsid w:val="00AB2E54"/>
    <w:rsid w:val="00AB2FB2"/>
    <w:rsid w:val="00AB31A0"/>
    <w:rsid w:val="00AB36F3"/>
    <w:rsid w:val="00AB3708"/>
    <w:rsid w:val="00AB3805"/>
    <w:rsid w:val="00AB3974"/>
    <w:rsid w:val="00AB3AAF"/>
    <w:rsid w:val="00AB3E3D"/>
    <w:rsid w:val="00AB46CD"/>
    <w:rsid w:val="00AB4729"/>
    <w:rsid w:val="00AB4BEF"/>
    <w:rsid w:val="00AB50F4"/>
    <w:rsid w:val="00AB516A"/>
    <w:rsid w:val="00AB51C4"/>
    <w:rsid w:val="00AB5674"/>
    <w:rsid w:val="00AB5D6E"/>
    <w:rsid w:val="00AB5E00"/>
    <w:rsid w:val="00AB5ED9"/>
    <w:rsid w:val="00AB608D"/>
    <w:rsid w:val="00AB65A1"/>
    <w:rsid w:val="00AB65B4"/>
    <w:rsid w:val="00AB6671"/>
    <w:rsid w:val="00AB69C6"/>
    <w:rsid w:val="00AB6AE7"/>
    <w:rsid w:val="00AB6AF9"/>
    <w:rsid w:val="00AB6AFE"/>
    <w:rsid w:val="00AB6B4C"/>
    <w:rsid w:val="00AB6BC8"/>
    <w:rsid w:val="00AB6DBD"/>
    <w:rsid w:val="00AB6F13"/>
    <w:rsid w:val="00AB72E6"/>
    <w:rsid w:val="00AB733E"/>
    <w:rsid w:val="00AB7355"/>
    <w:rsid w:val="00AB7678"/>
    <w:rsid w:val="00AB780A"/>
    <w:rsid w:val="00AB7A42"/>
    <w:rsid w:val="00AB7BB7"/>
    <w:rsid w:val="00AB7E99"/>
    <w:rsid w:val="00AB7EBE"/>
    <w:rsid w:val="00AC0174"/>
    <w:rsid w:val="00AC0367"/>
    <w:rsid w:val="00AC0463"/>
    <w:rsid w:val="00AC13E9"/>
    <w:rsid w:val="00AC1766"/>
    <w:rsid w:val="00AC1D9C"/>
    <w:rsid w:val="00AC1F9E"/>
    <w:rsid w:val="00AC2224"/>
    <w:rsid w:val="00AC22F9"/>
    <w:rsid w:val="00AC2578"/>
    <w:rsid w:val="00AC28CA"/>
    <w:rsid w:val="00AC3293"/>
    <w:rsid w:val="00AC33EC"/>
    <w:rsid w:val="00AC34B4"/>
    <w:rsid w:val="00AC36A8"/>
    <w:rsid w:val="00AC3C54"/>
    <w:rsid w:val="00AC3CAE"/>
    <w:rsid w:val="00AC3CC5"/>
    <w:rsid w:val="00AC402B"/>
    <w:rsid w:val="00AC4186"/>
    <w:rsid w:val="00AC4381"/>
    <w:rsid w:val="00AC4658"/>
    <w:rsid w:val="00AC4726"/>
    <w:rsid w:val="00AC4CF4"/>
    <w:rsid w:val="00AC4FC1"/>
    <w:rsid w:val="00AC53E4"/>
    <w:rsid w:val="00AC592B"/>
    <w:rsid w:val="00AC5E94"/>
    <w:rsid w:val="00AC5EB4"/>
    <w:rsid w:val="00AC5FD9"/>
    <w:rsid w:val="00AC62FE"/>
    <w:rsid w:val="00AC6763"/>
    <w:rsid w:val="00AC6A97"/>
    <w:rsid w:val="00AC7118"/>
    <w:rsid w:val="00AC749D"/>
    <w:rsid w:val="00AC75D9"/>
    <w:rsid w:val="00AC7708"/>
    <w:rsid w:val="00AC775C"/>
    <w:rsid w:val="00AC7FF4"/>
    <w:rsid w:val="00AD014F"/>
    <w:rsid w:val="00AD0434"/>
    <w:rsid w:val="00AD0604"/>
    <w:rsid w:val="00AD0657"/>
    <w:rsid w:val="00AD09BF"/>
    <w:rsid w:val="00AD0AC4"/>
    <w:rsid w:val="00AD0AFB"/>
    <w:rsid w:val="00AD0D1F"/>
    <w:rsid w:val="00AD100D"/>
    <w:rsid w:val="00AD1039"/>
    <w:rsid w:val="00AD11FE"/>
    <w:rsid w:val="00AD12FA"/>
    <w:rsid w:val="00AD138E"/>
    <w:rsid w:val="00AD1483"/>
    <w:rsid w:val="00AD1762"/>
    <w:rsid w:val="00AD1830"/>
    <w:rsid w:val="00AD1B7B"/>
    <w:rsid w:val="00AD237E"/>
    <w:rsid w:val="00AD2DC9"/>
    <w:rsid w:val="00AD302D"/>
    <w:rsid w:val="00AD3C5A"/>
    <w:rsid w:val="00AD3FFF"/>
    <w:rsid w:val="00AD4234"/>
    <w:rsid w:val="00AD479F"/>
    <w:rsid w:val="00AD4C54"/>
    <w:rsid w:val="00AD51B5"/>
    <w:rsid w:val="00AD56F3"/>
    <w:rsid w:val="00AD57CF"/>
    <w:rsid w:val="00AD58F4"/>
    <w:rsid w:val="00AD59AD"/>
    <w:rsid w:val="00AD5E51"/>
    <w:rsid w:val="00AD69DE"/>
    <w:rsid w:val="00AD6E3B"/>
    <w:rsid w:val="00AD7101"/>
    <w:rsid w:val="00AD719A"/>
    <w:rsid w:val="00AD7300"/>
    <w:rsid w:val="00AD7472"/>
    <w:rsid w:val="00AD7527"/>
    <w:rsid w:val="00AD7B8C"/>
    <w:rsid w:val="00AE03C8"/>
    <w:rsid w:val="00AE0A38"/>
    <w:rsid w:val="00AE0D65"/>
    <w:rsid w:val="00AE15F8"/>
    <w:rsid w:val="00AE275C"/>
    <w:rsid w:val="00AE27FE"/>
    <w:rsid w:val="00AE2B7D"/>
    <w:rsid w:val="00AE2B8F"/>
    <w:rsid w:val="00AE2FE5"/>
    <w:rsid w:val="00AE3218"/>
    <w:rsid w:val="00AE33B4"/>
    <w:rsid w:val="00AE3BCF"/>
    <w:rsid w:val="00AE43B2"/>
    <w:rsid w:val="00AE4453"/>
    <w:rsid w:val="00AE4DFC"/>
    <w:rsid w:val="00AE5063"/>
    <w:rsid w:val="00AE596B"/>
    <w:rsid w:val="00AE5A07"/>
    <w:rsid w:val="00AE5EBD"/>
    <w:rsid w:val="00AE6311"/>
    <w:rsid w:val="00AE641D"/>
    <w:rsid w:val="00AE6469"/>
    <w:rsid w:val="00AE652C"/>
    <w:rsid w:val="00AE6776"/>
    <w:rsid w:val="00AE67C2"/>
    <w:rsid w:val="00AE69A4"/>
    <w:rsid w:val="00AE69FC"/>
    <w:rsid w:val="00AE6A29"/>
    <w:rsid w:val="00AE70E9"/>
    <w:rsid w:val="00AE723A"/>
    <w:rsid w:val="00AE75A8"/>
    <w:rsid w:val="00AE7B11"/>
    <w:rsid w:val="00AE7B1D"/>
    <w:rsid w:val="00AE7F5E"/>
    <w:rsid w:val="00AF00D5"/>
    <w:rsid w:val="00AF0228"/>
    <w:rsid w:val="00AF02A5"/>
    <w:rsid w:val="00AF02D2"/>
    <w:rsid w:val="00AF07E8"/>
    <w:rsid w:val="00AF084F"/>
    <w:rsid w:val="00AF0A72"/>
    <w:rsid w:val="00AF0A9A"/>
    <w:rsid w:val="00AF0AAA"/>
    <w:rsid w:val="00AF101E"/>
    <w:rsid w:val="00AF138E"/>
    <w:rsid w:val="00AF17C2"/>
    <w:rsid w:val="00AF1A2F"/>
    <w:rsid w:val="00AF1F2F"/>
    <w:rsid w:val="00AF2010"/>
    <w:rsid w:val="00AF2CA4"/>
    <w:rsid w:val="00AF2D7E"/>
    <w:rsid w:val="00AF31A9"/>
    <w:rsid w:val="00AF3DA4"/>
    <w:rsid w:val="00AF3DD4"/>
    <w:rsid w:val="00AF424D"/>
    <w:rsid w:val="00AF43B2"/>
    <w:rsid w:val="00AF49BC"/>
    <w:rsid w:val="00AF4BCC"/>
    <w:rsid w:val="00AF4E23"/>
    <w:rsid w:val="00AF4F32"/>
    <w:rsid w:val="00AF5353"/>
    <w:rsid w:val="00AF578A"/>
    <w:rsid w:val="00AF598E"/>
    <w:rsid w:val="00AF62CB"/>
    <w:rsid w:val="00AF62E6"/>
    <w:rsid w:val="00AF642A"/>
    <w:rsid w:val="00AF65DE"/>
    <w:rsid w:val="00AF660E"/>
    <w:rsid w:val="00AF6901"/>
    <w:rsid w:val="00AF6A29"/>
    <w:rsid w:val="00AF6AE2"/>
    <w:rsid w:val="00AF6DB7"/>
    <w:rsid w:val="00AF6E1C"/>
    <w:rsid w:val="00AF746A"/>
    <w:rsid w:val="00AF7655"/>
    <w:rsid w:val="00AF78D9"/>
    <w:rsid w:val="00AF7FCF"/>
    <w:rsid w:val="00B004C3"/>
    <w:rsid w:val="00B005B2"/>
    <w:rsid w:val="00B00BAA"/>
    <w:rsid w:val="00B00D8D"/>
    <w:rsid w:val="00B00F60"/>
    <w:rsid w:val="00B0126E"/>
    <w:rsid w:val="00B0152D"/>
    <w:rsid w:val="00B01573"/>
    <w:rsid w:val="00B01665"/>
    <w:rsid w:val="00B0184C"/>
    <w:rsid w:val="00B01D04"/>
    <w:rsid w:val="00B01D96"/>
    <w:rsid w:val="00B01E33"/>
    <w:rsid w:val="00B01E85"/>
    <w:rsid w:val="00B022A6"/>
    <w:rsid w:val="00B02406"/>
    <w:rsid w:val="00B0285E"/>
    <w:rsid w:val="00B031D7"/>
    <w:rsid w:val="00B032C6"/>
    <w:rsid w:val="00B032E7"/>
    <w:rsid w:val="00B037FE"/>
    <w:rsid w:val="00B038F8"/>
    <w:rsid w:val="00B03958"/>
    <w:rsid w:val="00B039DC"/>
    <w:rsid w:val="00B04336"/>
    <w:rsid w:val="00B046D5"/>
    <w:rsid w:val="00B049EB"/>
    <w:rsid w:val="00B04B65"/>
    <w:rsid w:val="00B04C4E"/>
    <w:rsid w:val="00B04E55"/>
    <w:rsid w:val="00B053E5"/>
    <w:rsid w:val="00B059DB"/>
    <w:rsid w:val="00B05A5E"/>
    <w:rsid w:val="00B06772"/>
    <w:rsid w:val="00B0679A"/>
    <w:rsid w:val="00B06845"/>
    <w:rsid w:val="00B06A32"/>
    <w:rsid w:val="00B07180"/>
    <w:rsid w:val="00B0777D"/>
    <w:rsid w:val="00B07C22"/>
    <w:rsid w:val="00B07C9C"/>
    <w:rsid w:val="00B07F21"/>
    <w:rsid w:val="00B10232"/>
    <w:rsid w:val="00B1059A"/>
    <w:rsid w:val="00B10724"/>
    <w:rsid w:val="00B107D0"/>
    <w:rsid w:val="00B1098E"/>
    <w:rsid w:val="00B10ED5"/>
    <w:rsid w:val="00B1105F"/>
    <w:rsid w:val="00B1166A"/>
    <w:rsid w:val="00B117E3"/>
    <w:rsid w:val="00B11886"/>
    <w:rsid w:val="00B1195B"/>
    <w:rsid w:val="00B12364"/>
    <w:rsid w:val="00B1266D"/>
    <w:rsid w:val="00B1278C"/>
    <w:rsid w:val="00B12A79"/>
    <w:rsid w:val="00B12AA6"/>
    <w:rsid w:val="00B12BA1"/>
    <w:rsid w:val="00B12CB8"/>
    <w:rsid w:val="00B13A25"/>
    <w:rsid w:val="00B13AF6"/>
    <w:rsid w:val="00B13CCF"/>
    <w:rsid w:val="00B13D45"/>
    <w:rsid w:val="00B14104"/>
    <w:rsid w:val="00B1420D"/>
    <w:rsid w:val="00B14217"/>
    <w:rsid w:val="00B14239"/>
    <w:rsid w:val="00B14299"/>
    <w:rsid w:val="00B1464F"/>
    <w:rsid w:val="00B14A7B"/>
    <w:rsid w:val="00B14B1D"/>
    <w:rsid w:val="00B14CA7"/>
    <w:rsid w:val="00B15444"/>
    <w:rsid w:val="00B15BE6"/>
    <w:rsid w:val="00B15E17"/>
    <w:rsid w:val="00B1681E"/>
    <w:rsid w:val="00B16A16"/>
    <w:rsid w:val="00B16B5E"/>
    <w:rsid w:val="00B16EA6"/>
    <w:rsid w:val="00B17229"/>
    <w:rsid w:val="00B17C33"/>
    <w:rsid w:val="00B17C7E"/>
    <w:rsid w:val="00B17E03"/>
    <w:rsid w:val="00B17E0D"/>
    <w:rsid w:val="00B2012A"/>
    <w:rsid w:val="00B20AE9"/>
    <w:rsid w:val="00B20CA2"/>
    <w:rsid w:val="00B20D57"/>
    <w:rsid w:val="00B20E34"/>
    <w:rsid w:val="00B20EEC"/>
    <w:rsid w:val="00B225E5"/>
    <w:rsid w:val="00B226DE"/>
    <w:rsid w:val="00B226F9"/>
    <w:rsid w:val="00B227C5"/>
    <w:rsid w:val="00B228DC"/>
    <w:rsid w:val="00B22FFA"/>
    <w:rsid w:val="00B23304"/>
    <w:rsid w:val="00B23412"/>
    <w:rsid w:val="00B23C58"/>
    <w:rsid w:val="00B23F9E"/>
    <w:rsid w:val="00B24089"/>
    <w:rsid w:val="00B244A4"/>
    <w:rsid w:val="00B2487C"/>
    <w:rsid w:val="00B248F8"/>
    <w:rsid w:val="00B2500E"/>
    <w:rsid w:val="00B2530D"/>
    <w:rsid w:val="00B258D1"/>
    <w:rsid w:val="00B25F81"/>
    <w:rsid w:val="00B26079"/>
    <w:rsid w:val="00B26352"/>
    <w:rsid w:val="00B26F01"/>
    <w:rsid w:val="00B27896"/>
    <w:rsid w:val="00B27909"/>
    <w:rsid w:val="00B27CD2"/>
    <w:rsid w:val="00B27D09"/>
    <w:rsid w:val="00B3034B"/>
    <w:rsid w:val="00B30354"/>
    <w:rsid w:val="00B303BF"/>
    <w:rsid w:val="00B307E9"/>
    <w:rsid w:val="00B30931"/>
    <w:rsid w:val="00B30C1F"/>
    <w:rsid w:val="00B30CD5"/>
    <w:rsid w:val="00B31464"/>
    <w:rsid w:val="00B316FF"/>
    <w:rsid w:val="00B31A25"/>
    <w:rsid w:val="00B32026"/>
    <w:rsid w:val="00B3202A"/>
    <w:rsid w:val="00B32248"/>
    <w:rsid w:val="00B32345"/>
    <w:rsid w:val="00B32969"/>
    <w:rsid w:val="00B32AC7"/>
    <w:rsid w:val="00B32C23"/>
    <w:rsid w:val="00B32C9C"/>
    <w:rsid w:val="00B32DE0"/>
    <w:rsid w:val="00B33223"/>
    <w:rsid w:val="00B33542"/>
    <w:rsid w:val="00B337FB"/>
    <w:rsid w:val="00B33C48"/>
    <w:rsid w:val="00B33C4A"/>
    <w:rsid w:val="00B33DF8"/>
    <w:rsid w:val="00B33E81"/>
    <w:rsid w:val="00B34474"/>
    <w:rsid w:val="00B345F0"/>
    <w:rsid w:val="00B34CF0"/>
    <w:rsid w:val="00B34D25"/>
    <w:rsid w:val="00B34DF9"/>
    <w:rsid w:val="00B34E17"/>
    <w:rsid w:val="00B353E7"/>
    <w:rsid w:val="00B359E5"/>
    <w:rsid w:val="00B35A32"/>
    <w:rsid w:val="00B36088"/>
    <w:rsid w:val="00B36F49"/>
    <w:rsid w:val="00B37232"/>
    <w:rsid w:val="00B37296"/>
    <w:rsid w:val="00B37325"/>
    <w:rsid w:val="00B373D9"/>
    <w:rsid w:val="00B40117"/>
    <w:rsid w:val="00B40187"/>
    <w:rsid w:val="00B40220"/>
    <w:rsid w:val="00B40560"/>
    <w:rsid w:val="00B40746"/>
    <w:rsid w:val="00B4075E"/>
    <w:rsid w:val="00B407F0"/>
    <w:rsid w:val="00B408DE"/>
    <w:rsid w:val="00B409CE"/>
    <w:rsid w:val="00B4126B"/>
    <w:rsid w:val="00B416DC"/>
    <w:rsid w:val="00B41705"/>
    <w:rsid w:val="00B417DC"/>
    <w:rsid w:val="00B4195F"/>
    <w:rsid w:val="00B419C0"/>
    <w:rsid w:val="00B41A43"/>
    <w:rsid w:val="00B41CCF"/>
    <w:rsid w:val="00B41CF0"/>
    <w:rsid w:val="00B420EA"/>
    <w:rsid w:val="00B42368"/>
    <w:rsid w:val="00B42561"/>
    <w:rsid w:val="00B42892"/>
    <w:rsid w:val="00B4321E"/>
    <w:rsid w:val="00B43422"/>
    <w:rsid w:val="00B43825"/>
    <w:rsid w:val="00B43961"/>
    <w:rsid w:val="00B43E54"/>
    <w:rsid w:val="00B4433C"/>
    <w:rsid w:val="00B44631"/>
    <w:rsid w:val="00B44AAA"/>
    <w:rsid w:val="00B44BA7"/>
    <w:rsid w:val="00B454D6"/>
    <w:rsid w:val="00B45547"/>
    <w:rsid w:val="00B45B7B"/>
    <w:rsid w:val="00B46EA5"/>
    <w:rsid w:val="00B473FD"/>
    <w:rsid w:val="00B47C71"/>
    <w:rsid w:val="00B500B1"/>
    <w:rsid w:val="00B5022C"/>
    <w:rsid w:val="00B502D3"/>
    <w:rsid w:val="00B5052C"/>
    <w:rsid w:val="00B50C29"/>
    <w:rsid w:val="00B50CEB"/>
    <w:rsid w:val="00B510E1"/>
    <w:rsid w:val="00B5139B"/>
    <w:rsid w:val="00B515CB"/>
    <w:rsid w:val="00B519BA"/>
    <w:rsid w:val="00B52023"/>
    <w:rsid w:val="00B522E5"/>
    <w:rsid w:val="00B52643"/>
    <w:rsid w:val="00B52A32"/>
    <w:rsid w:val="00B53485"/>
    <w:rsid w:val="00B54105"/>
    <w:rsid w:val="00B541A4"/>
    <w:rsid w:val="00B54251"/>
    <w:rsid w:val="00B544B8"/>
    <w:rsid w:val="00B547EE"/>
    <w:rsid w:val="00B5494F"/>
    <w:rsid w:val="00B54EA5"/>
    <w:rsid w:val="00B54EDD"/>
    <w:rsid w:val="00B55295"/>
    <w:rsid w:val="00B553AD"/>
    <w:rsid w:val="00B55D31"/>
    <w:rsid w:val="00B55D5D"/>
    <w:rsid w:val="00B57162"/>
    <w:rsid w:val="00B57319"/>
    <w:rsid w:val="00B573F4"/>
    <w:rsid w:val="00B57684"/>
    <w:rsid w:val="00B578CC"/>
    <w:rsid w:val="00B578D0"/>
    <w:rsid w:val="00B57943"/>
    <w:rsid w:val="00B57A89"/>
    <w:rsid w:val="00B57AB0"/>
    <w:rsid w:val="00B57DF2"/>
    <w:rsid w:val="00B602FE"/>
    <w:rsid w:val="00B607CE"/>
    <w:rsid w:val="00B60A3C"/>
    <w:rsid w:val="00B60BC8"/>
    <w:rsid w:val="00B60E26"/>
    <w:rsid w:val="00B61053"/>
    <w:rsid w:val="00B61429"/>
    <w:rsid w:val="00B6177A"/>
    <w:rsid w:val="00B61B8E"/>
    <w:rsid w:val="00B61EC1"/>
    <w:rsid w:val="00B6208E"/>
    <w:rsid w:val="00B623BF"/>
    <w:rsid w:val="00B62C62"/>
    <w:rsid w:val="00B62E91"/>
    <w:rsid w:val="00B63372"/>
    <w:rsid w:val="00B638BE"/>
    <w:rsid w:val="00B64153"/>
    <w:rsid w:val="00B64375"/>
    <w:rsid w:val="00B6448C"/>
    <w:rsid w:val="00B645C4"/>
    <w:rsid w:val="00B646B1"/>
    <w:rsid w:val="00B647E5"/>
    <w:rsid w:val="00B64B32"/>
    <w:rsid w:val="00B64B6E"/>
    <w:rsid w:val="00B64C6A"/>
    <w:rsid w:val="00B64E3B"/>
    <w:rsid w:val="00B64F03"/>
    <w:rsid w:val="00B6552D"/>
    <w:rsid w:val="00B65D8F"/>
    <w:rsid w:val="00B66245"/>
    <w:rsid w:val="00B665C6"/>
    <w:rsid w:val="00B66B4F"/>
    <w:rsid w:val="00B66FB6"/>
    <w:rsid w:val="00B6722F"/>
    <w:rsid w:val="00B6755E"/>
    <w:rsid w:val="00B677C9"/>
    <w:rsid w:val="00B70079"/>
    <w:rsid w:val="00B700C9"/>
    <w:rsid w:val="00B704D9"/>
    <w:rsid w:val="00B708A1"/>
    <w:rsid w:val="00B70AB0"/>
    <w:rsid w:val="00B71036"/>
    <w:rsid w:val="00B71322"/>
    <w:rsid w:val="00B716FF"/>
    <w:rsid w:val="00B71846"/>
    <w:rsid w:val="00B71854"/>
    <w:rsid w:val="00B718BB"/>
    <w:rsid w:val="00B71A18"/>
    <w:rsid w:val="00B71F4A"/>
    <w:rsid w:val="00B720C6"/>
    <w:rsid w:val="00B72729"/>
    <w:rsid w:val="00B72814"/>
    <w:rsid w:val="00B72950"/>
    <w:rsid w:val="00B72A22"/>
    <w:rsid w:val="00B72E7C"/>
    <w:rsid w:val="00B72F3A"/>
    <w:rsid w:val="00B7361F"/>
    <w:rsid w:val="00B7368A"/>
    <w:rsid w:val="00B73AF4"/>
    <w:rsid w:val="00B73D74"/>
    <w:rsid w:val="00B73E38"/>
    <w:rsid w:val="00B73FE6"/>
    <w:rsid w:val="00B74053"/>
    <w:rsid w:val="00B74322"/>
    <w:rsid w:val="00B744BC"/>
    <w:rsid w:val="00B7470A"/>
    <w:rsid w:val="00B748E2"/>
    <w:rsid w:val="00B7514E"/>
    <w:rsid w:val="00B752CC"/>
    <w:rsid w:val="00B75597"/>
    <w:rsid w:val="00B75770"/>
    <w:rsid w:val="00B75A06"/>
    <w:rsid w:val="00B76065"/>
    <w:rsid w:val="00B76A28"/>
    <w:rsid w:val="00B76DDC"/>
    <w:rsid w:val="00B76DF5"/>
    <w:rsid w:val="00B772A7"/>
    <w:rsid w:val="00B772E3"/>
    <w:rsid w:val="00B77F00"/>
    <w:rsid w:val="00B77FF3"/>
    <w:rsid w:val="00B801A7"/>
    <w:rsid w:val="00B8027D"/>
    <w:rsid w:val="00B80598"/>
    <w:rsid w:val="00B80E13"/>
    <w:rsid w:val="00B80ED2"/>
    <w:rsid w:val="00B814E3"/>
    <w:rsid w:val="00B81E09"/>
    <w:rsid w:val="00B81E2A"/>
    <w:rsid w:val="00B81E86"/>
    <w:rsid w:val="00B82805"/>
    <w:rsid w:val="00B82D5D"/>
    <w:rsid w:val="00B82E0F"/>
    <w:rsid w:val="00B82F22"/>
    <w:rsid w:val="00B831EF"/>
    <w:rsid w:val="00B833D9"/>
    <w:rsid w:val="00B8394A"/>
    <w:rsid w:val="00B83989"/>
    <w:rsid w:val="00B83A13"/>
    <w:rsid w:val="00B845BE"/>
    <w:rsid w:val="00B84792"/>
    <w:rsid w:val="00B84E0E"/>
    <w:rsid w:val="00B84FB4"/>
    <w:rsid w:val="00B85481"/>
    <w:rsid w:val="00B856F5"/>
    <w:rsid w:val="00B85BD6"/>
    <w:rsid w:val="00B85FED"/>
    <w:rsid w:val="00B86389"/>
    <w:rsid w:val="00B86536"/>
    <w:rsid w:val="00B8660D"/>
    <w:rsid w:val="00B866CA"/>
    <w:rsid w:val="00B87134"/>
    <w:rsid w:val="00B8748B"/>
    <w:rsid w:val="00B874D7"/>
    <w:rsid w:val="00B877A5"/>
    <w:rsid w:val="00B87D8B"/>
    <w:rsid w:val="00B9099A"/>
    <w:rsid w:val="00B90B69"/>
    <w:rsid w:val="00B92113"/>
    <w:rsid w:val="00B921C6"/>
    <w:rsid w:val="00B92217"/>
    <w:rsid w:val="00B92550"/>
    <w:rsid w:val="00B926FD"/>
    <w:rsid w:val="00B92A8C"/>
    <w:rsid w:val="00B93144"/>
    <w:rsid w:val="00B93795"/>
    <w:rsid w:val="00B95227"/>
    <w:rsid w:val="00B952A4"/>
    <w:rsid w:val="00B953CE"/>
    <w:rsid w:val="00B9552E"/>
    <w:rsid w:val="00B9590C"/>
    <w:rsid w:val="00B95EDB"/>
    <w:rsid w:val="00B96079"/>
    <w:rsid w:val="00B9656D"/>
    <w:rsid w:val="00B9661B"/>
    <w:rsid w:val="00B96B98"/>
    <w:rsid w:val="00B96C3C"/>
    <w:rsid w:val="00B96C83"/>
    <w:rsid w:val="00B97E28"/>
    <w:rsid w:val="00B97F13"/>
    <w:rsid w:val="00BA0975"/>
    <w:rsid w:val="00BA09EC"/>
    <w:rsid w:val="00BA0BBA"/>
    <w:rsid w:val="00BA0EC0"/>
    <w:rsid w:val="00BA0F54"/>
    <w:rsid w:val="00BA12F4"/>
    <w:rsid w:val="00BA1531"/>
    <w:rsid w:val="00BA15F8"/>
    <w:rsid w:val="00BA18EC"/>
    <w:rsid w:val="00BA1C31"/>
    <w:rsid w:val="00BA2064"/>
    <w:rsid w:val="00BA22F8"/>
    <w:rsid w:val="00BA2722"/>
    <w:rsid w:val="00BA2C92"/>
    <w:rsid w:val="00BA3323"/>
    <w:rsid w:val="00BA3DB7"/>
    <w:rsid w:val="00BA3EC8"/>
    <w:rsid w:val="00BA3F05"/>
    <w:rsid w:val="00BA427B"/>
    <w:rsid w:val="00BA43DB"/>
    <w:rsid w:val="00BA44E9"/>
    <w:rsid w:val="00BA45D7"/>
    <w:rsid w:val="00BA46D8"/>
    <w:rsid w:val="00BA47A0"/>
    <w:rsid w:val="00BA4D0F"/>
    <w:rsid w:val="00BA56B4"/>
    <w:rsid w:val="00BA5728"/>
    <w:rsid w:val="00BA6198"/>
    <w:rsid w:val="00BA62D6"/>
    <w:rsid w:val="00BA69C6"/>
    <w:rsid w:val="00BA6BAE"/>
    <w:rsid w:val="00BA6C2B"/>
    <w:rsid w:val="00BA7185"/>
    <w:rsid w:val="00BA720A"/>
    <w:rsid w:val="00BA7E93"/>
    <w:rsid w:val="00BB0069"/>
    <w:rsid w:val="00BB020E"/>
    <w:rsid w:val="00BB02A2"/>
    <w:rsid w:val="00BB0A4F"/>
    <w:rsid w:val="00BB0D9F"/>
    <w:rsid w:val="00BB0FEF"/>
    <w:rsid w:val="00BB163B"/>
    <w:rsid w:val="00BB2472"/>
    <w:rsid w:val="00BB2BC3"/>
    <w:rsid w:val="00BB3332"/>
    <w:rsid w:val="00BB3410"/>
    <w:rsid w:val="00BB35B8"/>
    <w:rsid w:val="00BB399C"/>
    <w:rsid w:val="00BB39B3"/>
    <w:rsid w:val="00BB3B24"/>
    <w:rsid w:val="00BB3E92"/>
    <w:rsid w:val="00BB422E"/>
    <w:rsid w:val="00BB48CC"/>
    <w:rsid w:val="00BB4C61"/>
    <w:rsid w:val="00BB4C99"/>
    <w:rsid w:val="00BB5267"/>
    <w:rsid w:val="00BB5813"/>
    <w:rsid w:val="00BB5C9C"/>
    <w:rsid w:val="00BB6385"/>
    <w:rsid w:val="00BB6579"/>
    <w:rsid w:val="00BB66B2"/>
    <w:rsid w:val="00BB699B"/>
    <w:rsid w:val="00BB6A42"/>
    <w:rsid w:val="00BB705D"/>
    <w:rsid w:val="00BB7521"/>
    <w:rsid w:val="00BB79C4"/>
    <w:rsid w:val="00BC0193"/>
    <w:rsid w:val="00BC02B7"/>
    <w:rsid w:val="00BC06DF"/>
    <w:rsid w:val="00BC0842"/>
    <w:rsid w:val="00BC09D6"/>
    <w:rsid w:val="00BC0B70"/>
    <w:rsid w:val="00BC13A4"/>
    <w:rsid w:val="00BC1A67"/>
    <w:rsid w:val="00BC1B3E"/>
    <w:rsid w:val="00BC1B6F"/>
    <w:rsid w:val="00BC1DC5"/>
    <w:rsid w:val="00BC2603"/>
    <w:rsid w:val="00BC26A0"/>
    <w:rsid w:val="00BC286E"/>
    <w:rsid w:val="00BC29E0"/>
    <w:rsid w:val="00BC3CB5"/>
    <w:rsid w:val="00BC3FC8"/>
    <w:rsid w:val="00BC433D"/>
    <w:rsid w:val="00BC45DB"/>
    <w:rsid w:val="00BC4739"/>
    <w:rsid w:val="00BC487E"/>
    <w:rsid w:val="00BC4A2B"/>
    <w:rsid w:val="00BC4C89"/>
    <w:rsid w:val="00BC51FD"/>
    <w:rsid w:val="00BC5622"/>
    <w:rsid w:val="00BC566E"/>
    <w:rsid w:val="00BC5725"/>
    <w:rsid w:val="00BC5CF6"/>
    <w:rsid w:val="00BC5D46"/>
    <w:rsid w:val="00BC69B0"/>
    <w:rsid w:val="00BC72E6"/>
    <w:rsid w:val="00BC74C1"/>
    <w:rsid w:val="00BC7A60"/>
    <w:rsid w:val="00BD006C"/>
    <w:rsid w:val="00BD07B8"/>
    <w:rsid w:val="00BD09C1"/>
    <w:rsid w:val="00BD0C61"/>
    <w:rsid w:val="00BD0EC1"/>
    <w:rsid w:val="00BD0F18"/>
    <w:rsid w:val="00BD1059"/>
    <w:rsid w:val="00BD109E"/>
    <w:rsid w:val="00BD1582"/>
    <w:rsid w:val="00BD17A9"/>
    <w:rsid w:val="00BD1C90"/>
    <w:rsid w:val="00BD1D16"/>
    <w:rsid w:val="00BD1DFC"/>
    <w:rsid w:val="00BD21DF"/>
    <w:rsid w:val="00BD2561"/>
    <w:rsid w:val="00BD2A5B"/>
    <w:rsid w:val="00BD2BBB"/>
    <w:rsid w:val="00BD2E44"/>
    <w:rsid w:val="00BD31FA"/>
    <w:rsid w:val="00BD32CD"/>
    <w:rsid w:val="00BD34B0"/>
    <w:rsid w:val="00BD360F"/>
    <w:rsid w:val="00BD38B7"/>
    <w:rsid w:val="00BD38D6"/>
    <w:rsid w:val="00BD3A76"/>
    <w:rsid w:val="00BD3D7B"/>
    <w:rsid w:val="00BD3E4F"/>
    <w:rsid w:val="00BD3F45"/>
    <w:rsid w:val="00BD4320"/>
    <w:rsid w:val="00BD458C"/>
    <w:rsid w:val="00BD466E"/>
    <w:rsid w:val="00BD4832"/>
    <w:rsid w:val="00BD49CA"/>
    <w:rsid w:val="00BD4CDE"/>
    <w:rsid w:val="00BD4E61"/>
    <w:rsid w:val="00BD5314"/>
    <w:rsid w:val="00BD5513"/>
    <w:rsid w:val="00BD59AF"/>
    <w:rsid w:val="00BD5C10"/>
    <w:rsid w:val="00BD5C96"/>
    <w:rsid w:val="00BD6626"/>
    <w:rsid w:val="00BD696C"/>
    <w:rsid w:val="00BD6B46"/>
    <w:rsid w:val="00BD6D1F"/>
    <w:rsid w:val="00BD756F"/>
    <w:rsid w:val="00BD77E9"/>
    <w:rsid w:val="00BD788A"/>
    <w:rsid w:val="00BD796F"/>
    <w:rsid w:val="00BD7BE9"/>
    <w:rsid w:val="00BE0027"/>
    <w:rsid w:val="00BE00AA"/>
    <w:rsid w:val="00BE03C7"/>
    <w:rsid w:val="00BE06C0"/>
    <w:rsid w:val="00BE0BE4"/>
    <w:rsid w:val="00BE0C76"/>
    <w:rsid w:val="00BE11AA"/>
    <w:rsid w:val="00BE1E10"/>
    <w:rsid w:val="00BE256F"/>
    <w:rsid w:val="00BE268F"/>
    <w:rsid w:val="00BE28D7"/>
    <w:rsid w:val="00BE2B67"/>
    <w:rsid w:val="00BE2EF6"/>
    <w:rsid w:val="00BE334A"/>
    <w:rsid w:val="00BE33F6"/>
    <w:rsid w:val="00BE36E1"/>
    <w:rsid w:val="00BE36EE"/>
    <w:rsid w:val="00BE37DD"/>
    <w:rsid w:val="00BE3A15"/>
    <w:rsid w:val="00BE3D00"/>
    <w:rsid w:val="00BE3ECD"/>
    <w:rsid w:val="00BE4F88"/>
    <w:rsid w:val="00BE50D5"/>
    <w:rsid w:val="00BE51BD"/>
    <w:rsid w:val="00BE5442"/>
    <w:rsid w:val="00BE58F0"/>
    <w:rsid w:val="00BE5E6D"/>
    <w:rsid w:val="00BE603D"/>
    <w:rsid w:val="00BE621B"/>
    <w:rsid w:val="00BE7FE9"/>
    <w:rsid w:val="00BF0166"/>
    <w:rsid w:val="00BF06BA"/>
    <w:rsid w:val="00BF07CF"/>
    <w:rsid w:val="00BF0AC7"/>
    <w:rsid w:val="00BF1180"/>
    <w:rsid w:val="00BF134D"/>
    <w:rsid w:val="00BF18B0"/>
    <w:rsid w:val="00BF20A3"/>
    <w:rsid w:val="00BF21E0"/>
    <w:rsid w:val="00BF232C"/>
    <w:rsid w:val="00BF23D8"/>
    <w:rsid w:val="00BF2BEA"/>
    <w:rsid w:val="00BF31D7"/>
    <w:rsid w:val="00BF3541"/>
    <w:rsid w:val="00BF356D"/>
    <w:rsid w:val="00BF3606"/>
    <w:rsid w:val="00BF3A88"/>
    <w:rsid w:val="00BF3B1F"/>
    <w:rsid w:val="00BF428D"/>
    <w:rsid w:val="00BF4381"/>
    <w:rsid w:val="00BF47BA"/>
    <w:rsid w:val="00BF486C"/>
    <w:rsid w:val="00BF4EAE"/>
    <w:rsid w:val="00BF5285"/>
    <w:rsid w:val="00BF5645"/>
    <w:rsid w:val="00BF5719"/>
    <w:rsid w:val="00BF6016"/>
    <w:rsid w:val="00BF602B"/>
    <w:rsid w:val="00BF60FF"/>
    <w:rsid w:val="00BF68F7"/>
    <w:rsid w:val="00BF6A93"/>
    <w:rsid w:val="00BF6D9D"/>
    <w:rsid w:val="00BF6DC3"/>
    <w:rsid w:val="00BF76BE"/>
    <w:rsid w:val="00BF7B4F"/>
    <w:rsid w:val="00C003D3"/>
    <w:rsid w:val="00C00C52"/>
    <w:rsid w:val="00C00D01"/>
    <w:rsid w:val="00C0124E"/>
    <w:rsid w:val="00C01A46"/>
    <w:rsid w:val="00C01BDD"/>
    <w:rsid w:val="00C01C92"/>
    <w:rsid w:val="00C01F1A"/>
    <w:rsid w:val="00C02294"/>
    <w:rsid w:val="00C02A35"/>
    <w:rsid w:val="00C02F2F"/>
    <w:rsid w:val="00C0347E"/>
    <w:rsid w:val="00C035DF"/>
    <w:rsid w:val="00C038DA"/>
    <w:rsid w:val="00C039A8"/>
    <w:rsid w:val="00C03A46"/>
    <w:rsid w:val="00C03A90"/>
    <w:rsid w:val="00C03F1B"/>
    <w:rsid w:val="00C04116"/>
    <w:rsid w:val="00C044EA"/>
    <w:rsid w:val="00C04975"/>
    <w:rsid w:val="00C04B1D"/>
    <w:rsid w:val="00C04BD6"/>
    <w:rsid w:val="00C04BE3"/>
    <w:rsid w:val="00C04D46"/>
    <w:rsid w:val="00C058E4"/>
    <w:rsid w:val="00C05C2B"/>
    <w:rsid w:val="00C05D8C"/>
    <w:rsid w:val="00C06A06"/>
    <w:rsid w:val="00C06CEA"/>
    <w:rsid w:val="00C07162"/>
    <w:rsid w:val="00C071F5"/>
    <w:rsid w:val="00C0779B"/>
    <w:rsid w:val="00C07A2A"/>
    <w:rsid w:val="00C07AD3"/>
    <w:rsid w:val="00C07C30"/>
    <w:rsid w:val="00C07D83"/>
    <w:rsid w:val="00C1036A"/>
    <w:rsid w:val="00C10440"/>
    <w:rsid w:val="00C10A52"/>
    <w:rsid w:val="00C10F3D"/>
    <w:rsid w:val="00C11C2F"/>
    <w:rsid w:val="00C12171"/>
    <w:rsid w:val="00C12599"/>
    <w:rsid w:val="00C1275C"/>
    <w:rsid w:val="00C12C06"/>
    <w:rsid w:val="00C13341"/>
    <w:rsid w:val="00C1399D"/>
    <w:rsid w:val="00C14855"/>
    <w:rsid w:val="00C14911"/>
    <w:rsid w:val="00C14D21"/>
    <w:rsid w:val="00C14F20"/>
    <w:rsid w:val="00C15440"/>
    <w:rsid w:val="00C15539"/>
    <w:rsid w:val="00C15BD8"/>
    <w:rsid w:val="00C15F1C"/>
    <w:rsid w:val="00C15F1F"/>
    <w:rsid w:val="00C16308"/>
    <w:rsid w:val="00C16435"/>
    <w:rsid w:val="00C16870"/>
    <w:rsid w:val="00C16EFC"/>
    <w:rsid w:val="00C1749A"/>
    <w:rsid w:val="00C17704"/>
    <w:rsid w:val="00C17D24"/>
    <w:rsid w:val="00C17D93"/>
    <w:rsid w:val="00C2011C"/>
    <w:rsid w:val="00C206DF"/>
    <w:rsid w:val="00C209BF"/>
    <w:rsid w:val="00C20D18"/>
    <w:rsid w:val="00C20DA0"/>
    <w:rsid w:val="00C21157"/>
    <w:rsid w:val="00C21297"/>
    <w:rsid w:val="00C213E1"/>
    <w:rsid w:val="00C214FC"/>
    <w:rsid w:val="00C21739"/>
    <w:rsid w:val="00C219C6"/>
    <w:rsid w:val="00C21A80"/>
    <w:rsid w:val="00C220D7"/>
    <w:rsid w:val="00C2215E"/>
    <w:rsid w:val="00C2231F"/>
    <w:rsid w:val="00C2233A"/>
    <w:rsid w:val="00C2252D"/>
    <w:rsid w:val="00C227BF"/>
    <w:rsid w:val="00C22815"/>
    <w:rsid w:val="00C22D58"/>
    <w:rsid w:val="00C22DE3"/>
    <w:rsid w:val="00C22EBD"/>
    <w:rsid w:val="00C22F79"/>
    <w:rsid w:val="00C23167"/>
    <w:rsid w:val="00C235CD"/>
    <w:rsid w:val="00C23CB3"/>
    <w:rsid w:val="00C24082"/>
    <w:rsid w:val="00C24233"/>
    <w:rsid w:val="00C24252"/>
    <w:rsid w:val="00C2453C"/>
    <w:rsid w:val="00C24561"/>
    <w:rsid w:val="00C246D7"/>
    <w:rsid w:val="00C24E58"/>
    <w:rsid w:val="00C25005"/>
    <w:rsid w:val="00C25417"/>
    <w:rsid w:val="00C25478"/>
    <w:rsid w:val="00C258EB"/>
    <w:rsid w:val="00C2597F"/>
    <w:rsid w:val="00C25B1D"/>
    <w:rsid w:val="00C25BB1"/>
    <w:rsid w:val="00C25C9C"/>
    <w:rsid w:val="00C25D46"/>
    <w:rsid w:val="00C25DD8"/>
    <w:rsid w:val="00C2646D"/>
    <w:rsid w:val="00C266E2"/>
    <w:rsid w:val="00C26886"/>
    <w:rsid w:val="00C26B51"/>
    <w:rsid w:val="00C26E72"/>
    <w:rsid w:val="00C271F1"/>
    <w:rsid w:val="00C27206"/>
    <w:rsid w:val="00C27623"/>
    <w:rsid w:val="00C301E6"/>
    <w:rsid w:val="00C3030C"/>
    <w:rsid w:val="00C303E2"/>
    <w:rsid w:val="00C30486"/>
    <w:rsid w:val="00C306A2"/>
    <w:rsid w:val="00C306F8"/>
    <w:rsid w:val="00C30DC1"/>
    <w:rsid w:val="00C30FB1"/>
    <w:rsid w:val="00C31E7B"/>
    <w:rsid w:val="00C3202B"/>
    <w:rsid w:val="00C3205D"/>
    <w:rsid w:val="00C3259E"/>
    <w:rsid w:val="00C325CF"/>
    <w:rsid w:val="00C3312F"/>
    <w:rsid w:val="00C332E1"/>
    <w:rsid w:val="00C3335E"/>
    <w:rsid w:val="00C338A9"/>
    <w:rsid w:val="00C33A73"/>
    <w:rsid w:val="00C33B1D"/>
    <w:rsid w:val="00C33B21"/>
    <w:rsid w:val="00C33C98"/>
    <w:rsid w:val="00C33D53"/>
    <w:rsid w:val="00C33D6C"/>
    <w:rsid w:val="00C34888"/>
    <w:rsid w:val="00C34CA1"/>
    <w:rsid w:val="00C34D88"/>
    <w:rsid w:val="00C35051"/>
    <w:rsid w:val="00C354FC"/>
    <w:rsid w:val="00C35591"/>
    <w:rsid w:val="00C3572D"/>
    <w:rsid w:val="00C3595F"/>
    <w:rsid w:val="00C35D6E"/>
    <w:rsid w:val="00C35E00"/>
    <w:rsid w:val="00C35F52"/>
    <w:rsid w:val="00C361DE"/>
    <w:rsid w:val="00C36517"/>
    <w:rsid w:val="00C3652C"/>
    <w:rsid w:val="00C368EB"/>
    <w:rsid w:val="00C36C52"/>
    <w:rsid w:val="00C36D3C"/>
    <w:rsid w:val="00C37221"/>
    <w:rsid w:val="00C375A0"/>
    <w:rsid w:val="00C379CC"/>
    <w:rsid w:val="00C40647"/>
    <w:rsid w:val="00C40949"/>
    <w:rsid w:val="00C40A9C"/>
    <w:rsid w:val="00C41127"/>
    <w:rsid w:val="00C41386"/>
    <w:rsid w:val="00C416FE"/>
    <w:rsid w:val="00C41AE0"/>
    <w:rsid w:val="00C41FDD"/>
    <w:rsid w:val="00C42217"/>
    <w:rsid w:val="00C428CD"/>
    <w:rsid w:val="00C43618"/>
    <w:rsid w:val="00C43708"/>
    <w:rsid w:val="00C43866"/>
    <w:rsid w:val="00C44312"/>
    <w:rsid w:val="00C4497A"/>
    <w:rsid w:val="00C44A50"/>
    <w:rsid w:val="00C452E4"/>
    <w:rsid w:val="00C45B28"/>
    <w:rsid w:val="00C45E69"/>
    <w:rsid w:val="00C46540"/>
    <w:rsid w:val="00C4675C"/>
    <w:rsid w:val="00C468DD"/>
    <w:rsid w:val="00C47972"/>
    <w:rsid w:val="00C47CD6"/>
    <w:rsid w:val="00C5037F"/>
    <w:rsid w:val="00C504CC"/>
    <w:rsid w:val="00C50D20"/>
    <w:rsid w:val="00C50D7A"/>
    <w:rsid w:val="00C50DC3"/>
    <w:rsid w:val="00C51144"/>
    <w:rsid w:val="00C5147D"/>
    <w:rsid w:val="00C519FC"/>
    <w:rsid w:val="00C51AAD"/>
    <w:rsid w:val="00C51B73"/>
    <w:rsid w:val="00C52068"/>
    <w:rsid w:val="00C52F8D"/>
    <w:rsid w:val="00C5370C"/>
    <w:rsid w:val="00C53B1A"/>
    <w:rsid w:val="00C53B4E"/>
    <w:rsid w:val="00C53E97"/>
    <w:rsid w:val="00C54043"/>
    <w:rsid w:val="00C54341"/>
    <w:rsid w:val="00C549D0"/>
    <w:rsid w:val="00C54A71"/>
    <w:rsid w:val="00C54E45"/>
    <w:rsid w:val="00C54EFE"/>
    <w:rsid w:val="00C5522F"/>
    <w:rsid w:val="00C5553D"/>
    <w:rsid w:val="00C55611"/>
    <w:rsid w:val="00C55652"/>
    <w:rsid w:val="00C5597F"/>
    <w:rsid w:val="00C55C2D"/>
    <w:rsid w:val="00C56051"/>
    <w:rsid w:val="00C56E1B"/>
    <w:rsid w:val="00C56F00"/>
    <w:rsid w:val="00C5710C"/>
    <w:rsid w:val="00C57395"/>
    <w:rsid w:val="00C575CD"/>
    <w:rsid w:val="00C57622"/>
    <w:rsid w:val="00C57670"/>
    <w:rsid w:val="00C576DD"/>
    <w:rsid w:val="00C57CAD"/>
    <w:rsid w:val="00C57F48"/>
    <w:rsid w:val="00C57F9A"/>
    <w:rsid w:val="00C6008A"/>
    <w:rsid w:val="00C60114"/>
    <w:rsid w:val="00C6050A"/>
    <w:rsid w:val="00C60D12"/>
    <w:rsid w:val="00C60DEC"/>
    <w:rsid w:val="00C60EDD"/>
    <w:rsid w:val="00C60FA5"/>
    <w:rsid w:val="00C611B7"/>
    <w:rsid w:val="00C61447"/>
    <w:rsid w:val="00C61597"/>
    <w:rsid w:val="00C61686"/>
    <w:rsid w:val="00C61BA1"/>
    <w:rsid w:val="00C61EF0"/>
    <w:rsid w:val="00C6234D"/>
    <w:rsid w:val="00C624E9"/>
    <w:rsid w:val="00C624F1"/>
    <w:rsid w:val="00C62671"/>
    <w:rsid w:val="00C62CE7"/>
    <w:rsid w:val="00C6368D"/>
    <w:rsid w:val="00C63D01"/>
    <w:rsid w:val="00C63E4F"/>
    <w:rsid w:val="00C64333"/>
    <w:rsid w:val="00C6462A"/>
    <w:rsid w:val="00C648C1"/>
    <w:rsid w:val="00C65AF1"/>
    <w:rsid w:val="00C65B61"/>
    <w:rsid w:val="00C65FF7"/>
    <w:rsid w:val="00C6619C"/>
    <w:rsid w:val="00C66407"/>
    <w:rsid w:val="00C66528"/>
    <w:rsid w:val="00C66EFC"/>
    <w:rsid w:val="00C6713B"/>
    <w:rsid w:val="00C6750C"/>
    <w:rsid w:val="00C67C5D"/>
    <w:rsid w:val="00C67D50"/>
    <w:rsid w:val="00C67F76"/>
    <w:rsid w:val="00C709E2"/>
    <w:rsid w:val="00C70D90"/>
    <w:rsid w:val="00C70F99"/>
    <w:rsid w:val="00C712F8"/>
    <w:rsid w:val="00C71354"/>
    <w:rsid w:val="00C71401"/>
    <w:rsid w:val="00C71AB6"/>
    <w:rsid w:val="00C71CBF"/>
    <w:rsid w:val="00C7264D"/>
    <w:rsid w:val="00C728C3"/>
    <w:rsid w:val="00C72BE6"/>
    <w:rsid w:val="00C7361F"/>
    <w:rsid w:val="00C737DF"/>
    <w:rsid w:val="00C73B3B"/>
    <w:rsid w:val="00C73F4D"/>
    <w:rsid w:val="00C73FAD"/>
    <w:rsid w:val="00C7456A"/>
    <w:rsid w:val="00C746ED"/>
    <w:rsid w:val="00C747C1"/>
    <w:rsid w:val="00C74977"/>
    <w:rsid w:val="00C74CBC"/>
    <w:rsid w:val="00C74D18"/>
    <w:rsid w:val="00C74F43"/>
    <w:rsid w:val="00C750AE"/>
    <w:rsid w:val="00C75225"/>
    <w:rsid w:val="00C752EA"/>
    <w:rsid w:val="00C752F3"/>
    <w:rsid w:val="00C75834"/>
    <w:rsid w:val="00C758A0"/>
    <w:rsid w:val="00C75981"/>
    <w:rsid w:val="00C75C93"/>
    <w:rsid w:val="00C76107"/>
    <w:rsid w:val="00C761A5"/>
    <w:rsid w:val="00C768B9"/>
    <w:rsid w:val="00C76BE1"/>
    <w:rsid w:val="00C76BE9"/>
    <w:rsid w:val="00C76BF2"/>
    <w:rsid w:val="00C76CDA"/>
    <w:rsid w:val="00C76E23"/>
    <w:rsid w:val="00C76FC9"/>
    <w:rsid w:val="00C770FA"/>
    <w:rsid w:val="00C7724C"/>
    <w:rsid w:val="00C77558"/>
    <w:rsid w:val="00C77F9B"/>
    <w:rsid w:val="00C8023A"/>
    <w:rsid w:val="00C803B8"/>
    <w:rsid w:val="00C80529"/>
    <w:rsid w:val="00C806FC"/>
    <w:rsid w:val="00C8071E"/>
    <w:rsid w:val="00C809A1"/>
    <w:rsid w:val="00C810A7"/>
    <w:rsid w:val="00C812D0"/>
    <w:rsid w:val="00C816ED"/>
    <w:rsid w:val="00C81760"/>
    <w:rsid w:val="00C81936"/>
    <w:rsid w:val="00C81A7E"/>
    <w:rsid w:val="00C81BBC"/>
    <w:rsid w:val="00C81EF2"/>
    <w:rsid w:val="00C81F39"/>
    <w:rsid w:val="00C82437"/>
    <w:rsid w:val="00C82454"/>
    <w:rsid w:val="00C828B5"/>
    <w:rsid w:val="00C82949"/>
    <w:rsid w:val="00C82B64"/>
    <w:rsid w:val="00C82BFF"/>
    <w:rsid w:val="00C82FF2"/>
    <w:rsid w:val="00C83031"/>
    <w:rsid w:val="00C831B3"/>
    <w:rsid w:val="00C834C3"/>
    <w:rsid w:val="00C83781"/>
    <w:rsid w:val="00C838B4"/>
    <w:rsid w:val="00C83A8B"/>
    <w:rsid w:val="00C8404F"/>
    <w:rsid w:val="00C84407"/>
    <w:rsid w:val="00C84D3B"/>
    <w:rsid w:val="00C8520F"/>
    <w:rsid w:val="00C852E0"/>
    <w:rsid w:val="00C85602"/>
    <w:rsid w:val="00C85B10"/>
    <w:rsid w:val="00C85C45"/>
    <w:rsid w:val="00C85D57"/>
    <w:rsid w:val="00C85DC1"/>
    <w:rsid w:val="00C85F00"/>
    <w:rsid w:val="00C864C1"/>
    <w:rsid w:val="00C86795"/>
    <w:rsid w:val="00C86943"/>
    <w:rsid w:val="00C86AC6"/>
    <w:rsid w:val="00C86DAC"/>
    <w:rsid w:val="00C870A6"/>
    <w:rsid w:val="00C8725C"/>
    <w:rsid w:val="00C872DB"/>
    <w:rsid w:val="00C87591"/>
    <w:rsid w:val="00C87628"/>
    <w:rsid w:val="00C87638"/>
    <w:rsid w:val="00C87F30"/>
    <w:rsid w:val="00C902D6"/>
    <w:rsid w:val="00C9043F"/>
    <w:rsid w:val="00C90F57"/>
    <w:rsid w:val="00C915D4"/>
    <w:rsid w:val="00C91693"/>
    <w:rsid w:val="00C91DE1"/>
    <w:rsid w:val="00C91DE6"/>
    <w:rsid w:val="00C92244"/>
    <w:rsid w:val="00C92AEE"/>
    <w:rsid w:val="00C92D54"/>
    <w:rsid w:val="00C92D99"/>
    <w:rsid w:val="00C92E0D"/>
    <w:rsid w:val="00C92E35"/>
    <w:rsid w:val="00C92FCF"/>
    <w:rsid w:val="00C935DE"/>
    <w:rsid w:val="00C93901"/>
    <w:rsid w:val="00C93996"/>
    <w:rsid w:val="00C93EA2"/>
    <w:rsid w:val="00C943D0"/>
    <w:rsid w:val="00C945B9"/>
    <w:rsid w:val="00C945E1"/>
    <w:rsid w:val="00C94BBD"/>
    <w:rsid w:val="00C94BF3"/>
    <w:rsid w:val="00C950D3"/>
    <w:rsid w:val="00C9529C"/>
    <w:rsid w:val="00C95A01"/>
    <w:rsid w:val="00C95EE3"/>
    <w:rsid w:val="00C960B5"/>
    <w:rsid w:val="00C96ABF"/>
    <w:rsid w:val="00C96EDD"/>
    <w:rsid w:val="00C96F1B"/>
    <w:rsid w:val="00C97A3E"/>
    <w:rsid w:val="00CA0E44"/>
    <w:rsid w:val="00CA0F73"/>
    <w:rsid w:val="00CA0FB0"/>
    <w:rsid w:val="00CA1101"/>
    <w:rsid w:val="00CA19B8"/>
    <w:rsid w:val="00CA1A68"/>
    <w:rsid w:val="00CA1BC0"/>
    <w:rsid w:val="00CA1D71"/>
    <w:rsid w:val="00CA1F3B"/>
    <w:rsid w:val="00CA21CC"/>
    <w:rsid w:val="00CA2218"/>
    <w:rsid w:val="00CA22A9"/>
    <w:rsid w:val="00CA23AF"/>
    <w:rsid w:val="00CA2672"/>
    <w:rsid w:val="00CA26F3"/>
    <w:rsid w:val="00CA2F98"/>
    <w:rsid w:val="00CA3006"/>
    <w:rsid w:val="00CA33C1"/>
    <w:rsid w:val="00CA35C7"/>
    <w:rsid w:val="00CA36BB"/>
    <w:rsid w:val="00CA3823"/>
    <w:rsid w:val="00CA383C"/>
    <w:rsid w:val="00CA488C"/>
    <w:rsid w:val="00CA4A67"/>
    <w:rsid w:val="00CA50D0"/>
    <w:rsid w:val="00CA52C4"/>
    <w:rsid w:val="00CA538E"/>
    <w:rsid w:val="00CA5967"/>
    <w:rsid w:val="00CA5B8C"/>
    <w:rsid w:val="00CA5BAA"/>
    <w:rsid w:val="00CA5CC6"/>
    <w:rsid w:val="00CA5D2D"/>
    <w:rsid w:val="00CA5D43"/>
    <w:rsid w:val="00CA5FCA"/>
    <w:rsid w:val="00CA624D"/>
    <w:rsid w:val="00CA657F"/>
    <w:rsid w:val="00CA65A5"/>
    <w:rsid w:val="00CA6CD5"/>
    <w:rsid w:val="00CA6DD1"/>
    <w:rsid w:val="00CA6E4B"/>
    <w:rsid w:val="00CA773D"/>
    <w:rsid w:val="00CA7C6F"/>
    <w:rsid w:val="00CA7D48"/>
    <w:rsid w:val="00CB08AE"/>
    <w:rsid w:val="00CB0A2B"/>
    <w:rsid w:val="00CB0F5F"/>
    <w:rsid w:val="00CB117E"/>
    <w:rsid w:val="00CB1392"/>
    <w:rsid w:val="00CB1399"/>
    <w:rsid w:val="00CB13D6"/>
    <w:rsid w:val="00CB16F4"/>
    <w:rsid w:val="00CB177C"/>
    <w:rsid w:val="00CB24BC"/>
    <w:rsid w:val="00CB2779"/>
    <w:rsid w:val="00CB2998"/>
    <w:rsid w:val="00CB2BD3"/>
    <w:rsid w:val="00CB2F53"/>
    <w:rsid w:val="00CB2F9F"/>
    <w:rsid w:val="00CB30BA"/>
    <w:rsid w:val="00CB3887"/>
    <w:rsid w:val="00CB3AF0"/>
    <w:rsid w:val="00CB3E72"/>
    <w:rsid w:val="00CB4356"/>
    <w:rsid w:val="00CB4680"/>
    <w:rsid w:val="00CB4823"/>
    <w:rsid w:val="00CB4A12"/>
    <w:rsid w:val="00CB4E3E"/>
    <w:rsid w:val="00CB4F90"/>
    <w:rsid w:val="00CB5084"/>
    <w:rsid w:val="00CB5210"/>
    <w:rsid w:val="00CB545E"/>
    <w:rsid w:val="00CB567E"/>
    <w:rsid w:val="00CB6063"/>
    <w:rsid w:val="00CB6622"/>
    <w:rsid w:val="00CB6D95"/>
    <w:rsid w:val="00CB6DCC"/>
    <w:rsid w:val="00CB6F24"/>
    <w:rsid w:val="00CB70CD"/>
    <w:rsid w:val="00CB752A"/>
    <w:rsid w:val="00CB7896"/>
    <w:rsid w:val="00CB7C43"/>
    <w:rsid w:val="00CC005C"/>
    <w:rsid w:val="00CC00AA"/>
    <w:rsid w:val="00CC00CF"/>
    <w:rsid w:val="00CC0244"/>
    <w:rsid w:val="00CC02ED"/>
    <w:rsid w:val="00CC0437"/>
    <w:rsid w:val="00CC0746"/>
    <w:rsid w:val="00CC0C1A"/>
    <w:rsid w:val="00CC0D2E"/>
    <w:rsid w:val="00CC0EBF"/>
    <w:rsid w:val="00CC11F6"/>
    <w:rsid w:val="00CC1482"/>
    <w:rsid w:val="00CC15DC"/>
    <w:rsid w:val="00CC1643"/>
    <w:rsid w:val="00CC1697"/>
    <w:rsid w:val="00CC1A03"/>
    <w:rsid w:val="00CC1AAE"/>
    <w:rsid w:val="00CC1D0F"/>
    <w:rsid w:val="00CC202F"/>
    <w:rsid w:val="00CC222B"/>
    <w:rsid w:val="00CC242A"/>
    <w:rsid w:val="00CC24C5"/>
    <w:rsid w:val="00CC2621"/>
    <w:rsid w:val="00CC2630"/>
    <w:rsid w:val="00CC26C0"/>
    <w:rsid w:val="00CC2972"/>
    <w:rsid w:val="00CC29F5"/>
    <w:rsid w:val="00CC2B55"/>
    <w:rsid w:val="00CC2C94"/>
    <w:rsid w:val="00CC2E1C"/>
    <w:rsid w:val="00CC2F3C"/>
    <w:rsid w:val="00CC3199"/>
    <w:rsid w:val="00CC31C9"/>
    <w:rsid w:val="00CC3215"/>
    <w:rsid w:val="00CC3319"/>
    <w:rsid w:val="00CC35F0"/>
    <w:rsid w:val="00CC372D"/>
    <w:rsid w:val="00CC3831"/>
    <w:rsid w:val="00CC39CE"/>
    <w:rsid w:val="00CC3F7F"/>
    <w:rsid w:val="00CC44B8"/>
    <w:rsid w:val="00CC44F9"/>
    <w:rsid w:val="00CC452E"/>
    <w:rsid w:val="00CC4762"/>
    <w:rsid w:val="00CC484A"/>
    <w:rsid w:val="00CC4EDD"/>
    <w:rsid w:val="00CC542D"/>
    <w:rsid w:val="00CC5C9F"/>
    <w:rsid w:val="00CC5FE2"/>
    <w:rsid w:val="00CC60EE"/>
    <w:rsid w:val="00CC693A"/>
    <w:rsid w:val="00CC6A46"/>
    <w:rsid w:val="00CC6BE7"/>
    <w:rsid w:val="00CC6FD0"/>
    <w:rsid w:val="00CC7376"/>
    <w:rsid w:val="00CC7404"/>
    <w:rsid w:val="00CC76B5"/>
    <w:rsid w:val="00CC7A65"/>
    <w:rsid w:val="00CC7AAB"/>
    <w:rsid w:val="00CC7BD1"/>
    <w:rsid w:val="00CC7FEC"/>
    <w:rsid w:val="00CCE6BC"/>
    <w:rsid w:val="00CD036E"/>
    <w:rsid w:val="00CD0ACD"/>
    <w:rsid w:val="00CD0AD7"/>
    <w:rsid w:val="00CD1046"/>
    <w:rsid w:val="00CD132B"/>
    <w:rsid w:val="00CD158F"/>
    <w:rsid w:val="00CD18DD"/>
    <w:rsid w:val="00CD192D"/>
    <w:rsid w:val="00CD1CED"/>
    <w:rsid w:val="00CD2186"/>
    <w:rsid w:val="00CD21BF"/>
    <w:rsid w:val="00CD22F6"/>
    <w:rsid w:val="00CD25B5"/>
    <w:rsid w:val="00CD288A"/>
    <w:rsid w:val="00CD2CB2"/>
    <w:rsid w:val="00CD2E36"/>
    <w:rsid w:val="00CD2E60"/>
    <w:rsid w:val="00CD328A"/>
    <w:rsid w:val="00CD343F"/>
    <w:rsid w:val="00CD3CBD"/>
    <w:rsid w:val="00CD3EC6"/>
    <w:rsid w:val="00CD3F6B"/>
    <w:rsid w:val="00CD42D0"/>
    <w:rsid w:val="00CD45A1"/>
    <w:rsid w:val="00CD473F"/>
    <w:rsid w:val="00CD479E"/>
    <w:rsid w:val="00CD47C2"/>
    <w:rsid w:val="00CD48B7"/>
    <w:rsid w:val="00CD49C3"/>
    <w:rsid w:val="00CD4D9C"/>
    <w:rsid w:val="00CD50C5"/>
    <w:rsid w:val="00CD5618"/>
    <w:rsid w:val="00CD56B2"/>
    <w:rsid w:val="00CD5BB2"/>
    <w:rsid w:val="00CD5CC5"/>
    <w:rsid w:val="00CD621C"/>
    <w:rsid w:val="00CD6632"/>
    <w:rsid w:val="00CD67BC"/>
    <w:rsid w:val="00CD67C9"/>
    <w:rsid w:val="00CD6926"/>
    <w:rsid w:val="00CD6BDF"/>
    <w:rsid w:val="00CD6C9C"/>
    <w:rsid w:val="00CD7024"/>
    <w:rsid w:val="00CD72D7"/>
    <w:rsid w:val="00CD7732"/>
    <w:rsid w:val="00CD78D3"/>
    <w:rsid w:val="00CD7E1F"/>
    <w:rsid w:val="00CE0942"/>
    <w:rsid w:val="00CE1590"/>
    <w:rsid w:val="00CE1690"/>
    <w:rsid w:val="00CE18AB"/>
    <w:rsid w:val="00CE1989"/>
    <w:rsid w:val="00CE1B90"/>
    <w:rsid w:val="00CE1C27"/>
    <w:rsid w:val="00CE1C8D"/>
    <w:rsid w:val="00CE1CCA"/>
    <w:rsid w:val="00CE1DD0"/>
    <w:rsid w:val="00CE25D5"/>
    <w:rsid w:val="00CE2706"/>
    <w:rsid w:val="00CE2760"/>
    <w:rsid w:val="00CE2B29"/>
    <w:rsid w:val="00CE33FE"/>
    <w:rsid w:val="00CE368F"/>
    <w:rsid w:val="00CE3BA4"/>
    <w:rsid w:val="00CE3D44"/>
    <w:rsid w:val="00CE40CB"/>
    <w:rsid w:val="00CE4290"/>
    <w:rsid w:val="00CE43A0"/>
    <w:rsid w:val="00CE43F9"/>
    <w:rsid w:val="00CE469F"/>
    <w:rsid w:val="00CE4DFF"/>
    <w:rsid w:val="00CE5703"/>
    <w:rsid w:val="00CE59A9"/>
    <w:rsid w:val="00CE5AAF"/>
    <w:rsid w:val="00CE5AD3"/>
    <w:rsid w:val="00CE63CC"/>
    <w:rsid w:val="00CE67E7"/>
    <w:rsid w:val="00CE6E5F"/>
    <w:rsid w:val="00CE7193"/>
    <w:rsid w:val="00CE7384"/>
    <w:rsid w:val="00CE7C2C"/>
    <w:rsid w:val="00CF0100"/>
    <w:rsid w:val="00CF02C3"/>
    <w:rsid w:val="00CF030F"/>
    <w:rsid w:val="00CF0F96"/>
    <w:rsid w:val="00CF10AE"/>
    <w:rsid w:val="00CF11F4"/>
    <w:rsid w:val="00CF1313"/>
    <w:rsid w:val="00CF137C"/>
    <w:rsid w:val="00CF161D"/>
    <w:rsid w:val="00CF1D8A"/>
    <w:rsid w:val="00CF1EF5"/>
    <w:rsid w:val="00CF2127"/>
    <w:rsid w:val="00CF2754"/>
    <w:rsid w:val="00CF2B9A"/>
    <w:rsid w:val="00CF2C1E"/>
    <w:rsid w:val="00CF3114"/>
    <w:rsid w:val="00CF31E5"/>
    <w:rsid w:val="00CF3344"/>
    <w:rsid w:val="00CF3747"/>
    <w:rsid w:val="00CF39D0"/>
    <w:rsid w:val="00CF3EB7"/>
    <w:rsid w:val="00CF4986"/>
    <w:rsid w:val="00CF4CD7"/>
    <w:rsid w:val="00CF4ECE"/>
    <w:rsid w:val="00CF5369"/>
    <w:rsid w:val="00CF564F"/>
    <w:rsid w:val="00CF56D5"/>
    <w:rsid w:val="00CF5E86"/>
    <w:rsid w:val="00CF63CC"/>
    <w:rsid w:val="00CF6468"/>
    <w:rsid w:val="00CF64A2"/>
    <w:rsid w:val="00CF6581"/>
    <w:rsid w:val="00CF67E0"/>
    <w:rsid w:val="00CF6EE1"/>
    <w:rsid w:val="00CF70FB"/>
    <w:rsid w:val="00CF764E"/>
    <w:rsid w:val="00CF7653"/>
    <w:rsid w:val="00CF79A1"/>
    <w:rsid w:val="00CF7A08"/>
    <w:rsid w:val="00CF7DC8"/>
    <w:rsid w:val="00CF7F83"/>
    <w:rsid w:val="00D002CD"/>
    <w:rsid w:val="00D00461"/>
    <w:rsid w:val="00D0057A"/>
    <w:rsid w:val="00D00BBF"/>
    <w:rsid w:val="00D00C02"/>
    <w:rsid w:val="00D010F0"/>
    <w:rsid w:val="00D01703"/>
    <w:rsid w:val="00D01A88"/>
    <w:rsid w:val="00D01C9D"/>
    <w:rsid w:val="00D01FEE"/>
    <w:rsid w:val="00D0215E"/>
    <w:rsid w:val="00D02819"/>
    <w:rsid w:val="00D02C9C"/>
    <w:rsid w:val="00D02D0B"/>
    <w:rsid w:val="00D03752"/>
    <w:rsid w:val="00D03E1E"/>
    <w:rsid w:val="00D03E94"/>
    <w:rsid w:val="00D042EA"/>
    <w:rsid w:val="00D04945"/>
    <w:rsid w:val="00D0499B"/>
    <w:rsid w:val="00D04CBD"/>
    <w:rsid w:val="00D04F1A"/>
    <w:rsid w:val="00D05086"/>
    <w:rsid w:val="00D05203"/>
    <w:rsid w:val="00D0574A"/>
    <w:rsid w:val="00D05A4C"/>
    <w:rsid w:val="00D05C1E"/>
    <w:rsid w:val="00D05FA7"/>
    <w:rsid w:val="00D06277"/>
    <w:rsid w:val="00D067C8"/>
    <w:rsid w:val="00D06806"/>
    <w:rsid w:val="00D0687F"/>
    <w:rsid w:val="00D0698F"/>
    <w:rsid w:val="00D074A6"/>
    <w:rsid w:val="00D0759E"/>
    <w:rsid w:val="00D07767"/>
    <w:rsid w:val="00D07885"/>
    <w:rsid w:val="00D07B92"/>
    <w:rsid w:val="00D10074"/>
    <w:rsid w:val="00D104C7"/>
    <w:rsid w:val="00D1066D"/>
    <w:rsid w:val="00D10679"/>
    <w:rsid w:val="00D10AC2"/>
    <w:rsid w:val="00D111BA"/>
    <w:rsid w:val="00D11277"/>
    <w:rsid w:val="00D120E7"/>
    <w:rsid w:val="00D12185"/>
    <w:rsid w:val="00D12254"/>
    <w:rsid w:val="00D123F9"/>
    <w:rsid w:val="00D12CDD"/>
    <w:rsid w:val="00D12EBF"/>
    <w:rsid w:val="00D137D4"/>
    <w:rsid w:val="00D139A6"/>
    <w:rsid w:val="00D14149"/>
    <w:rsid w:val="00D142B7"/>
    <w:rsid w:val="00D14389"/>
    <w:rsid w:val="00D14503"/>
    <w:rsid w:val="00D145EF"/>
    <w:rsid w:val="00D146C4"/>
    <w:rsid w:val="00D146F9"/>
    <w:rsid w:val="00D147A3"/>
    <w:rsid w:val="00D14C7F"/>
    <w:rsid w:val="00D14D0B"/>
    <w:rsid w:val="00D14D27"/>
    <w:rsid w:val="00D14D29"/>
    <w:rsid w:val="00D14D94"/>
    <w:rsid w:val="00D15091"/>
    <w:rsid w:val="00D1526F"/>
    <w:rsid w:val="00D15405"/>
    <w:rsid w:val="00D15A49"/>
    <w:rsid w:val="00D15B99"/>
    <w:rsid w:val="00D15C58"/>
    <w:rsid w:val="00D160EC"/>
    <w:rsid w:val="00D16258"/>
    <w:rsid w:val="00D1650B"/>
    <w:rsid w:val="00D16E03"/>
    <w:rsid w:val="00D16E1E"/>
    <w:rsid w:val="00D16E83"/>
    <w:rsid w:val="00D176F1"/>
    <w:rsid w:val="00D20192"/>
    <w:rsid w:val="00D207E3"/>
    <w:rsid w:val="00D2097E"/>
    <w:rsid w:val="00D209C8"/>
    <w:rsid w:val="00D2122F"/>
    <w:rsid w:val="00D215F4"/>
    <w:rsid w:val="00D21F79"/>
    <w:rsid w:val="00D2212F"/>
    <w:rsid w:val="00D22353"/>
    <w:rsid w:val="00D22355"/>
    <w:rsid w:val="00D22429"/>
    <w:rsid w:val="00D22686"/>
    <w:rsid w:val="00D22A99"/>
    <w:rsid w:val="00D22CC3"/>
    <w:rsid w:val="00D23151"/>
    <w:rsid w:val="00D23490"/>
    <w:rsid w:val="00D237F4"/>
    <w:rsid w:val="00D2392F"/>
    <w:rsid w:val="00D23AD5"/>
    <w:rsid w:val="00D23DA7"/>
    <w:rsid w:val="00D23FAE"/>
    <w:rsid w:val="00D243B5"/>
    <w:rsid w:val="00D245D1"/>
    <w:rsid w:val="00D246AF"/>
    <w:rsid w:val="00D24A94"/>
    <w:rsid w:val="00D24B46"/>
    <w:rsid w:val="00D25054"/>
    <w:rsid w:val="00D25443"/>
    <w:rsid w:val="00D257BE"/>
    <w:rsid w:val="00D25D11"/>
    <w:rsid w:val="00D25F30"/>
    <w:rsid w:val="00D26081"/>
    <w:rsid w:val="00D26236"/>
    <w:rsid w:val="00D2624A"/>
    <w:rsid w:val="00D2625E"/>
    <w:rsid w:val="00D26619"/>
    <w:rsid w:val="00D26F88"/>
    <w:rsid w:val="00D271D8"/>
    <w:rsid w:val="00D27514"/>
    <w:rsid w:val="00D27A75"/>
    <w:rsid w:val="00D27B69"/>
    <w:rsid w:val="00D27DC3"/>
    <w:rsid w:val="00D301CB"/>
    <w:rsid w:val="00D30802"/>
    <w:rsid w:val="00D30C4F"/>
    <w:rsid w:val="00D31087"/>
    <w:rsid w:val="00D312BD"/>
    <w:rsid w:val="00D31405"/>
    <w:rsid w:val="00D31463"/>
    <w:rsid w:val="00D31997"/>
    <w:rsid w:val="00D31BB1"/>
    <w:rsid w:val="00D31EEB"/>
    <w:rsid w:val="00D3254D"/>
    <w:rsid w:val="00D32568"/>
    <w:rsid w:val="00D32FFA"/>
    <w:rsid w:val="00D3300D"/>
    <w:rsid w:val="00D330AD"/>
    <w:rsid w:val="00D3320E"/>
    <w:rsid w:val="00D333AD"/>
    <w:rsid w:val="00D335EA"/>
    <w:rsid w:val="00D33CF5"/>
    <w:rsid w:val="00D33D18"/>
    <w:rsid w:val="00D33D8F"/>
    <w:rsid w:val="00D33F7A"/>
    <w:rsid w:val="00D3468A"/>
    <w:rsid w:val="00D34B3B"/>
    <w:rsid w:val="00D34E90"/>
    <w:rsid w:val="00D34F6E"/>
    <w:rsid w:val="00D3508C"/>
    <w:rsid w:val="00D35092"/>
    <w:rsid w:val="00D354D1"/>
    <w:rsid w:val="00D357C9"/>
    <w:rsid w:val="00D35D86"/>
    <w:rsid w:val="00D35FB4"/>
    <w:rsid w:val="00D36382"/>
    <w:rsid w:val="00D36493"/>
    <w:rsid w:val="00D3652B"/>
    <w:rsid w:val="00D36A7B"/>
    <w:rsid w:val="00D36BE8"/>
    <w:rsid w:val="00D36E1A"/>
    <w:rsid w:val="00D36E1C"/>
    <w:rsid w:val="00D3726D"/>
    <w:rsid w:val="00D3762D"/>
    <w:rsid w:val="00D376CE"/>
    <w:rsid w:val="00D37D82"/>
    <w:rsid w:val="00D37EF8"/>
    <w:rsid w:val="00D40450"/>
    <w:rsid w:val="00D40691"/>
    <w:rsid w:val="00D408CB"/>
    <w:rsid w:val="00D40B43"/>
    <w:rsid w:val="00D40C9C"/>
    <w:rsid w:val="00D4133C"/>
    <w:rsid w:val="00D41A5F"/>
    <w:rsid w:val="00D41CF4"/>
    <w:rsid w:val="00D41CF6"/>
    <w:rsid w:val="00D41E39"/>
    <w:rsid w:val="00D41F6D"/>
    <w:rsid w:val="00D42201"/>
    <w:rsid w:val="00D42A83"/>
    <w:rsid w:val="00D42BD3"/>
    <w:rsid w:val="00D42E4F"/>
    <w:rsid w:val="00D435B5"/>
    <w:rsid w:val="00D43974"/>
    <w:rsid w:val="00D43A5E"/>
    <w:rsid w:val="00D43B30"/>
    <w:rsid w:val="00D4414C"/>
    <w:rsid w:val="00D4444D"/>
    <w:rsid w:val="00D44667"/>
    <w:rsid w:val="00D44819"/>
    <w:rsid w:val="00D448F9"/>
    <w:rsid w:val="00D44978"/>
    <w:rsid w:val="00D449CA"/>
    <w:rsid w:val="00D44A69"/>
    <w:rsid w:val="00D44DC8"/>
    <w:rsid w:val="00D44DE5"/>
    <w:rsid w:val="00D44E19"/>
    <w:rsid w:val="00D45B3A"/>
    <w:rsid w:val="00D45D0C"/>
    <w:rsid w:val="00D461BF"/>
    <w:rsid w:val="00D46B5E"/>
    <w:rsid w:val="00D46BAA"/>
    <w:rsid w:val="00D470E5"/>
    <w:rsid w:val="00D471E9"/>
    <w:rsid w:val="00D471FF"/>
    <w:rsid w:val="00D47205"/>
    <w:rsid w:val="00D47957"/>
    <w:rsid w:val="00D47DC6"/>
    <w:rsid w:val="00D47E07"/>
    <w:rsid w:val="00D47F0E"/>
    <w:rsid w:val="00D47FF9"/>
    <w:rsid w:val="00D50209"/>
    <w:rsid w:val="00D50749"/>
    <w:rsid w:val="00D508B6"/>
    <w:rsid w:val="00D50BB4"/>
    <w:rsid w:val="00D517B4"/>
    <w:rsid w:val="00D51903"/>
    <w:rsid w:val="00D51AAF"/>
    <w:rsid w:val="00D51DDD"/>
    <w:rsid w:val="00D52031"/>
    <w:rsid w:val="00D5222E"/>
    <w:rsid w:val="00D522E1"/>
    <w:rsid w:val="00D52B9F"/>
    <w:rsid w:val="00D52CF8"/>
    <w:rsid w:val="00D52D69"/>
    <w:rsid w:val="00D52DF7"/>
    <w:rsid w:val="00D5315C"/>
    <w:rsid w:val="00D53179"/>
    <w:rsid w:val="00D53322"/>
    <w:rsid w:val="00D533EE"/>
    <w:rsid w:val="00D537C4"/>
    <w:rsid w:val="00D53D60"/>
    <w:rsid w:val="00D53FEE"/>
    <w:rsid w:val="00D541F2"/>
    <w:rsid w:val="00D543DB"/>
    <w:rsid w:val="00D54476"/>
    <w:rsid w:val="00D545B0"/>
    <w:rsid w:val="00D54AC6"/>
    <w:rsid w:val="00D54AFE"/>
    <w:rsid w:val="00D54E78"/>
    <w:rsid w:val="00D54FD0"/>
    <w:rsid w:val="00D55092"/>
    <w:rsid w:val="00D55546"/>
    <w:rsid w:val="00D55AE1"/>
    <w:rsid w:val="00D55E9F"/>
    <w:rsid w:val="00D55FDC"/>
    <w:rsid w:val="00D5602D"/>
    <w:rsid w:val="00D5620E"/>
    <w:rsid w:val="00D56EE8"/>
    <w:rsid w:val="00D57F5E"/>
    <w:rsid w:val="00D60205"/>
    <w:rsid w:val="00D60496"/>
    <w:rsid w:val="00D60B3D"/>
    <w:rsid w:val="00D61113"/>
    <w:rsid w:val="00D6124A"/>
    <w:rsid w:val="00D617C0"/>
    <w:rsid w:val="00D61C06"/>
    <w:rsid w:val="00D622F8"/>
    <w:rsid w:val="00D62370"/>
    <w:rsid w:val="00D623BE"/>
    <w:rsid w:val="00D6266A"/>
    <w:rsid w:val="00D62B3E"/>
    <w:rsid w:val="00D6332C"/>
    <w:rsid w:val="00D63356"/>
    <w:rsid w:val="00D637EC"/>
    <w:rsid w:val="00D6398E"/>
    <w:rsid w:val="00D63AD4"/>
    <w:rsid w:val="00D646A1"/>
    <w:rsid w:val="00D64941"/>
    <w:rsid w:val="00D64BEB"/>
    <w:rsid w:val="00D65359"/>
    <w:rsid w:val="00D654B4"/>
    <w:rsid w:val="00D6574D"/>
    <w:rsid w:val="00D659C1"/>
    <w:rsid w:val="00D65B41"/>
    <w:rsid w:val="00D65CD9"/>
    <w:rsid w:val="00D65D48"/>
    <w:rsid w:val="00D66013"/>
    <w:rsid w:val="00D66076"/>
    <w:rsid w:val="00D660BC"/>
    <w:rsid w:val="00D66200"/>
    <w:rsid w:val="00D663E5"/>
    <w:rsid w:val="00D66561"/>
    <w:rsid w:val="00D666B1"/>
    <w:rsid w:val="00D6685C"/>
    <w:rsid w:val="00D66B40"/>
    <w:rsid w:val="00D66E00"/>
    <w:rsid w:val="00D670B1"/>
    <w:rsid w:val="00D67134"/>
    <w:rsid w:val="00D677E8"/>
    <w:rsid w:val="00D7077C"/>
    <w:rsid w:val="00D707E3"/>
    <w:rsid w:val="00D70EA0"/>
    <w:rsid w:val="00D70EC3"/>
    <w:rsid w:val="00D70F76"/>
    <w:rsid w:val="00D716EF"/>
    <w:rsid w:val="00D719BD"/>
    <w:rsid w:val="00D71FC8"/>
    <w:rsid w:val="00D723FA"/>
    <w:rsid w:val="00D7260A"/>
    <w:rsid w:val="00D7289B"/>
    <w:rsid w:val="00D73422"/>
    <w:rsid w:val="00D736D5"/>
    <w:rsid w:val="00D73AD1"/>
    <w:rsid w:val="00D7401B"/>
    <w:rsid w:val="00D743E1"/>
    <w:rsid w:val="00D745AC"/>
    <w:rsid w:val="00D7465C"/>
    <w:rsid w:val="00D7556B"/>
    <w:rsid w:val="00D7569F"/>
    <w:rsid w:val="00D75BA8"/>
    <w:rsid w:val="00D760E9"/>
    <w:rsid w:val="00D762A3"/>
    <w:rsid w:val="00D763EA"/>
    <w:rsid w:val="00D76568"/>
    <w:rsid w:val="00D76639"/>
    <w:rsid w:val="00D76705"/>
    <w:rsid w:val="00D767B1"/>
    <w:rsid w:val="00D76870"/>
    <w:rsid w:val="00D76A48"/>
    <w:rsid w:val="00D76FA0"/>
    <w:rsid w:val="00D772EE"/>
    <w:rsid w:val="00D773AA"/>
    <w:rsid w:val="00D774FD"/>
    <w:rsid w:val="00D775D1"/>
    <w:rsid w:val="00D779BC"/>
    <w:rsid w:val="00D77ED4"/>
    <w:rsid w:val="00D8060E"/>
    <w:rsid w:val="00D80A53"/>
    <w:rsid w:val="00D80FFD"/>
    <w:rsid w:val="00D810A4"/>
    <w:rsid w:val="00D8116C"/>
    <w:rsid w:val="00D811B7"/>
    <w:rsid w:val="00D81646"/>
    <w:rsid w:val="00D816A3"/>
    <w:rsid w:val="00D819B9"/>
    <w:rsid w:val="00D82B9A"/>
    <w:rsid w:val="00D82DC3"/>
    <w:rsid w:val="00D83CA0"/>
    <w:rsid w:val="00D83CB0"/>
    <w:rsid w:val="00D843F3"/>
    <w:rsid w:val="00D849BB"/>
    <w:rsid w:val="00D84DDD"/>
    <w:rsid w:val="00D84E96"/>
    <w:rsid w:val="00D84E9F"/>
    <w:rsid w:val="00D850C6"/>
    <w:rsid w:val="00D85389"/>
    <w:rsid w:val="00D8564C"/>
    <w:rsid w:val="00D8579D"/>
    <w:rsid w:val="00D85BFE"/>
    <w:rsid w:val="00D8602B"/>
    <w:rsid w:val="00D86098"/>
    <w:rsid w:val="00D86501"/>
    <w:rsid w:val="00D8680E"/>
    <w:rsid w:val="00D86965"/>
    <w:rsid w:val="00D87340"/>
    <w:rsid w:val="00D87403"/>
    <w:rsid w:val="00D87510"/>
    <w:rsid w:val="00D8788C"/>
    <w:rsid w:val="00D90846"/>
    <w:rsid w:val="00D909EE"/>
    <w:rsid w:val="00D90A20"/>
    <w:rsid w:val="00D90D09"/>
    <w:rsid w:val="00D9127E"/>
    <w:rsid w:val="00D91281"/>
    <w:rsid w:val="00D9145F"/>
    <w:rsid w:val="00D91508"/>
    <w:rsid w:val="00D9198E"/>
    <w:rsid w:val="00D91A1B"/>
    <w:rsid w:val="00D91B2A"/>
    <w:rsid w:val="00D91BC0"/>
    <w:rsid w:val="00D91C94"/>
    <w:rsid w:val="00D92390"/>
    <w:rsid w:val="00D92AC5"/>
    <w:rsid w:val="00D92E4B"/>
    <w:rsid w:val="00D92F6A"/>
    <w:rsid w:val="00D9303D"/>
    <w:rsid w:val="00D931D9"/>
    <w:rsid w:val="00D9324A"/>
    <w:rsid w:val="00D9328F"/>
    <w:rsid w:val="00D932CA"/>
    <w:rsid w:val="00D93A3C"/>
    <w:rsid w:val="00D943FB"/>
    <w:rsid w:val="00D946D9"/>
    <w:rsid w:val="00D94DF1"/>
    <w:rsid w:val="00D94F3A"/>
    <w:rsid w:val="00D94FB7"/>
    <w:rsid w:val="00D9510A"/>
    <w:rsid w:val="00D9588F"/>
    <w:rsid w:val="00D95B16"/>
    <w:rsid w:val="00D9631E"/>
    <w:rsid w:val="00D9648D"/>
    <w:rsid w:val="00D96794"/>
    <w:rsid w:val="00D968D5"/>
    <w:rsid w:val="00D96C25"/>
    <w:rsid w:val="00D97160"/>
    <w:rsid w:val="00D97328"/>
    <w:rsid w:val="00D978D3"/>
    <w:rsid w:val="00D979BC"/>
    <w:rsid w:val="00DA01B1"/>
    <w:rsid w:val="00DA0445"/>
    <w:rsid w:val="00DA05D7"/>
    <w:rsid w:val="00DA086F"/>
    <w:rsid w:val="00DA0947"/>
    <w:rsid w:val="00DA096C"/>
    <w:rsid w:val="00DA0D30"/>
    <w:rsid w:val="00DA14D0"/>
    <w:rsid w:val="00DA1650"/>
    <w:rsid w:val="00DA1663"/>
    <w:rsid w:val="00DA1A24"/>
    <w:rsid w:val="00DA2345"/>
    <w:rsid w:val="00DA23F6"/>
    <w:rsid w:val="00DA2C29"/>
    <w:rsid w:val="00DA3677"/>
    <w:rsid w:val="00DA378C"/>
    <w:rsid w:val="00DA3984"/>
    <w:rsid w:val="00DA3AFA"/>
    <w:rsid w:val="00DA3B44"/>
    <w:rsid w:val="00DA3E7A"/>
    <w:rsid w:val="00DA400E"/>
    <w:rsid w:val="00DA4085"/>
    <w:rsid w:val="00DA4631"/>
    <w:rsid w:val="00DA4735"/>
    <w:rsid w:val="00DA5326"/>
    <w:rsid w:val="00DA544E"/>
    <w:rsid w:val="00DA54CD"/>
    <w:rsid w:val="00DA57BF"/>
    <w:rsid w:val="00DA5B72"/>
    <w:rsid w:val="00DA60C1"/>
    <w:rsid w:val="00DA6396"/>
    <w:rsid w:val="00DA63CF"/>
    <w:rsid w:val="00DA6482"/>
    <w:rsid w:val="00DA6892"/>
    <w:rsid w:val="00DA68CF"/>
    <w:rsid w:val="00DA694F"/>
    <w:rsid w:val="00DA69B8"/>
    <w:rsid w:val="00DA7051"/>
    <w:rsid w:val="00DA7802"/>
    <w:rsid w:val="00DA786C"/>
    <w:rsid w:val="00DA790C"/>
    <w:rsid w:val="00DA7AD6"/>
    <w:rsid w:val="00DA7ADC"/>
    <w:rsid w:val="00DB0206"/>
    <w:rsid w:val="00DB024C"/>
    <w:rsid w:val="00DB098A"/>
    <w:rsid w:val="00DB0E79"/>
    <w:rsid w:val="00DB130A"/>
    <w:rsid w:val="00DB1360"/>
    <w:rsid w:val="00DB1776"/>
    <w:rsid w:val="00DB1A58"/>
    <w:rsid w:val="00DB1B6C"/>
    <w:rsid w:val="00DB1BA1"/>
    <w:rsid w:val="00DB1FF1"/>
    <w:rsid w:val="00DB23FA"/>
    <w:rsid w:val="00DB2DB9"/>
    <w:rsid w:val="00DB2DC7"/>
    <w:rsid w:val="00DB3040"/>
    <w:rsid w:val="00DB3289"/>
    <w:rsid w:val="00DB3378"/>
    <w:rsid w:val="00DB366C"/>
    <w:rsid w:val="00DB3914"/>
    <w:rsid w:val="00DB39E0"/>
    <w:rsid w:val="00DB3EBE"/>
    <w:rsid w:val="00DB4661"/>
    <w:rsid w:val="00DB4CF0"/>
    <w:rsid w:val="00DB56F0"/>
    <w:rsid w:val="00DB575B"/>
    <w:rsid w:val="00DB58DA"/>
    <w:rsid w:val="00DB644D"/>
    <w:rsid w:val="00DB6971"/>
    <w:rsid w:val="00DB6B8F"/>
    <w:rsid w:val="00DB6CA7"/>
    <w:rsid w:val="00DB6FFB"/>
    <w:rsid w:val="00DB73A2"/>
    <w:rsid w:val="00DB73C0"/>
    <w:rsid w:val="00DB752E"/>
    <w:rsid w:val="00DB773D"/>
    <w:rsid w:val="00DB78A9"/>
    <w:rsid w:val="00DB7F12"/>
    <w:rsid w:val="00DB7FBE"/>
    <w:rsid w:val="00DC0034"/>
    <w:rsid w:val="00DC01C2"/>
    <w:rsid w:val="00DC0463"/>
    <w:rsid w:val="00DC070A"/>
    <w:rsid w:val="00DC07F6"/>
    <w:rsid w:val="00DC0804"/>
    <w:rsid w:val="00DC08A3"/>
    <w:rsid w:val="00DC1068"/>
    <w:rsid w:val="00DC133F"/>
    <w:rsid w:val="00DC1423"/>
    <w:rsid w:val="00DC2080"/>
    <w:rsid w:val="00DC25AA"/>
    <w:rsid w:val="00DC2CF0"/>
    <w:rsid w:val="00DC3542"/>
    <w:rsid w:val="00DC3994"/>
    <w:rsid w:val="00DC3A6F"/>
    <w:rsid w:val="00DC3CDB"/>
    <w:rsid w:val="00DC451C"/>
    <w:rsid w:val="00DC4ED4"/>
    <w:rsid w:val="00DC50BA"/>
    <w:rsid w:val="00DC537E"/>
    <w:rsid w:val="00DC5996"/>
    <w:rsid w:val="00DC5A91"/>
    <w:rsid w:val="00DC5E5E"/>
    <w:rsid w:val="00DC65B9"/>
    <w:rsid w:val="00DC686D"/>
    <w:rsid w:val="00DC68D9"/>
    <w:rsid w:val="00DC6AB3"/>
    <w:rsid w:val="00DC6E2D"/>
    <w:rsid w:val="00DC6F59"/>
    <w:rsid w:val="00DC6F82"/>
    <w:rsid w:val="00DC7DB0"/>
    <w:rsid w:val="00DD030E"/>
    <w:rsid w:val="00DD0362"/>
    <w:rsid w:val="00DD0884"/>
    <w:rsid w:val="00DD0CF1"/>
    <w:rsid w:val="00DD0D10"/>
    <w:rsid w:val="00DD106D"/>
    <w:rsid w:val="00DD10E6"/>
    <w:rsid w:val="00DD1D24"/>
    <w:rsid w:val="00DD1DF0"/>
    <w:rsid w:val="00DD1E02"/>
    <w:rsid w:val="00DD1F3C"/>
    <w:rsid w:val="00DD1FF7"/>
    <w:rsid w:val="00DD2149"/>
    <w:rsid w:val="00DD2262"/>
    <w:rsid w:val="00DD2311"/>
    <w:rsid w:val="00DD254D"/>
    <w:rsid w:val="00DD28BC"/>
    <w:rsid w:val="00DD28C3"/>
    <w:rsid w:val="00DD2DD4"/>
    <w:rsid w:val="00DD31F5"/>
    <w:rsid w:val="00DD359E"/>
    <w:rsid w:val="00DD37A1"/>
    <w:rsid w:val="00DD3DA3"/>
    <w:rsid w:val="00DD3ECE"/>
    <w:rsid w:val="00DD403B"/>
    <w:rsid w:val="00DD41FE"/>
    <w:rsid w:val="00DD4293"/>
    <w:rsid w:val="00DD4527"/>
    <w:rsid w:val="00DD4578"/>
    <w:rsid w:val="00DD46CA"/>
    <w:rsid w:val="00DD476A"/>
    <w:rsid w:val="00DD48DD"/>
    <w:rsid w:val="00DD504B"/>
    <w:rsid w:val="00DD5104"/>
    <w:rsid w:val="00DD5548"/>
    <w:rsid w:val="00DD5A86"/>
    <w:rsid w:val="00DD5BF2"/>
    <w:rsid w:val="00DD5EE1"/>
    <w:rsid w:val="00DD603C"/>
    <w:rsid w:val="00DD6173"/>
    <w:rsid w:val="00DD6320"/>
    <w:rsid w:val="00DD6365"/>
    <w:rsid w:val="00DD6472"/>
    <w:rsid w:val="00DD66DA"/>
    <w:rsid w:val="00DD6CC4"/>
    <w:rsid w:val="00DD771E"/>
    <w:rsid w:val="00DD7E5F"/>
    <w:rsid w:val="00DD7F39"/>
    <w:rsid w:val="00DE0346"/>
    <w:rsid w:val="00DE0565"/>
    <w:rsid w:val="00DE0615"/>
    <w:rsid w:val="00DE0B03"/>
    <w:rsid w:val="00DE170C"/>
    <w:rsid w:val="00DE1D10"/>
    <w:rsid w:val="00DE1D3D"/>
    <w:rsid w:val="00DE1D47"/>
    <w:rsid w:val="00DE1D6C"/>
    <w:rsid w:val="00DE1F63"/>
    <w:rsid w:val="00DE240C"/>
    <w:rsid w:val="00DE2B06"/>
    <w:rsid w:val="00DE2DCA"/>
    <w:rsid w:val="00DE2F0F"/>
    <w:rsid w:val="00DE2F70"/>
    <w:rsid w:val="00DE31B1"/>
    <w:rsid w:val="00DE33B3"/>
    <w:rsid w:val="00DE35F2"/>
    <w:rsid w:val="00DE3650"/>
    <w:rsid w:val="00DE374C"/>
    <w:rsid w:val="00DE3EE6"/>
    <w:rsid w:val="00DE48B8"/>
    <w:rsid w:val="00DE4BF0"/>
    <w:rsid w:val="00DE4C7B"/>
    <w:rsid w:val="00DE58D3"/>
    <w:rsid w:val="00DE5DB5"/>
    <w:rsid w:val="00DE5E54"/>
    <w:rsid w:val="00DE616E"/>
    <w:rsid w:val="00DE622F"/>
    <w:rsid w:val="00DE69B1"/>
    <w:rsid w:val="00DE6C04"/>
    <w:rsid w:val="00DE6F67"/>
    <w:rsid w:val="00DE7101"/>
    <w:rsid w:val="00DE73D7"/>
    <w:rsid w:val="00DE7AEC"/>
    <w:rsid w:val="00DF00B4"/>
    <w:rsid w:val="00DF0213"/>
    <w:rsid w:val="00DF041E"/>
    <w:rsid w:val="00DF0794"/>
    <w:rsid w:val="00DF0BD4"/>
    <w:rsid w:val="00DF0C14"/>
    <w:rsid w:val="00DF0F78"/>
    <w:rsid w:val="00DF1445"/>
    <w:rsid w:val="00DF14A8"/>
    <w:rsid w:val="00DF1868"/>
    <w:rsid w:val="00DF1BB4"/>
    <w:rsid w:val="00DF1E20"/>
    <w:rsid w:val="00DF1F17"/>
    <w:rsid w:val="00DF1FE5"/>
    <w:rsid w:val="00DF2070"/>
    <w:rsid w:val="00DF20BA"/>
    <w:rsid w:val="00DF2147"/>
    <w:rsid w:val="00DF2371"/>
    <w:rsid w:val="00DF2672"/>
    <w:rsid w:val="00DF2862"/>
    <w:rsid w:val="00DF2A6C"/>
    <w:rsid w:val="00DF2AEA"/>
    <w:rsid w:val="00DF2F7C"/>
    <w:rsid w:val="00DF3247"/>
    <w:rsid w:val="00DF372F"/>
    <w:rsid w:val="00DF3A99"/>
    <w:rsid w:val="00DF3B03"/>
    <w:rsid w:val="00DF3C24"/>
    <w:rsid w:val="00DF3C3F"/>
    <w:rsid w:val="00DF4238"/>
    <w:rsid w:val="00DF4B76"/>
    <w:rsid w:val="00DF4BD9"/>
    <w:rsid w:val="00DF4C2F"/>
    <w:rsid w:val="00DF4F10"/>
    <w:rsid w:val="00DF53E6"/>
    <w:rsid w:val="00DF5F96"/>
    <w:rsid w:val="00DF64A9"/>
    <w:rsid w:val="00DF650C"/>
    <w:rsid w:val="00DF6764"/>
    <w:rsid w:val="00DF6E70"/>
    <w:rsid w:val="00DF6F6B"/>
    <w:rsid w:val="00DF72D5"/>
    <w:rsid w:val="00DF74FD"/>
    <w:rsid w:val="00DF764F"/>
    <w:rsid w:val="00DF774B"/>
    <w:rsid w:val="00DF77B9"/>
    <w:rsid w:val="00DF7857"/>
    <w:rsid w:val="00DF791F"/>
    <w:rsid w:val="00DF7AC4"/>
    <w:rsid w:val="00DF7BD5"/>
    <w:rsid w:val="00DF7E43"/>
    <w:rsid w:val="00DF7E7D"/>
    <w:rsid w:val="00DF7EE0"/>
    <w:rsid w:val="00E00003"/>
    <w:rsid w:val="00E00290"/>
    <w:rsid w:val="00E00325"/>
    <w:rsid w:val="00E00A30"/>
    <w:rsid w:val="00E00CC4"/>
    <w:rsid w:val="00E00CFF"/>
    <w:rsid w:val="00E014E9"/>
    <w:rsid w:val="00E0165A"/>
    <w:rsid w:val="00E01D2B"/>
    <w:rsid w:val="00E02012"/>
    <w:rsid w:val="00E023B6"/>
    <w:rsid w:val="00E02613"/>
    <w:rsid w:val="00E02ACE"/>
    <w:rsid w:val="00E02CF0"/>
    <w:rsid w:val="00E037DC"/>
    <w:rsid w:val="00E0383A"/>
    <w:rsid w:val="00E0388A"/>
    <w:rsid w:val="00E03A75"/>
    <w:rsid w:val="00E03B6A"/>
    <w:rsid w:val="00E03CFA"/>
    <w:rsid w:val="00E03D96"/>
    <w:rsid w:val="00E045E5"/>
    <w:rsid w:val="00E049B9"/>
    <w:rsid w:val="00E04A61"/>
    <w:rsid w:val="00E04C6D"/>
    <w:rsid w:val="00E04D6C"/>
    <w:rsid w:val="00E05311"/>
    <w:rsid w:val="00E056CB"/>
    <w:rsid w:val="00E0588E"/>
    <w:rsid w:val="00E05DDC"/>
    <w:rsid w:val="00E05E1F"/>
    <w:rsid w:val="00E062A9"/>
    <w:rsid w:val="00E06307"/>
    <w:rsid w:val="00E0642B"/>
    <w:rsid w:val="00E06E83"/>
    <w:rsid w:val="00E07722"/>
    <w:rsid w:val="00E07AB5"/>
    <w:rsid w:val="00E07AC8"/>
    <w:rsid w:val="00E1005B"/>
    <w:rsid w:val="00E100D4"/>
    <w:rsid w:val="00E1023F"/>
    <w:rsid w:val="00E1041D"/>
    <w:rsid w:val="00E1047D"/>
    <w:rsid w:val="00E10EBA"/>
    <w:rsid w:val="00E112E3"/>
    <w:rsid w:val="00E115FE"/>
    <w:rsid w:val="00E1162D"/>
    <w:rsid w:val="00E11674"/>
    <w:rsid w:val="00E1186D"/>
    <w:rsid w:val="00E11CBB"/>
    <w:rsid w:val="00E11DC6"/>
    <w:rsid w:val="00E121F3"/>
    <w:rsid w:val="00E124AC"/>
    <w:rsid w:val="00E12591"/>
    <w:rsid w:val="00E12759"/>
    <w:rsid w:val="00E1278A"/>
    <w:rsid w:val="00E12820"/>
    <w:rsid w:val="00E12AFB"/>
    <w:rsid w:val="00E12C09"/>
    <w:rsid w:val="00E12E82"/>
    <w:rsid w:val="00E12E95"/>
    <w:rsid w:val="00E12FE3"/>
    <w:rsid w:val="00E131F6"/>
    <w:rsid w:val="00E13682"/>
    <w:rsid w:val="00E139A1"/>
    <w:rsid w:val="00E13D77"/>
    <w:rsid w:val="00E13DB5"/>
    <w:rsid w:val="00E14089"/>
    <w:rsid w:val="00E1414E"/>
    <w:rsid w:val="00E14209"/>
    <w:rsid w:val="00E142A0"/>
    <w:rsid w:val="00E143BE"/>
    <w:rsid w:val="00E1464A"/>
    <w:rsid w:val="00E1495A"/>
    <w:rsid w:val="00E149FC"/>
    <w:rsid w:val="00E149FE"/>
    <w:rsid w:val="00E15073"/>
    <w:rsid w:val="00E1508D"/>
    <w:rsid w:val="00E158EC"/>
    <w:rsid w:val="00E15A7E"/>
    <w:rsid w:val="00E160AD"/>
    <w:rsid w:val="00E162C7"/>
    <w:rsid w:val="00E16A39"/>
    <w:rsid w:val="00E16DB9"/>
    <w:rsid w:val="00E17258"/>
    <w:rsid w:val="00E1730B"/>
    <w:rsid w:val="00E17A2D"/>
    <w:rsid w:val="00E20031"/>
    <w:rsid w:val="00E2028A"/>
    <w:rsid w:val="00E2085B"/>
    <w:rsid w:val="00E20C73"/>
    <w:rsid w:val="00E20D0B"/>
    <w:rsid w:val="00E20EBB"/>
    <w:rsid w:val="00E21213"/>
    <w:rsid w:val="00E212FE"/>
    <w:rsid w:val="00E2168F"/>
    <w:rsid w:val="00E216B6"/>
    <w:rsid w:val="00E218E7"/>
    <w:rsid w:val="00E21947"/>
    <w:rsid w:val="00E21AB0"/>
    <w:rsid w:val="00E21C16"/>
    <w:rsid w:val="00E220A1"/>
    <w:rsid w:val="00E220DB"/>
    <w:rsid w:val="00E22771"/>
    <w:rsid w:val="00E228B1"/>
    <w:rsid w:val="00E23522"/>
    <w:rsid w:val="00E23EE4"/>
    <w:rsid w:val="00E241B6"/>
    <w:rsid w:val="00E241FD"/>
    <w:rsid w:val="00E2455D"/>
    <w:rsid w:val="00E246ED"/>
    <w:rsid w:val="00E2479D"/>
    <w:rsid w:val="00E248C7"/>
    <w:rsid w:val="00E2490F"/>
    <w:rsid w:val="00E249D7"/>
    <w:rsid w:val="00E24F99"/>
    <w:rsid w:val="00E252F5"/>
    <w:rsid w:val="00E2551B"/>
    <w:rsid w:val="00E2554D"/>
    <w:rsid w:val="00E25E73"/>
    <w:rsid w:val="00E25F4B"/>
    <w:rsid w:val="00E2642C"/>
    <w:rsid w:val="00E26857"/>
    <w:rsid w:val="00E270FD"/>
    <w:rsid w:val="00E27207"/>
    <w:rsid w:val="00E278D8"/>
    <w:rsid w:val="00E27D04"/>
    <w:rsid w:val="00E30361"/>
    <w:rsid w:val="00E30843"/>
    <w:rsid w:val="00E308AD"/>
    <w:rsid w:val="00E30C14"/>
    <w:rsid w:val="00E30F3E"/>
    <w:rsid w:val="00E31064"/>
    <w:rsid w:val="00E31081"/>
    <w:rsid w:val="00E312D9"/>
    <w:rsid w:val="00E31494"/>
    <w:rsid w:val="00E31678"/>
    <w:rsid w:val="00E31F2C"/>
    <w:rsid w:val="00E32174"/>
    <w:rsid w:val="00E32298"/>
    <w:rsid w:val="00E32305"/>
    <w:rsid w:val="00E32362"/>
    <w:rsid w:val="00E32567"/>
    <w:rsid w:val="00E32988"/>
    <w:rsid w:val="00E329C1"/>
    <w:rsid w:val="00E32BC3"/>
    <w:rsid w:val="00E32E00"/>
    <w:rsid w:val="00E32E81"/>
    <w:rsid w:val="00E32FD1"/>
    <w:rsid w:val="00E334A7"/>
    <w:rsid w:val="00E334F5"/>
    <w:rsid w:val="00E334FE"/>
    <w:rsid w:val="00E3363A"/>
    <w:rsid w:val="00E33674"/>
    <w:rsid w:val="00E3373E"/>
    <w:rsid w:val="00E33BBC"/>
    <w:rsid w:val="00E33DF2"/>
    <w:rsid w:val="00E34436"/>
    <w:rsid w:val="00E344D5"/>
    <w:rsid w:val="00E34B98"/>
    <w:rsid w:val="00E3545D"/>
    <w:rsid w:val="00E3549C"/>
    <w:rsid w:val="00E35623"/>
    <w:rsid w:val="00E35861"/>
    <w:rsid w:val="00E359CF"/>
    <w:rsid w:val="00E36424"/>
    <w:rsid w:val="00E369C0"/>
    <w:rsid w:val="00E36A76"/>
    <w:rsid w:val="00E36DFF"/>
    <w:rsid w:val="00E371B6"/>
    <w:rsid w:val="00E378C0"/>
    <w:rsid w:val="00E37ABD"/>
    <w:rsid w:val="00E37DD4"/>
    <w:rsid w:val="00E37E06"/>
    <w:rsid w:val="00E4017E"/>
    <w:rsid w:val="00E4018C"/>
    <w:rsid w:val="00E40203"/>
    <w:rsid w:val="00E4062D"/>
    <w:rsid w:val="00E408F4"/>
    <w:rsid w:val="00E40A2E"/>
    <w:rsid w:val="00E40CE5"/>
    <w:rsid w:val="00E40CF2"/>
    <w:rsid w:val="00E416E4"/>
    <w:rsid w:val="00E41925"/>
    <w:rsid w:val="00E41DC4"/>
    <w:rsid w:val="00E42338"/>
    <w:rsid w:val="00E425B0"/>
    <w:rsid w:val="00E42EA6"/>
    <w:rsid w:val="00E43013"/>
    <w:rsid w:val="00E43049"/>
    <w:rsid w:val="00E43310"/>
    <w:rsid w:val="00E43549"/>
    <w:rsid w:val="00E4384C"/>
    <w:rsid w:val="00E438A5"/>
    <w:rsid w:val="00E43916"/>
    <w:rsid w:val="00E43989"/>
    <w:rsid w:val="00E44407"/>
    <w:rsid w:val="00E44851"/>
    <w:rsid w:val="00E44A6D"/>
    <w:rsid w:val="00E44FF1"/>
    <w:rsid w:val="00E450D0"/>
    <w:rsid w:val="00E451A3"/>
    <w:rsid w:val="00E4558B"/>
    <w:rsid w:val="00E456D7"/>
    <w:rsid w:val="00E45F72"/>
    <w:rsid w:val="00E45FB1"/>
    <w:rsid w:val="00E462AD"/>
    <w:rsid w:val="00E46695"/>
    <w:rsid w:val="00E46996"/>
    <w:rsid w:val="00E46A86"/>
    <w:rsid w:val="00E46D2C"/>
    <w:rsid w:val="00E46E7A"/>
    <w:rsid w:val="00E47029"/>
    <w:rsid w:val="00E47100"/>
    <w:rsid w:val="00E47229"/>
    <w:rsid w:val="00E473DA"/>
    <w:rsid w:val="00E4778B"/>
    <w:rsid w:val="00E47792"/>
    <w:rsid w:val="00E504DF"/>
    <w:rsid w:val="00E5063F"/>
    <w:rsid w:val="00E508F0"/>
    <w:rsid w:val="00E50EC7"/>
    <w:rsid w:val="00E513B3"/>
    <w:rsid w:val="00E520B9"/>
    <w:rsid w:val="00E5211D"/>
    <w:rsid w:val="00E5216D"/>
    <w:rsid w:val="00E52ACC"/>
    <w:rsid w:val="00E531AA"/>
    <w:rsid w:val="00E53756"/>
    <w:rsid w:val="00E5375F"/>
    <w:rsid w:val="00E53770"/>
    <w:rsid w:val="00E5381E"/>
    <w:rsid w:val="00E539D7"/>
    <w:rsid w:val="00E545BF"/>
    <w:rsid w:val="00E54FCE"/>
    <w:rsid w:val="00E54FD8"/>
    <w:rsid w:val="00E5597A"/>
    <w:rsid w:val="00E55CC3"/>
    <w:rsid w:val="00E55E8C"/>
    <w:rsid w:val="00E56024"/>
    <w:rsid w:val="00E562D0"/>
    <w:rsid w:val="00E567F1"/>
    <w:rsid w:val="00E56B02"/>
    <w:rsid w:val="00E56F2E"/>
    <w:rsid w:val="00E571B8"/>
    <w:rsid w:val="00E5735F"/>
    <w:rsid w:val="00E57376"/>
    <w:rsid w:val="00E57832"/>
    <w:rsid w:val="00E578C4"/>
    <w:rsid w:val="00E57B17"/>
    <w:rsid w:val="00E607B9"/>
    <w:rsid w:val="00E607C7"/>
    <w:rsid w:val="00E607E4"/>
    <w:rsid w:val="00E60978"/>
    <w:rsid w:val="00E60B1A"/>
    <w:rsid w:val="00E60CC0"/>
    <w:rsid w:val="00E60E07"/>
    <w:rsid w:val="00E6117D"/>
    <w:rsid w:val="00E6144E"/>
    <w:rsid w:val="00E61D3B"/>
    <w:rsid w:val="00E61D75"/>
    <w:rsid w:val="00E621C2"/>
    <w:rsid w:val="00E62323"/>
    <w:rsid w:val="00E628E8"/>
    <w:rsid w:val="00E62C5A"/>
    <w:rsid w:val="00E630C6"/>
    <w:rsid w:val="00E6312F"/>
    <w:rsid w:val="00E635A1"/>
    <w:rsid w:val="00E6392A"/>
    <w:rsid w:val="00E63E44"/>
    <w:rsid w:val="00E63F3E"/>
    <w:rsid w:val="00E63F91"/>
    <w:rsid w:val="00E6421A"/>
    <w:rsid w:val="00E645BC"/>
    <w:rsid w:val="00E6464B"/>
    <w:rsid w:val="00E64D74"/>
    <w:rsid w:val="00E64FD6"/>
    <w:rsid w:val="00E65007"/>
    <w:rsid w:val="00E6537D"/>
    <w:rsid w:val="00E65399"/>
    <w:rsid w:val="00E65A07"/>
    <w:rsid w:val="00E66458"/>
    <w:rsid w:val="00E6762A"/>
    <w:rsid w:val="00E678CB"/>
    <w:rsid w:val="00E67ABA"/>
    <w:rsid w:val="00E67AF0"/>
    <w:rsid w:val="00E700C4"/>
    <w:rsid w:val="00E70536"/>
    <w:rsid w:val="00E70593"/>
    <w:rsid w:val="00E707B7"/>
    <w:rsid w:val="00E70B2B"/>
    <w:rsid w:val="00E70C03"/>
    <w:rsid w:val="00E70E12"/>
    <w:rsid w:val="00E70F1C"/>
    <w:rsid w:val="00E7176B"/>
    <w:rsid w:val="00E71789"/>
    <w:rsid w:val="00E71C4F"/>
    <w:rsid w:val="00E71E4D"/>
    <w:rsid w:val="00E72247"/>
    <w:rsid w:val="00E722C5"/>
    <w:rsid w:val="00E7264C"/>
    <w:rsid w:val="00E72B71"/>
    <w:rsid w:val="00E72D7C"/>
    <w:rsid w:val="00E7305F"/>
    <w:rsid w:val="00E730B8"/>
    <w:rsid w:val="00E733AB"/>
    <w:rsid w:val="00E734C3"/>
    <w:rsid w:val="00E7356F"/>
    <w:rsid w:val="00E739D2"/>
    <w:rsid w:val="00E73A93"/>
    <w:rsid w:val="00E744F2"/>
    <w:rsid w:val="00E74A9F"/>
    <w:rsid w:val="00E74C70"/>
    <w:rsid w:val="00E74D90"/>
    <w:rsid w:val="00E74F8C"/>
    <w:rsid w:val="00E75A5C"/>
    <w:rsid w:val="00E75E75"/>
    <w:rsid w:val="00E7600B"/>
    <w:rsid w:val="00E76154"/>
    <w:rsid w:val="00E76AE4"/>
    <w:rsid w:val="00E76F68"/>
    <w:rsid w:val="00E774F9"/>
    <w:rsid w:val="00E77684"/>
    <w:rsid w:val="00E77FBE"/>
    <w:rsid w:val="00E80414"/>
    <w:rsid w:val="00E8092A"/>
    <w:rsid w:val="00E80C69"/>
    <w:rsid w:val="00E80CB9"/>
    <w:rsid w:val="00E80E5A"/>
    <w:rsid w:val="00E80EF1"/>
    <w:rsid w:val="00E81CB0"/>
    <w:rsid w:val="00E81CFE"/>
    <w:rsid w:val="00E81E60"/>
    <w:rsid w:val="00E822E2"/>
    <w:rsid w:val="00E830C3"/>
    <w:rsid w:val="00E83661"/>
    <w:rsid w:val="00E83754"/>
    <w:rsid w:val="00E83C65"/>
    <w:rsid w:val="00E83FEA"/>
    <w:rsid w:val="00E840E8"/>
    <w:rsid w:val="00E8438E"/>
    <w:rsid w:val="00E84421"/>
    <w:rsid w:val="00E849FF"/>
    <w:rsid w:val="00E84DDF"/>
    <w:rsid w:val="00E853EB"/>
    <w:rsid w:val="00E853F4"/>
    <w:rsid w:val="00E85699"/>
    <w:rsid w:val="00E85CFD"/>
    <w:rsid w:val="00E86460"/>
    <w:rsid w:val="00E86832"/>
    <w:rsid w:val="00E86A65"/>
    <w:rsid w:val="00E86E24"/>
    <w:rsid w:val="00E86FC9"/>
    <w:rsid w:val="00E871E5"/>
    <w:rsid w:val="00E87718"/>
    <w:rsid w:val="00E87855"/>
    <w:rsid w:val="00E87A2C"/>
    <w:rsid w:val="00E87C64"/>
    <w:rsid w:val="00E90602"/>
    <w:rsid w:val="00E90D3D"/>
    <w:rsid w:val="00E90F00"/>
    <w:rsid w:val="00E910D7"/>
    <w:rsid w:val="00E912EE"/>
    <w:rsid w:val="00E9143C"/>
    <w:rsid w:val="00E918A5"/>
    <w:rsid w:val="00E91A63"/>
    <w:rsid w:val="00E91AEC"/>
    <w:rsid w:val="00E91DC6"/>
    <w:rsid w:val="00E92041"/>
    <w:rsid w:val="00E9212E"/>
    <w:rsid w:val="00E921EF"/>
    <w:rsid w:val="00E921F8"/>
    <w:rsid w:val="00E92409"/>
    <w:rsid w:val="00E92416"/>
    <w:rsid w:val="00E92A90"/>
    <w:rsid w:val="00E92E82"/>
    <w:rsid w:val="00E9365A"/>
    <w:rsid w:val="00E93F82"/>
    <w:rsid w:val="00E940E8"/>
    <w:rsid w:val="00E9452D"/>
    <w:rsid w:val="00E94973"/>
    <w:rsid w:val="00E94CE0"/>
    <w:rsid w:val="00E94D1C"/>
    <w:rsid w:val="00E95642"/>
    <w:rsid w:val="00E9570E"/>
    <w:rsid w:val="00E95BA6"/>
    <w:rsid w:val="00E96537"/>
    <w:rsid w:val="00E9694F"/>
    <w:rsid w:val="00E96D5E"/>
    <w:rsid w:val="00E96E06"/>
    <w:rsid w:val="00E971A2"/>
    <w:rsid w:val="00E972DA"/>
    <w:rsid w:val="00E973D5"/>
    <w:rsid w:val="00E973E3"/>
    <w:rsid w:val="00E97B7F"/>
    <w:rsid w:val="00E97DBD"/>
    <w:rsid w:val="00E97FDA"/>
    <w:rsid w:val="00EA0394"/>
    <w:rsid w:val="00EA04DC"/>
    <w:rsid w:val="00EA06D9"/>
    <w:rsid w:val="00EA08DF"/>
    <w:rsid w:val="00EA096E"/>
    <w:rsid w:val="00EA0B42"/>
    <w:rsid w:val="00EA1519"/>
    <w:rsid w:val="00EA16A0"/>
    <w:rsid w:val="00EA1C42"/>
    <w:rsid w:val="00EA22EC"/>
    <w:rsid w:val="00EA2555"/>
    <w:rsid w:val="00EA2673"/>
    <w:rsid w:val="00EA278C"/>
    <w:rsid w:val="00EA28F6"/>
    <w:rsid w:val="00EA298B"/>
    <w:rsid w:val="00EA2F3E"/>
    <w:rsid w:val="00EA3085"/>
    <w:rsid w:val="00EA34DD"/>
    <w:rsid w:val="00EA37DE"/>
    <w:rsid w:val="00EA3A55"/>
    <w:rsid w:val="00EA3E98"/>
    <w:rsid w:val="00EA3ED5"/>
    <w:rsid w:val="00EA447E"/>
    <w:rsid w:val="00EA47AF"/>
    <w:rsid w:val="00EA4EDB"/>
    <w:rsid w:val="00EA52D9"/>
    <w:rsid w:val="00EA5ED5"/>
    <w:rsid w:val="00EA64AA"/>
    <w:rsid w:val="00EA6576"/>
    <w:rsid w:val="00EA67B5"/>
    <w:rsid w:val="00EA7450"/>
    <w:rsid w:val="00EA7A25"/>
    <w:rsid w:val="00EA7CA6"/>
    <w:rsid w:val="00EB02C4"/>
    <w:rsid w:val="00EB05BE"/>
    <w:rsid w:val="00EB0EDC"/>
    <w:rsid w:val="00EB0EFE"/>
    <w:rsid w:val="00EB10FB"/>
    <w:rsid w:val="00EB12E7"/>
    <w:rsid w:val="00EB23B4"/>
    <w:rsid w:val="00EB25F5"/>
    <w:rsid w:val="00EB2619"/>
    <w:rsid w:val="00EB2809"/>
    <w:rsid w:val="00EB2AE9"/>
    <w:rsid w:val="00EB2C87"/>
    <w:rsid w:val="00EB31E1"/>
    <w:rsid w:val="00EB3261"/>
    <w:rsid w:val="00EB350C"/>
    <w:rsid w:val="00EB3835"/>
    <w:rsid w:val="00EB389A"/>
    <w:rsid w:val="00EB3B82"/>
    <w:rsid w:val="00EB3D87"/>
    <w:rsid w:val="00EB3FCD"/>
    <w:rsid w:val="00EB40B1"/>
    <w:rsid w:val="00EB461E"/>
    <w:rsid w:val="00EB463B"/>
    <w:rsid w:val="00EB47D2"/>
    <w:rsid w:val="00EB4D86"/>
    <w:rsid w:val="00EB5238"/>
    <w:rsid w:val="00EB52A1"/>
    <w:rsid w:val="00EB52EE"/>
    <w:rsid w:val="00EB52F8"/>
    <w:rsid w:val="00EB5DCC"/>
    <w:rsid w:val="00EB64E5"/>
    <w:rsid w:val="00EB69E4"/>
    <w:rsid w:val="00EB6ED3"/>
    <w:rsid w:val="00EB750B"/>
    <w:rsid w:val="00EB7566"/>
    <w:rsid w:val="00EB76F3"/>
    <w:rsid w:val="00EB7945"/>
    <w:rsid w:val="00EB7F75"/>
    <w:rsid w:val="00EC0280"/>
    <w:rsid w:val="00EC0D19"/>
    <w:rsid w:val="00EC0ED5"/>
    <w:rsid w:val="00EC164E"/>
    <w:rsid w:val="00EC1903"/>
    <w:rsid w:val="00EC1C03"/>
    <w:rsid w:val="00EC2163"/>
    <w:rsid w:val="00EC220B"/>
    <w:rsid w:val="00EC2857"/>
    <w:rsid w:val="00EC2B5E"/>
    <w:rsid w:val="00EC2BEE"/>
    <w:rsid w:val="00EC2D95"/>
    <w:rsid w:val="00EC32C7"/>
    <w:rsid w:val="00EC36DE"/>
    <w:rsid w:val="00EC3857"/>
    <w:rsid w:val="00EC3971"/>
    <w:rsid w:val="00EC3C95"/>
    <w:rsid w:val="00EC3CAF"/>
    <w:rsid w:val="00EC40E8"/>
    <w:rsid w:val="00EC44E8"/>
    <w:rsid w:val="00EC46F7"/>
    <w:rsid w:val="00EC49FA"/>
    <w:rsid w:val="00EC4DFC"/>
    <w:rsid w:val="00EC4EBF"/>
    <w:rsid w:val="00EC5132"/>
    <w:rsid w:val="00EC5219"/>
    <w:rsid w:val="00EC55B9"/>
    <w:rsid w:val="00EC568B"/>
    <w:rsid w:val="00EC5772"/>
    <w:rsid w:val="00EC5F08"/>
    <w:rsid w:val="00EC6030"/>
    <w:rsid w:val="00EC656E"/>
    <w:rsid w:val="00EC663C"/>
    <w:rsid w:val="00EC671A"/>
    <w:rsid w:val="00EC674C"/>
    <w:rsid w:val="00EC71CE"/>
    <w:rsid w:val="00EC746E"/>
    <w:rsid w:val="00EC750A"/>
    <w:rsid w:val="00EC7997"/>
    <w:rsid w:val="00EC7E8D"/>
    <w:rsid w:val="00ED01A3"/>
    <w:rsid w:val="00ED01DC"/>
    <w:rsid w:val="00ED0218"/>
    <w:rsid w:val="00ED05E9"/>
    <w:rsid w:val="00ED14F1"/>
    <w:rsid w:val="00ED15E8"/>
    <w:rsid w:val="00ED1B27"/>
    <w:rsid w:val="00ED1E67"/>
    <w:rsid w:val="00ED1F3B"/>
    <w:rsid w:val="00ED2587"/>
    <w:rsid w:val="00ED2596"/>
    <w:rsid w:val="00ED26CF"/>
    <w:rsid w:val="00ED26D3"/>
    <w:rsid w:val="00ED2AEC"/>
    <w:rsid w:val="00ED2BB7"/>
    <w:rsid w:val="00ED2BF8"/>
    <w:rsid w:val="00ED2DAA"/>
    <w:rsid w:val="00ED369D"/>
    <w:rsid w:val="00ED3F4D"/>
    <w:rsid w:val="00ED3FB3"/>
    <w:rsid w:val="00ED4361"/>
    <w:rsid w:val="00ED4396"/>
    <w:rsid w:val="00ED4604"/>
    <w:rsid w:val="00ED4953"/>
    <w:rsid w:val="00ED4CDC"/>
    <w:rsid w:val="00ED4CF4"/>
    <w:rsid w:val="00ED4EA5"/>
    <w:rsid w:val="00ED59FC"/>
    <w:rsid w:val="00ED5C22"/>
    <w:rsid w:val="00ED5EF7"/>
    <w:rsid w:val="00ED62F3"/>
    <w:rsid w:val="00ED6489"/>
    <w:rsid w:val="00ED6AC5"/>
    <w:rsid w:val="00ED6D37"/>
    <w:rsid w:val="00ED6F2A"/>
    <w:rsid w:val="00ED6FC6"/>
    <w:rsid w:val="00ED7348"/>
    <w:rsid w:val="00ED765E"/>
    <w:rsid w:val="00ED7887"/>
    <w:rsid w:val="00ED7B66"/>
    <w:rsid w:val="00ED7D83"/>
    <w:rsid w:val="00EE0310"/>
    <w:rsid w:val="00EE04C7"/>
    <w:rsid w:val="00EE060C"/>
    <w:rsid w:val="00EE0773"/>
    <w:rsid w:val="00EE0862"/>
    <w:rsid w:val="00EE1049"/>
    <w:rsid w:val="00EE1256"/>
    <w:rsid w:val="00EE128D"/>
    <w:rsid w:val="00EE1E13"/>
    <w:rsid w:val="00EE2676"/>
    <w:rsid w:val="00EE3664"/>
    <w:rsid w:val="00EE39A5"/>
    <w:rsid w:val="00EE3B06"/>
    <w:rsid w:val="00EE3B8D"/>
    <w:rsid w:val="00EE3CF0"/>
    <w:rsid w:val="00EE405C"/>
    <w:rsid w:val="00EE41C1"/>
    <w:rsid w:val="00EE4537"/>
    <w:rsid w:val="00EE52C1"/>
    <w:rsid w:val="00EE5745"/>
    <w:rsid w:val="00EE5A29"/>
    <w:rsid w:val="00EE632E"/>
    <w:rsid w:val="00EE66D0"/>
    <w:rsid w:val="00EE679D"/>
    <w:rsid w:val="00EE7461"/>
    <w:rsid w:val="00EE797D"/>
    <w:rsid w:val="00EE79F1"/>
    <w:rsid w:val="00EE7A79"/>
    <w:rsid w:val="00EE7BF3"/>
    <w:rsid w:val="00EE7F45"/>
    <w:rsid w:val="00EE7FB0"/>
    <w:rsid w:val="00EF04C8"/>
    <w:rsid w:val="00EF06A7"/>
    <w:rsid w:val="00EF0BC6"/>
    <w:rsid w:val="00EF0CC2"/>
    <w:rsid w:val="00EF0D1B"/>
    <w:rsid w:val="00EF12E6"/>
    <w:rsid w:val="00EF12FC"/>
    <w:rsid w:val="00EF1488"/>
    <w:rsid w:val="00EF17D6"/>
    <w:rsid w:val="00EF1EF9"/>
    <w:rsid w:val="00EF2336"/>
    <w:rsid w:val="00EF263A"/>
    <w:rsid w:val="00EF29D1"/>
    <w:rsid w:val="00EF2A1A"/>
    <w:rsid w:val="00EF2A3E"/>
    <w:rsid w:val="00EF2BD8"/>
    <w:rsid w:val="00EF2C74"/>
    <w:rsid w:val="00EF308D"/>
    <w:rsid w:val="00EF35B9"/>
    <w:rsid w:val="00EF3A21"/>
    <w:rsid w:val="00EF3B19"/>
    <w:rsid w:val="00EF436E"/>
    <w:rsid w:val="00EF4377"/>
    <w:rsid w:val="00EF4D8C"/>
    <w:rsid w:val="00EF4DA2"/>
    <w:rsid w:val="00EF4ED0"/>
    <w:rsid w:val="00EF4FC1"/>
    <w:rsid w:val="00EF51A9"/>
    <w:rsid w:val="00EF51B4"/>
    <w:rsid w:val="00EF5455"/>
    <w:rsid w:val="00EF5524"/>
    <w:rsid w:val="00EF5A93"/>
    <w:rsid w:val="00EF5B8A"/>
    <w:rsid w:val="00EF5DF7"/>
    <w:rsid w:val="00EF606F"/>
    <w:rsid w:val="00EF64C8"/>
    <w:rsid w:val="00EF695C"/>
    <w:rsid w:val="00EF6A92"/>
    <w:rsid w:val="00EF73D4"/>
    <w:rsid w:val="00EF74CE"/>
    <w:rsid w:val="00EF76A5"/>
    <w:rsid w:val="00EF78A5"/>
    <w:rsid w:val="00EF7DE6"/>
    <w:rsid w:val="00F00545"/>
    <w:rsid w:val="00F005A8"/>
    <w:rsid w:val="00F00684"/>
    <w:rsid w:val="00F00B46"/>
    <w:rsid w:val="00F00BDB"/>
    <w:rsid w:val="00F00DA0"/>
    <w:rsid w:val="00F01179"/>
    <w:rsid w:val="00F0207B"/>
    <w:rsid w:val="00F0227D"/>
    <w:rsid w:val="00F0266A"/>
    <w:rsid w:val="00F0286E"/>
    <w:rsid w:val="00F028F0"/>
    <w:rsid w:val="00F02B99"/>
    <w:rsid w:val="00F02C30"/>
    <w:rsid w:val="00F02D77"/>
    <w:rsid w:val="00F02F3D"/>
    <w:rsid w:val="00F030E7"/>
    <w:rsid w:val="00F033B1"/>
    <w:rsid w:val="00F03608"/>
    <w:rsid w:val="00F03B7D"/>
    <w:rsid w:val="00F0416E"/>
    <w:rsid w:val="00F0445B"/>
    <w:rsid w:val="00F047C7"/>
    <w:rsid w:val="00F04924"/>
    <w:rsid w:val="00F04946"/>
    <w:rsid w:val="00F04A34"/>
    <w:rsid w:val="00F04DBB"/>
    <w:rsid w:val="00F05073"/>
    <w:rsid w:val="00F0584F"/>
    <w:rsid w:val="00F05B8F"/>
    <w:rsid w:val="00F05C55"/>
    <w:rsid w:val="00F05EE9"/>
    <w:rsid w:val="00F0621D"/>
    <w:rsid w:val="00F06ABC"/>
    <w:rsid w:val="00F06C30"/>
    <w:rsid w:val="00F06F81"/>
    <w:rsid w:val="00F07344"/>
    <w:rsid w:val="00F07371"/>
    <w:rsid w:val="00F07D26"/>
    <w:rsid w:val="00F101BC"/>
    <w:rsid w:val="00F10368"/>
    <w:rsid w:val="00F1043B"/>
    <w:rsid w:val="00F10AB2"/>
    <w:rsid w:val="00F10CF4"/>
    <w:rsid w:val="00F117E9"/>
    <w:rsid w:val="00F11A61"/>
    <w:rsid w:val="00F11A95"/>
    <w:rsid w:val="00F11EFB"/>
    <w:rsid w:val="00F122AB"/>
    <w:rsid w:val="00F12436"/>
    <w:rsid w:val="00F127A1"/>
    <w:rsid w:val="00F12835"/>
    <w:rsid w:val="00F128F6"/>
    <w:rsid w:val="00F12A82"/>
    <w:rsid w:val="00F1349F"/>
    <w:rsid w:val="00F13B1A"/>
    <w:rsid w:val="00F13CAF"/>
    <w:rsid w:val="00F13D38"/>
    <w:rsid w:val="00F13DD2"/>
    <w:rsid w:val="00F144B4"/>
    <w:rsid w:val="00F14605"/>
    <w:rsid w:val="00F146E2"/>
    <w:rsid w:val="00F14D8A"/>
    <w:rsid w:val="00F150AF"/>
    <w:rsid w:val="00F151FA"/>
    <w:rsid w:val="00F1585D"/>
    <w:rsid w:val="00F15AF8"/>
    <w:rsid w:val="00F15BB1"/>
    <w:rsid w:val="00F15D00"/>
    <w:rsid w:val="00F15DCB"/>
    <w:rsid w:val="00F15E23"/>
    <w:rsid w:val="00F16466"/>
    <w:rsid w:val="00F16728"/>
    <w:rsid w:val="00F169A8"/>
    <w:rsid w:val="00F172B4"/>
    <w:rsid w:val="00F17549"/>
    <w:rsid w:val="00F17B4E"/>
    <w:rsid w:val="00F200A0"/>
    <w:rsid w:val="00F200F8"/>
    <w:rsid w:val="00F2029B"/>
    <w:rsid w:val="00F2031F"/>
    <w:rsid w:val="00F205CD"/>
    <w:rsid w:val="00F20608"/>
    <w:rsid w:val="00F20A0E"/>
    <w:rsid w:val="00F20B43"/>
    <w:rsid w:val="00F20B67"/>
    <w:rsid w:val="00F210F5"/>
    <w:rsid w:val="00F213DC"/>
    <w:rsid w:val="00F214E5"/>
    <w:rsid w:val="00F21DDD"/>
    <w:rsid w:val="00F21F4B"/>
    <w:rsid w:val="00F2213D"/>
    <w:rsid w:val="00F2222D"/>
    <w:rsid w:val="00F22333"/>
    <w:rsid w:val="00F224C8"/>
    <w:rsid w:val="00F22503"/>
    <w:rsid w:val="00F2253F"/>
    <w:rsid w:val="00F225B1"/>
    <w:rsid w:val="00F22BA9"/>
    <w:rsid w:val="00F22C2D"/>
    <w:rsid w:val="00F230B5"/>
    <w:rsid w:val="00F2377A"/>
    <w:rsid w:val="00F2377F"/>
    <w:rsid w:val="00F23E5A"/>
    <w:rsid w:val="00F24564"/>
    <w:rsid w:val="00F2488A"/>
    <w:rsid w:val="00F24918"/>
    <w:rsid w:val="00F2492C"/>
    <w:rsid w:val="00F24B2B"/>
    <w:rsid w:val="00F24C27"/>
    <w:rsid w:val="00F24D4E"/>
    <w:rsid w:val="00F24E0F"/>
    <w:rsid w:val="00F24E2F"/>
    <w:rsid w:val="00F24F88"/>
    <w:rsid w:val="00F24FE8"/>
    <w:rsid w:val="00F25234"/>
    <w:rsid w:val="00F252FE"/>
    <w:rsid w:val="00F257A0"/>
    <w:rsid w:val="00F258A7"/>
    <w:rsid w:val="00F25A7E"/>
    <w:rsid w:val="00F25C58"/>
    <w:rsid w:val="00F26235"/>
    <w:rsid w:val="00F26832"/>
    <w:rsid w:val="00F26E2A"/>
    <w:rsid w:val="00F26FB0"/>
    <w:rsid w:val="00F2747E"/>
    <w:rsid w:val="00F27DCE"/>
    <w:rsid w:val="00F27E80"/>
    <w:rsid w:val="00F27EFC"/>
    <w:rsid w:val="00F300F2"/>
    <w:rsid w:val="00F3066E"/>
    <w:rsid w:val="00F31074"/>
    <w:rsid w:val="00F3109A"/>
    <w:rsid w:val="00F3153C"/>
    <w:rsid w:val="00F31B4D"/>
    <w:rsid w:val="00F31CE0"/>
    <w:rsid w:val="00F3218F"/>
    <w:rsid w:val="00F32560"/>
    <w:rsid w:val="00F32746"/>
    <w:rsid w:val="00F32A8D"/>
    <w:rsid w:val="00F32D6C"/>
    <w:rsid w:val="00F32DFD"/>
    <w:rsid w:val="00F32E3A"/>
    <w:rsid w:val="00F32FA0"/>
    <w:rsid w:val="00F33085"/>
    <w:rsid w:val="00F330D0"/>
    <w:rsid w:val="00F331F8"/>
    <w:rsid w:val="00F33332"/>
    <w:rsid w:val="00F3357B"/>
    <w:rsid w:val="00F336AC"/>
    <w:rsid w:val="00F34476"/>
    <w:rsid w:val="00F34617"/>
    <w:rsid w:val="00F346DC"/>
    <w:rsid w:val="00F3481A"/>
    <w:rsid w:val="00F34870"/>
    <w:rsid w:val="00F34D10"/>
    <w:rsid w:val="00F34F70"/>
    <w:rsid w:val="00F34F96"/>
    <w:rsid w:val="00F351BA"/>
    <w:rsid w:val="00F3536F"/>
    <w:rsid w:val="00F35B18"/>
    <w:rsid w:val="00F35DF5"/>
    <w:rsid w:val="00F36145"/>
    <w:rsid w:val="00F367B3"/>
    <w:rsid w:val="00F3682D"/>
    <w:rsid w:val="00F36AC4"/>
    <w:rsid w:val="00F36B43"/>
    <w:rsid w:val="00F36D5D"/>
    <w:rsid w:val="00F36F24"/>
    <w:rsid w:val="00F3710D"/>
    <w:rsid w:val="00F371B4"/>
    <w:rsid w:val="00F373B6"/>
    <w:rsid w:val="00F376FA"/>
    <w:rsid w:val="00F37734"/>
    <w:rsid w:val="00F378B5"/>
    <w:rsid w:val="00F37A8D"/>
    <w:rsid w:val="00F4007B"/>
    <w:rsid w:val="00F40458"/>
    <w:rsid w:val="00F4065C"/>
    <w:rsid w:val="00F40733"/>
    <w:rsid w:val="00F408BB"/>
    <w:rsid w:val="00F40A23"/>
    <w:rsid w:val="00F40D86"/>
    <w:rsid w:val="00F40DE5"/>
    <w:rsid w:val="00F40E36"/>
    <w:rsid w:val="00F418A2"/>
    <w:rsid w:val="00F41A7E"/>
    <w:rsid w:val="00F41B79"/>
    <w:rsid w:val="00F41BBD"/>
    <w:rsid w:val="00F42056"/>
    <w:rsid w:val="00F423ED"/>
    <w:rsid w:val="00F424A8"/>
    <w:rsid w:val="00F42622"/>
    <w:rsid w:val="00F427FF"/>
    <w:rsid w:val="00F428F4"/>
    <w:rsid w:val="00F42B36"/>
    <w:rsid w:val="00F42B6B"/>
    <w:rsid w:val="00F42C13"/>
    <w:rsid w:val="00F43165"/>
    <w:rsid w:val="00F4368B"/>
    <w:rsid w:val="00F43E55"/>
    <w:rsid w:val="00F4445A"/>
    <w:rsid w:val="00F445F0"/>
    <w:rsid w:val="00F448D1"/>
    <w:rsid w:val="00F44ED8"/>
    <w:rsid w:val="00F4522D"/>
    <w:rsid w:val="00F45338"/>
    <w:rsid w:val="00F45732"/>
    <w:rsid w:val="00F45992"/>
    <w:rsid w:val="00F45B12"/>
    <w:rsid w:val="00F4629A"/>
    <w:rsid w:val="00F4647E"/>
    <w:rsid w:val="00F4691A"/>
    <w:rsid w:val="00F46E8E"/>
    <w:rsid w:val="00F4761E"/>
    <w:rsid w:val="00F477BA"/>
    <w:rsid w:val="00F47931"/>
    <w:rsid w:val="00F47CD7"/>
    <w:rsid w:val="00F500E9"/>
    <w:rsid w:val="00F50121"/>
    <w:rsid w:val="00F5037C"/>
    <w:rsid w:val="00F503FB"/>
    <w:rsid w:val="00F51325"/>
    <w:rsid w:val="00F51366"/>
    <w:rsid w:val="00F5137A"/>
    <w:rsid w:val="00F51665"/>
    <w:rsid w:val="00F51776"/>
    <w:rsid w:val="00F518AF"/>
    <w:rsid w:val="00F51974"/>
    <w:rsid w:val="00F51BA8"/>
    <w:rsid w:val="00F5337D"/>
    <w:rsid w:val="00F534D3"/>
    <w:rsid w:val="00F5363B"/>
    <w:rsid w:val="00F536B8"/>
    <w:rsid w:val="00F53A5B"/>
    <w:rsid w:val="00F53DEB"/>
    <w:rsid w:val="00F54141"/>
    <w:rsid w:val="00F5467C"/>
    <w:rsid w:val="00F54BD1"/>
    <w:rsid w:val="00F552C2"/>
    <w:rsid w:val="00F5533C"/>
    <w:rsid w:val="00F557E7"/>
    <w:rsid w:val="00F5580C"/>
    <w:rsid w:val="00F55824"/>
    <w:rsid w:val="00F55DEA"/>
    <w:rsid w:val="00F55FDA"/>
    <w:rsid w:val="00F560BA"/>
    <w:rsid w:val="00F561E0"/>
    <w:rsid w:val="00F56423"/>
    <w:rsid w:val="00F568F0"/>
    <w:rsid w:val="00F56919"/>
    <w:rsid w:val="00F56A56"/>
    <w:rsid w:val="00F56ACB"/>
    <w:rsid w:val="00F56F97"/>
    <w:rsid w:val="00F56FC8"/>
    <w:rsid w:val="00F572F2"/>
    <w:rsid w:val="00F602BE"/>
    <w:rsid w:val="00F603E7"/>
    <w:rsid w:val="00F606C8"/>
    <w:rsid w:val="00F60867"/>
    <w:rsid w:val="00F61205"/>
    <w:rsid w:val="00F6133C"/>
    <w:rsid w:val="00F61386"/>
    <w:rsid w:val="00F61433"/>
    <w:rsid w:val="00F61B01"/>
    <w:rsid w:val="00F61B0E"/>
    <w:rsid w:val="00F6203C"/>
    <w:rsid w:val="00F620D4"/>
    <w:rsid w:val="00F62109"/>
    <w:rsid w:val="00F622CE"/>
    <w:rsid w:val="00F622FA"/>
    <w:rsid w:val="00F6233C"/>
    <w:rsid w:val="00F62707"/>
    <w:rsid w:val="00F62741"/>
    <w:rsid w:val="00F6292A"/>
    <w:rsid w:val="00F62A46"/>
    <w:rsid w:val="00F62DBD"/>
    <w:rsid w:val="00F630E7"/>
    <w:rsid w:val="00F633E0"/>
    <w:rsid w:val="00F6342B"/>
    <w:rsid w:val="00F634E6"/>
    <w:rsid w:val="00F63516"/>
    <w:rsid w:val="00F637AD"/>
    <w:rsid w:val="00F638F8"/>
    <w:rsid w:val="00F639C9"/>
    <w:rsid w:val="00F63AA2"/>
    <w:rsid w:val="00F642DF"/>
    <w:rsid w:val="00F64353"/>
    <w:rsid w:val="00F64418"/>
    <w:rsid w:val="00F64795"/>
    <w:rsid w:val="00F648D4"/>
    <w:rsid w:val="00F64DD0"/>
    <w:rsid w:val="00F64F04"/>
    <w:rsid w:val="00F650DB"/>
    <w:rsid w:val="00F65235"/>
    <w:rsid w:val="00F6569B"/>
    <w:rsid w:val="00F65EE5"/>
    <w:rsid w:val="00F662FF"/>
    <w:rsid w:val="00F66A6A"/>
    <w:rsid w:val="00F66F6F"/>
    <w:rsid w:val="00F67476"/>
    <w:rsid w:val="00F67737"/>
    <w:rsid w:val="00F67947"/>
    <w:rsid w:val="00F67E8D"/>
    <w:rsid w:val="00F7029C"/>
    <w:rsid w:val="00F70322"/>
    <w:rsid w:val="00F70795"/>
    <w:rsid w:val="00F70A8D"/>
    <w:rsid w:val="00F70CF9"/>
    <w:rsid w:val="00F70D2D"/>
    <w:rsid w:val="00F711A8"/>
    <w:rsid w:val="00F71AD7"/>
    <w:rsid w:val="00F722A9"/>
    <w:rsid w:val="00F731F7"/>
    <w:rsid w:val="00F736B7"/>
    <w:rsid w:val="00F736D3"/>
    <w:rsid w:val="00F73A6D"/>
    <w:rsid w:val="00F73D1D"/>
    <w:rsid w:val="00F73E49"/>
    <w:rsid w:val="00F73ECD"/>
    <w:rsid w:val="00F7409A"/>
    <w:rsid w:val="00F7443C"/>
    <w:rsid w:val="00F7494E"/>
    <w:rsid w:val="00F74CAA"/>
    <w:rsid w:val="00F74D3B"/>
    <w:rsid w:val="00F7502D"/>
    <w:rsid w:val="00F750F7"/>
    <w:rsid w:val="00F751D6"/>
    <w:rsid w:val="00F75475"/>
    <w:rsid w:val="00F75513"/>
    <w:rsid w:val="00F755E4"/>
    <w:rsid w:val="00F7589F"/>
    <w:rsid w:val="00F759B8"/>
    <w:rsid w:val="00F75C59"/>
    <w:rsid w:val="00F75CA8"/>
    <w:rsid w:val="00F760EC"/>
    <w:rsid w:val="00F762BC"/>
    <w:rsid w:val="00F76A86"/>
    <w:rsid w:val="00F7796A"/>
    <w:rsid w:val="00F779DC"/>
    <w:rsid w:val="00F8025D"/>
    <w:rsid w:val="00F80898"/>
    <w:rsid w:val="00F80C8E"/>
    <w:rsid w:val="00F80D16"/>
    <w:rsid w:val="00F8108A"/>
    <w:rsid w:val="00F8124E"/>
    <w:rsid w:val="00F8193A"/>
    <w:rsid w:val="00F81A27"/>
    <w:rsid w:val="00F81B7B"/>
    <w:rsid w:val="00F820C7"/>
    <w:rsid w:val="00F82663"/>
    <w:rsid w:val="00F827DB"/>
    <w:rsid w:val="00F82A4A"/>
    <w:rsid w:val="00F82DBE"/>
    <w:rsid w:val="00F82DD5"/>
    <w:rsid w:val="00F82E17"/>
    <w:rsid w:val="00F82ED5"/>
    <w:rsid w:val="00F8322C"/>
    <w:rsid w:val="00F837E1"/>
    <w:rsid w:val="00F838FE"/>
    <w:rsid w:val="00F83A03"/>
    <w:rsid w:val="00F83CCF"/>
    <w:rsid w:val="00F83F48"/>
    <w:rsid w:val="00F84056"/>
    <w:rsid w:val="00F8418C"/>
    <w:rsid w:val="00F84278"/>
    <w:rsid w:val="00F846FB"/>
    <w:rsid w:val="00F848A2"/>
    <w:rsid w:val="00F84D16"/>
    <w:rsid w:val="00F84E63"/>
    <w:rsid w:val="00F84FC1"/>
    <w:rsid w:val="00F85302"/>
    <w:rsid w:val="00F85592"/>
    <w:rsid w:val="00F858D1"/>
    <w:rsid w:val="00F8591F"/>
    <w:rsid w:val="00F85B92"/>
    <w:rsid w:val="00F867C4"/>
    <w:rsid w:val="00F86B98"/>
    <w:rsid w:val="00F870E1"/>
    <w:rsid w:val="00F87B2E"/>
    <w:rsid w:val="00F87FA5"/>
    <w:rsid w:val="00F8EC92"/>
    <w:rsid w:val="00F900EF"/>
    <w:rsid w:val="00F904B2"/>
    <w:rsid w:val="00F90711"/>
    <w:rsid w:val="00F907A3"/>
    <w:rsid w:val="00F90AF0"/>
    <w:rsid w:val="00F9124A"/>
    <w:rsid w:val="00F916F2"/>
    <w:rsid w:val="00F917F6"/>
    <w:rsid w:val="00F91A2D"/>
    <w:rsid w:val="00F91ECA"/>
    <w:rsid w:val="00F9216A"/>
    <w:rsid w:val="00F92449"/>
    <w:rsid w:val="00F92962"/>
    <w:rsid w:val="00F92C7B"/>
    <w:rsid w:val="00F92D08"/>
    <w:rsid w:val="00F930F7"/>
    <w:rsid w:val="00F93174"/>
    <w:rsid w:val="00F93368"/>
    <w:rsid w:val="00F933AB"/>
    <w:rsid w:val="00F934B9"/>
    <w:rsid w:val="00F93519"/>
    <w:rsid w:val="00F93AA5"/>
    <w:rsid w:val="00F94168"/>
    <w:rsid w:val="00F942A4"/>
    <w:rsid w:val="00F942CB"/>
    <w:rsid w:val="00F943B0"/>
    <w:rsid w:val="00F94436"/>
    <w:rsid w:val="00F94618"/>
    <w:rsid w:val="00F9474A"/>
    <w:rsid w:val="00F9485B"/>
    <w:rsid w:val="00F94D49"/>
    <w:rsid w:val="00F94E12"/>
    <w:rsid w:val="00F94FDD"/>
    <w:rsid w:val="00F956C4"/>
    <w:rsid w:val="00F959D6"/>
    <w:rsid w:val="00F95BDF"/>
    <w:rsid w:val="00F9613B"/>
    <w:rsid w:val="00F96221"/>
    <w:rsid w:val="00F968CA"/>
    <w:rsid w:val="00F972D2"/>
    <w:rsid w:val="00F973AA"/>
    <w:rsid w:val="00F97614"/>
    <w:rsid w:val="00FA05BA"/>
    <w:rsid w:val="00FA068D"/>
    <w:rsid w:val="00FA0720"/>
    <w:rsid w:val="00FA0EB9"/>
    <w:rsid w:val="00FA105E"/>
    <w:rsid w:val="00FA1505"/>
    <w:rsid w:val="00FA1A4D"/>
    <w:rsid w:val="00FA1F16"/>
    <w:rsid w:val="00FA2453"/>
    <w:rsid w:val="00FA2A87"/>
    <w:rsid w:val="00FA2E03"/>
    <w:rsid w:val="00FA30D8"/>
    <w:rsid w:val="00FA37D6"/>
    <w:rsid w:val="00FA39B6"/>
    <w:rsid w:val="00FA3C92"/>
    <w:rsid w:val="00FA3D32"/>
    <w:rsid w:val="00FA3E16"/>
    <w:rsid w:val="00FA41BE"/>
    <w:rsid w:val="00FA45CF"/>
    <w:rsid w:val="00FA469B"/>
    <w:rsid w:val="00FA55EA"/>
    <w:rsid w:val="00FA5726"/>
    <w:rsid w:val="00FA585A"/>
    <w:rsid w:val="00FA587C"/>
    <w:rsid w:val="00FA5BB4"/>
    <w:rsid w:val="00FA6215"/>
    <w:rsid w:val="00FA6927"/>
    <w:rsid w:val="00FA6BAC"/>
    <w:rsid w:val="00FA7603"/>
    <w:rsid w:val="00FA772B"/>
    <w:rsid w:val="00FA7866"/>
    <w:rsid w:val="00FA7898"/>
    <w:rsid w:val="00FA7A7E"/>
    <w:rsid w:val="00FA7BF0"/>
    <w:rsid w:val="00FA7FB0"/>
    <w:rsid w:val="00FB018B"/>
    <w:rsid w:val="00FB0240"/>
    <w:rsid w:val="00FB025E"/>
    <w:rsid w:val="00FB040F"/>
    <w:rsid w:val="00FB048E"/>
    <w:rsid w:val="00FB06A7"/>
    <w:rsid w:val="00FB0BE4"/>
    <w:rsid w:val="00FB0E63"/>
    <w:rsid w:val="00FB0F1C"/>
    <w:rsid w:val="00FB11AE"/>
    <w:rsid w:val="00FB138C"/>
    <w:rsid w:val="00FB1766"/>
    <w:rsid w:val="00FB179E"/>
    <w:rsid w:val="00FB1A7D"/>
    <w:rsid w:val="00FB1A82"/>
    <w:rsid w:val="00FB1C01"/>
    <w:rsid w:val="00FB1EC0"/>
    <w:rsid w:val="00FB20A3"/>
    <w:rsid w:val="00FB2DBD"/>
    <w:rsid w:val="00FB3093"/>
    <w:rsid w:val="00FB35E3"/>
    <w:rsid w:val="00FB36BF"/>
    <w:rsid w:val="00FB3856"/>
    <w:rsid w:val="00FB44D2"/>
    <w:rsid w:val="00FB4784"/>
    <w:rsid w:val="00FB4C94"/>
    <w:rsid w:val="00FB4D6A"/>
    <w:rsid w:val="00FB4EEA"/>
    <w:rsid w:val="00FB5200"/>
    <w:rsid w:val="00FB52C2"/>
    <w:rsid w:val="00FB55CA"/>
    <w:rsid w:val="00FB5993"/>
    <w:rsid w:val="00FB5A43"/>
    <w:rsid w:val="00FB5EB5"/>
    <w:rsid w:val="00FB6514"/>
    <w:rsid w:val="00FB6A40"/>
    <w:rsid w:val="00FB6B6A"/>
    <w:rsid w:val="00FB70F1"/>
    <w:rsid w:val="00FB74D7"/>
    <w:rsid w:val="00FB78F9"/>
    <w:rsid w:val="00FB7989"/>
    <w:rsid w:val="00FB799C"/>
    <w:rsid w:val="00FC022B"/>
    <w:rsid w:val="00FC02E8"/>
    <w:rsid w:val="00FC040D"/>
    <w:rsid w:val="00FC04BC"/>
    <w:rsid w:val="00FC095C"/>
    <w:rsid w:val="00FC0BA4"/>
    <w:rsid w:val="00FC0FDD"/>
    <w:rsid w:val="00FC11DC"/>
    <w:rsid w:val="00FC1A07"/>
    <w:rsid w:val="00FC1F7F"/>
    <w:rsid w:val="00FC258D"/>
    <w:rsid w:val="00FC2B30"/>
    <w:rsid w:val="00FC2DFE"/>
    <w:rsid w:val="00FC3254"/>
    <w:rsid w:val="00FC35A9"/>
    <w:rsid w:val="00FC37B5"/>
    <w:rsid w:val="00FC3CBE"/>
    <w:rsid w:val="00FC3CD8"/>
    <w:rsid w:val="00FC3FE7"/>
    <w:rsid w:val="00FC40C1"/>
    <w:rsid w:val="00FC414E"/>
    <w:rsid w:val="00FC44A6"/>
    <w:rsid w:val="00FC4D5E"/>
    <w:rsid w:val="00FC4E67"/>
    <w:rsid w:val="00FC4FF5"/>
    <w:rsid w:val="00FC51B6"/>
    <w:rsid w:val="00FC5206"/>
    <w:rsid w:val="00FC5500"/>
    <w:rsid w:val="00FC5528"/>
    <w:rsid w:val="00FC57DA"/>
    <w:rsid w:val="00FC59BC"/>
    <w:rsid w:val="00FC5C53"/>
    <w:rsid w:val="00FC5CEA"/>
    <w:rsid w:val="00FC64B8"/>
    <w:rsid w:val="00FC6554"/>
    <w:rsid w:val="00FC67ED"/>
    <w:rsid w:val="00FC6850"/>
    <w:rsid w:val="00FC6A56"/>
    <w:rsid w:val="00FC6ACD"/>
    <w:rsid w:val="00FC6B73"/>
    <w:rsid w:val="00FC73A2"/>
    <w:rsid w:val="00FC751F"/>
    <w:rsid w:val="00FC7920"/>
    <w:rsid w:val="00FC7A0A"/>
    <w:rsid w:val="00FC7AFC"/>
    <w:rsid w:val="00FD02FD"/>
    <w:rsid w:val="00FD06EE"/>
    <w:rsid w:val="00FD08DF"/>
    <w:rsid w:val="00FD0A57"/>
    <w:rsid w:val="00FD0C3B"/>
    <w:rsid w:val="00FD101B"/>
    <w:rsid w:val="00FD1086"/>
    <w:rsid w:val="00FD10ED"/>
    <w:rsid w:val="00FD10FE"/>
    <w:rsid w:val="00FD1265"/>
    <w:rsid w:val="00FD13D6"/>
    <w:rsid w:val="00FD1538"/>
    <w:rsid w:val="00FD1B5B"/>
    <w:rsid w:val="00FD1D82"/>
    <w:rsid w:val="00FD1DBA"/>
    <w:rsid w:val="00FD2890"/>
    <w:rsid w:val="00FD2929"/>
    <w:rsid w:val="00FD32DB"/>
    <w:rsid w:val="00FD370E"/>
    <w:rsid w:val="00FD371F"/>
    <w:rsid w:val="00FD3748"/>
    <w:rsid w:val="00FD3CA8"/>
    <w:rsid w:val="00FD3CC8"/>
    <w:rsid w:val="00FD41B8"/>
    <w:rsid w:val="00FD4702"/>
    <w:rsid w:val="00FD4719"/>
    <w:rsid w:val="00FD49E4"/>
    <w:rsid w:val="00FD4C21"/>
    <w:rsid w:val="00FD4D58"/>
    <w:rsid w:val="00FD4E47"/>
    <w:rsid w:val="00FD51AD"/>
    <w:rsid w:val="00FD51BF"/>
    <w:rsid w:val="00FD56E0"/>
    <w:rsid w:val="00FD614D"/>
    <w:rsid w:val="00FD61E6"/>
    <w:rsid w:val="00FD6266"/>
    <w:rsid w:val="00FD66AE"/>
    <w:rsid w:val="00FD67A8"/>
    <w:rsid w:val="00FD6E20"/>
    <w:rsid w:val="00FD7225"/>
    <w:rsid w:val="00FD72E3"/>
    <w:rsid w:val="00FD751B"/>
    <w:rsid w:val="00FD769F"/>
    <w:rsid w:val="00FD79CE"/>
    <w:rsid w:val="00FD7FFC"/>
    <w:rsid w:val="00FE01AD"/>
    <w:rsid w:val="00FE0310"/>
    <w:rsid w:val="00FE042E"/>
    <w:rsid w:val="00FE0470"/>
    <w:rsid w:val="00FE10B3"/>
    <w:rsid w:val="00FE1481"/>
    <w:rsid w:val="00FE1583"/>
    <w:rsid w:val="00FE1630"/>
    <w:rsid w:val="00FE16B4"/>
    <w:rsid w:val="00FE188B"/>
    <w:rsid w:val="00FE1B50"/>
    <w:rsid w:val="00FE1E9A"/>
    <w:rsid w:val="00FE2128"/>
    <w:rsid w:val="00FE219F"/>
    <w:rsid w:val="00FE2282"/>
    <w:rsid w:val="00FE25A9"/>
    <w:rsid w:val="00FE2878"/>
    <w:rsid w:val="00FE2DC6"/>
    <w:rsid w:val="00FE2E7B"/>
    <w:rsid w:val="00FE3068"/>
    <w:rsid w:val="00FE3785"/>
    <w:rsid w:val="00FE38E2"/>
    <w:rsid w:val="00FE3B92"/>
    <w:rsid w:val="00FE4339"/>
    <w:rsid w:val="00FE435B"/>
    <w:rsid w:val="00FE46B4"/>
    <w:rsid w:val="00FE4889"/>
    <w:rsid w:val="00FE4ADE"/>
    <w:rsid w:val="00FE5559"/>
    <w:rsid w:val="00FE565C"/>
    <w:rsid w:val="00FE5D4A"/>
    <w:rsid w:val="00FE611E"/>
    <w:rsid w:val="00FE6493"/>
    <w:rsid w:val="00FE6B17"/>
    <w:rsid w:val="00FE6F36"/>
    <w:rsid w:val="00FE7166"/>
    <w:rsid w:val="00FE738B"/>
    <w:rsid w:val="00FE767F"/>
    <w:rsid w:val="00FE7689"/>
    <w:rsid w:val="00FF0687"/>
    <w:rsid w:val="00FF0C97"/>
    <w:rsid w:val="00FF0F6A"/>
    <w:rsid w:val="00FF0F81"/>
    <w:rsid w:val="00FF111B"/>
    <w:rsid w:val="00FF1648"/>
    <w:rsid w:val="00FF1BE3"/>
    <w:rsid w:val="00FF1C71"/>
    <w:rsid w:val="00FF212A"/>
    <w:rsid w:val="00FF2206"/>
    <w:rsid w:val="00FF2359"/>
    <w:rsid w:val="00FF2590"/>
    <w:rsid w:val="00FF27F4"/>
    <w:rsid w:val="00FF2A5B"/>
    <w:rsid w:val="00FF2B46"/>
    <w:rsid w:val="00FF2DFE"/>
    <w:rsid w:val="00FF2FA2"/>
    <w:rsid w:val="00FF34D3"/>
    <w:rsid w:val="00FF3B04"/>
    <w:rsid w:val="00FF3C9F"/>
    <w:rsid w:val="00FF3CC5"/>
    <w:rsid w:val="00FF3D68"/>
    <w:rsid w:val="00FF3FBE"/>
    <w:rsid w:val="00FF4085"/>
    <w:rsid w:val="00FF4420"/>
    <w:rsid w:val="00FF4426"/>
    <w:rsid w:val="00FF5153"/>
    <w:rsid w:val="00FF516D"/>
    <w:rsid w:val="00FF56D1"/>
    <w:rsid w:val="00FF610B"/>
    <w:rsid w:val="00FF672D"/>
    <w:rsid w:val="00FF6A6E"/>
    <w:rsid w:val="00FF735D"/>
    <w:rsid w:val="00FF7C2C"/>
    <w:rsid w:val="00FF7ECD"/>
    <w:rsid w:val="015971BB"/>
    <w:rsid w:val="018E1F0C"/>
    <w:rsid w:val="01B46814"/>
    <w:rsid w:val="01BE1F14"/>
    <w:rsid w:val="01D6C3BD"/>
    <w:rsid w:val="020F587E"/>
    <w:rsid w:val="02C15C81"/>
    <w:rsid w:val="02DA6B2C"/>
    <w:rsid w:val="02DDEEEC"/>
    <w:rsid w:val="02F2900A"/>
    <w:rsid w:val="036D8274"/>
    <w:rsid w:val="03A65CD5"/>
    <w:rsid w:val="03B06A46"/>
    <w:rsid w:val="0437BCB6"/>
    <w:rsid w:val="04D4A130"/>
    <w:rsid w:val="04EA6C3A"/>
    <w:rsid w:val="04F58E39"/>
    <w:rsid w:val="055A9170"/>
    <w:rsid w:val="055F06BF"/>
    <w:rsid w:val="0583B261"/>
    <w:rsid w:val="0654D4D7"/>
    <w:rsid w:val="069B4B48"/>
    <w:rsid w:val="06AE5AD5"/>
    <w:rsid w:val="06C49E8D"/>
    <w:rsid w:val="06DDEC5A"/>
    <w:rsid w:val="06EAD1DC"/>
    <w:rsid w:val="071AEEE8"/>
    <w:rsid w:val="07B729E3"/>
    <w:rsid w:val="07EBA13A"/>
    <w:rsid w:val="07FD4304"/>
    <w:rsid w:val="081EC3D7"/>
    <w:rsid w:val="08652708"/>
    <w:rsid w:val="08C25994"/>
    <w:rsid w:val="08ECA8EE"/>
    <w:rsid w:val="090D6C16"/>
    <w:rsid w:val="0910127B"/>
    <w:rsid w:val="09239F22"/>
    <w:rsid w:val="093E7CA0"/>
    <w:rsid w:val="0996BCD0"/>
    <w:rsid w:val="09AB11F0"/>
    <w:rsid w:val="09AF79BE"/>
    <w:rsid w:val="09C01697"/>
    <w:rsid w:val="09F95108"/>
    <w:rsid w:val="0A15EE8A"/>
    <w:rsid w:val="0A28FFDB"/>
    <w:rsid w:val="0A3443EA"/>
    <w:rsid w:val="0A6F4F84"/>
    <w:rsid w:val="0A8A5CBC"/>
    <w:rsid w:val="0AA5E9F3"/>
    <w:rsid w:val="0AAEC7FC"/>
    <w:rsid w:val="0AD3D053"/>
    <w:rsid w:val="0ADFFA21"/>
    <w:rsid w:val="0AE0D3B7"/>
    <w:rsid w:val="0B107B3F"/>
    <w:rsid w:val="0B18B4CD"/>
    <w:rsid w:val="0B48DC9D"/>
    <w:rsid w:val="0B7DE42D"/>
    <w:rsid w:val="0B888D4D"/>
    <w:rsid w:val="0C3385CB"/>
    <w:rsid w:val="0C624672"/>
    <w:rsid w:val="0C998B1F"/>
    <w:rsid w:val="0CCDD70F"/>
    <w:rsid w:val="0CEF7D52"/>
    <w:rsid w:val="0D168BE3"/>
    <w:rsid w:val="0D27BC51"/>
    <w:rsid w:val="0D309423"/>
    <w:rsid w:val="0D990EC3"/>
    <w:rsid w:val="0DF84314"/>
    <w:rsid w:val="0E25C4A6"/>
    <w:rsid w:val="0E77980E"/>
    <w:rsid w:val="0E821079"/>
    <w:rsid w:val="0E925336"/>
    <w:rsid w:val="0EE01848"/>
    <w:rsid w:val="0EE20391"/>
    <w:rsid w:val="0F2138A9"/>
    <w:rsid w:val="0F457815"/>
    <w:rsid w:val="0F797F55"/>
    <w:rsid w:val="0FAF59EC"/>
    <w:rsid w:val="1077BC41"/>
    <w:rsid w:val="10C72B9E"/>
    <w:rsid w:val="10E5CE3E"/>
    <w:rsid w:val="110814FF"/>
    <w:rsid w:val="1121D83A"/>
    <w:rsid w:val="1127473A"/>
    <w:rsid w:val="117CAB8C"/>
    <w:rsid w:val="11D8EE53"/>
    <w:rsid w:val="122A7FA7"/>
    <w:rsid w:val="12640EDE"/>
    <w:rsid w:val="12651518"/>
    <w:rsid w:val="1273163B"/>
    <w:rsid w:val="13112418"/>
    <w:rsid w:val="1318633B"/>
    <w:rsid w:val="1430072C"/>
    <w:rsid w:val="143C73F4"/>
    <w:rsid w:val="148FB720"/>
    <w:rsid w:val="14AFCC05"/>
    <w:rsid w:val="14D0F41A"/>
    <w:rsid w:val="14D13E63"/>
    <w:rsid w:val="14D7B837"/>
    <w:rsid w:val="1535EC73"/>
    <w:rsid w:val="153EFADD"/>
    <w:rsid w:val="155BDB87"/>
    <w:rsid w:val="15CD6DD2"/>
    <w:rsid w:val="15D0A4F9"/>
    <w:rsid w:val="15D1058B"/>
    <w:rsid w:val="161CD637"/>
    <w:rsid w:val="166563E0"/>
    <w:rsid w:val="1694CEF5"/>
    <w:rsid w:val="16BE4B03"/>
    <w:rsid w:val="16D72FF7"/>
    <w:rsid w:val="16FBEAF0"/>
    <w:rsid w:val="170B2DAB"/>
    <w:rsid w:val="175D8C08"/>
    <w:rsid w:val="17663FF2"/>
    <w:rsid w:val="17810914"/>
    <w:rsid w:val="179BB554"/>
    <w:rsid w:val="179F1A87"/>
    <w:rsid w:val="18085430"/>
    <w:rsid w:val="1843F799"/>
    <w:rsid w:val="1865E226"/>
    <w:rsid w:val="1871AF46"/>
    <w:rsid w:val="1880FC14"/>
    <w:rsid w:val="188AACE1"/>
    <w:rsid w:val="188F2E94"/>
    <w:rsid w:val="18AD364C"/>
    <w:rsid w:val="18E9230D"/>
    <w:rsid w:val="18EAB69B"/>
    <w:rsid w:val="1900B899"/>
    <w:rsid w:val="191BC621"/>
    <w:rsid w:val="19492951"/>
    <w:rsid w:val="19AE18C9"/>
    <w:rsid w:val="19BD561C"/>
    <w:rsid w:val="19E597D8"/>
    <w:rsid w:val="1A3686CE"/>
    <w:rsid w:val="1A9256A7"/>
    <w:rsid w:val="1AA9982A"/>
    <w:rsid w:val="1AA9CEA6"/>
    <w:rsid w:val="1B0F9ED1"/>
    <w:rsid w:val="1B506167"/>
    <w:rsid w:val="1B8F7F34"/>
    <w:rsid w:val="1BC14322"/>
    <w:rsid w:val="1BCED703"/>
    <w:rsid w:val="1C02E152"/>
    <w:rsid w:val="1CCD8D0C"/>
    <w:rsid w:val="1D21A09D"/>
    <w:rsid w:val="1E0F3DC2"/>
    <w:rsid w:val="1E3438B0"/>
    <w:rsid w:val="1E6779E3"/>
    <w:rsid w:val="1EA6F17D"/>
    <w:rsid w:val="1F006FAF"/>
    <w:rsid w:val="1F01D3DA"/>
    <w:rsid w:val="1F073F2A"/>
    <w:rsid w:val="1F625BE2"/>
    <w:rsid w:val="1F6A9767"/>
    <w:rsid w:val="1F753C96"/>
    <w:rsid w:val="1FBC5998"/>
    <w:rsid w:val="1FD1B8CF"/>
    <w:rsid w:val="201B85A4"/>
    <w:rsid w:val="203C5233"/>
    <w:rsid w:val="205F878E"/>
    <w:rsid w:val="209D44B2"/>
    <w:rsid w:val="209EE60D"/>
    <w:rsid w:val="20B46226"/>
    <w:rsid w:val="20DEC153"/>
    <w:rsid w:val="21272CDF"/>
    <w:rsid w:val="2218FDAB"/>
    <w:rsid w:val="22341A15"/>
    <w:rsid w:val="23298A1A"/>
    <w:rsid w:val="233E09EF"/>
    <w:rsid w:val="24298F25"/>
    <w:rsid w:val="24637F5F"/>
    <w:rsid w:val="247023D2"/>
    <w:rsid w:val="247F4A38"/>
    <w:rsid w:val="248BA741"/>
    <w:rsid w:val="24A7956B"/>
    <w:rsid w:val="24AC3995"/>
    <w:rsid w:val="24C89732"/>
    <w:rsid w:val="24D103EB"/>
    <w:rsid w:val="24D18ECB"/>
    <w:rsid w:val="24F3ABD8"/>
    <w:rsid w:val="25492333"/>
    <w:rsid w:val="254D109A"/>
    <w:rsid w:val="2579BFEA"/>
    <w:rsid w:val="25909F7D"/>
    <w:rsid w:val="25C8CAE0"/>
    <w:rsid w:val="25E042DD"/>
    <w:rsid w:val="263F1A92"/>
    <w:rsid w:val="265D8B4C"/>
    <w:rsid w:val="26833004"/>
    <w:rsid w:val="2690B44F"/>
    <w:rsid w:val="269AF5A9"/>
    <w:rsid w:val="269D9548"/>
    <w:rsid w:val="26EA2BF9"/>
    <w:rsid w:val="26FEE088"/>
    <w:rsid w:val="271F6F15"/>
    <w:rsid w:val="274F5B29"/>
    <w:rsid w:val="2751406B"/>
    <w:rsid w:val="2763A5A1"/>
    <w:rsid w:val="2765504B"/>
    <w:rsid w:val="27829054"/>
    <w:rsid w:val="27A332E9"/>
    <w:rsid w:val="27AB7B1F"/>
    <w:rsid w:val="27C112CB"/>
    <w:rsid w:val="27EA5DD8"/>
    <w:rsid w:val="2807C0A7"/>
    <w:rsid w:val="284545F5"/>
    <w:rsid w:val="284E2706"/>
    <w:rsid w:val="290FB1BD"/>
    <w:rsid w:val="293C11D7"/>
    <w:rsid w:val="296C2759"/>
    <w:rsid w:val="297A3C33"/>
    <w:rsid w:val="299357F9"/>
    <w:rsid w:val="29AD195D"/>
    <w:rsid w:val="2A104460"/>
    <w:rsid w:val="2A25A462"/>
    <w:rsid w:val="2A288690"/>
    <w:rsid w:val="2A5CECF1"/>
    <w:rsid w:val="2AD99CCA"/>
    <w:rsid w:val="2ADEFC18"/>
    <w:rsid w:val="2B1BA9C4"/>
    <w:rsid w:val="2B4CA7D3"/>
    <w:rsid w:val="2B9F26E0"/>
    <w:rsid w:val="2BF9FE76"/>
    <w:rsid w:val="2C0E62F1"/>
    <w:rsid w:val="2C4C79BC"/>
    <w:rsid w:val="2C620537"/>
    <w:rsid w:val="2C9B3582"/>
    <w:rsid w:val="2CCF5049"/>
    <w:rsid w:val="2CFCE4DF"/>
    <w:rsid w:val="2D686BA5"/>
    <w:rsid w:val="2D694DF9"/>
    <w:rsid w:val="2D7DE3C9"/>
    <w:rsid w:val="2DA2487E"/>
    <w:rsid w:val="2DB2FE40"/>
    <w:rsid w:val="2DCB7210"/>
    <w:rsid w:val="2DF4C4CB"/>
    <w:rsid w:val="2DFEAAE6"/>
    <w:rsid w:val="2E2636CD"/>
    <w:rsid w:val="2E328FFA"/>
    <w:rsid w:val="2E3BB4C2"/>
    <w:rsid w:val="2E825917"/>
    <w:rsid w:val="2EC19BBC"/>
    <w:rsid w:val="2ECBB394"/>
    <w:rsid w:val="2ED0EB0B"/>
    <w:rsid w:val="2EEAF940"/>
    <w:rsid w:val="2F1EDAF3"/>
    <w:rsid w:val="2F21811A"/>
    <w:rsid w:val="2F30AF5E"/>
    <w:rsid w:val="2F30D729"/>
    <w:rsid w:val="2F6F7732"/>
    <w:rsid w:val="2F8DFD2B"/>
    <w:rsid w:val="2F8F1CF4"/>
    <w:rsid w:val="3046DC8E"/>
    <w:rsid w:val="304EBA78"/>
    <w:rsid w:val="305010DD"/>
    <w:rsid w:val="306304FC"/>
    <w:rsid w:val="30802D58"/>
    <w:rsid w:val="309F728C"/>
    <w:rsid w:val="30AE4491"/>
    <w:rsid w:val="30E5C61B"/>
    <w:rsid w:val="316A799F"/>
    <w:rsid w:val="31809D51"/>
    <w:rsid w:val="31978C16"/>
    <w:rsid w:val="31A1E8BB"/>
    <w:rsid w:val="31F42C0A"/>
    <w:rsid w:val="320F7649"/>
    <w:rsid w:val="320FC64D"/>
    <w:rsid w:val="32156529"/>
    <w:rsid w:val="32173063"/>
    <w:rsid w:val="321DBECE"/>
    <w:rsid w:val="32381687"/>
    <w:rsid w:val="32492672"/>
    <w:rsid w:val="32984A65"/>
    <w:rsid w:val="32D20401"/>
    <w:rsid w:val="32E7675A"/>
    <w:rsid w:val="331424BD"/>
    <w:rsid w:val="3341342C"/>
    <w:rsid w:val="33692413"/>
    <w:rsid w:val="339985A5"/>
    <w:rsid w:val="33C5DDB3"/>
    <w:rsid w:val="341F903F"/>
    <w:rsid w:val="345512EF"/>
    <w:rsid w:val="347DE8F3"/>
    <w:rsid w:val="348EF7AB"/>
    <w:rsid w:val="34A60B96"/>
    <w:rsid w:val="34F7CC9C"/>
    <w:rsid w:val="35867913"/>
    <w:rsid w:val="35B329F5"/>
    <w:rsid w:val="35B406EB"/>
    <w:rsid w:val="35C90BAF"/>
    <w:rsid w:val="35CE225A"/>
    <w:rsid w:val="36FE0FBF"/>
    <w:rsid w:val="3762A2A9"/>
    <w:rsid w:val="378FDA67"/>
    <w:rsid w:val="37965C43"/>
    <w:rsid w:val="37CFAF44"/>
    <w:rsid w:val="38089ECD"/>
    <w:rsid w:val="38B75887"/>
    <w:rsid w:val="38BC1E12"/>
    <w:rsid w:val="38DD76CC"/>
    <w:rsid w:val="38E0673E"/>
    <w:rsid w:val="38ECFAB1"/>
    <w:rsid w:val="39218C9E"/>
    <w:rsid w:val="3942F572"/>
    <w:rsid w:val="394B485E"/>
    <w:rsid w:val="39568A38"/>
    <w:rsid w:val="397752B9"/>
    <w:rsid w:val="39BF0E0E"/>
    <w:rsid w:val="3AA6327D"/>
    <w:rsid w:val="3AAE906A"/>
    <w:rsid w:val="3AB2EDB4"/>
    <w:rsid w:val="3AC1212B"/>
    <w:rsid w:val="3ACA2491"/>
    <w:rsid w:val="3AD3D5E9"/>
    <w:rsid w:val="3AF008F8"/>
    <w:rsid w:val="3AFD9E88"/>
    <w:rsid w:val="3B0A9124"/>
    <w:rsid w:val="3B705518"/>
    <w:rsid w:val="3B8B0942"/>
    <w:rsid w:val="3B991421"/>
    <w:rsid w:val="3BD77CD5"/>
    <w:rsid w:val="3BF71293"/>
    <w:rsid w:val="3C09A9C9"/>
    <w:rsid w:val="3CC4B575"/>
    <w:rsid w:val="3CCD2AAC"/>
    <w:rsid w:val="3CFC7091"/>
    <w:rsid w:val="3D2BB49C"/>
    <w:rsid w:val="3DB032FA"/>
    <w:rsid w:val="3DBBC1EE"/>
    <w:rsid w:val="3DCA99A5"/>
    <w:rsid w:val="3DCFD443"/>
    <w:rsid w:val="3E1EF1C3"/>
    <w:rsid w:val="3E336C1F"/>
    <w:rsid w:val="3E3D8E24"/>
    <w:rsid w:val="3ECBF4B5"/>
    <w:rsid w:val="3F5783E9"/>
    <w:rsid w:val="3F5C4EE6"/>
    <w:rsid w:val="3FC0EF27"/>
    <w:rsid w:val="401885C5"/>
    <w:rsid w:val="4024FA46"/>
    <w:rsid w:val="402563D8"/>
    <w:rsid w:val="403F587C"/>
    <w:rsid w:val="4054DB51"/>
    <w:rsid w:val="40603C22"/>
    <w:rsid w:val="4079A4D3"/>
    <w:rsid w:val="40C05ECA"/>
    <w:rsid w:val="40CF5A97"/>
    <w:rsid w:val="40CF7CF7"/>
    <w:rsid w:val="40F9D6B2"/>
    <w:rsid w:val="410C595E"/>
    <w:rsid w:val="417652B5"/>
    <w:rsid w:val="41F3C8D7"/>
    <w:rsid w:val="42B78FD8"/>
    <w:rsid w:val="42C47BE3"/>
    <w:rsid w:val="42E73347"/>
    <w:rsid w:val="42E7ADD2"/>
    <w:rsid w:val="4334986F"/>
    <w:rsid w:val="4357F0ED"/>
    <w:rsid w:val="436938FC"/>
    <w:rsid w:val="438F8C0D"/>
    <w:rsid w:val="440F2487"/>
    <w:rsid w:val="443ABF19"/>
    <w:rsid w:val="4448E109"/>
    <w:rsid w:val="448C9D59"/>
    <w:rsid w:val="44B2CD97"/>
    <w:rsid w:val="44DA402E"/>
    <w:rsid w:val="459E1537"/>
    <w:rsid w:val="45A4DA6A"/>
    <w:rsid w:val="45AA764F"/>
    <w:rsid w:val="466C8FF6"/>
    <w:rsid w:val="46862F1F"/>
    <w:rsid w:val="4687CCF7"/>
    <w:rsid w:val="4691A548"/>
    <w:rsid w:val="46975D76"/>
    <w:rsid w:val="469B4978"/>
    <w:rsid w:val="46E2D23D"/>
    <w:rsid w:val="47044822"/>
    <w:rsid w:val="473CDAEC"/>
    <w:rsid w:val="475B41EB"/>
    <w:rsid w:val="47815A57"/>
    <w:rsid w:val="478DB46C"/>
    <w:rsid w:val="47CB8483"/>
    <w:rsid w:val="47F4304D"/>
    <w:rsid w:val="4894358B"/>
    <w:rsid w:val="48A637C4"/>
    <w:rsid w:val="48B4614F"/>
    <w:rsid w:val="48DCAC36"/>
    <w:rsid w:val="490FFEAC"/>
    <w:rsid w:val="49A9005D"/>
    <w:rsid w:val="49F96C27"/>
    <w:rsid w:val="4A48BC8A"/>
    <w:rsid w:val="4A5ECC27"/>
    <w:rsid w:val="4B78B1CA"/>
    <w:rsid w:val="4BCAE72A"/>
    <w:rsid w:val="4BFBA0A2"/>
    <w:rsid w:val="4C475B03"/>
    <w:rsid w:val="4C8EADBB"/>
    <w:rsid w:val="4C96DA89"/>
    <w:rsid w:val="4CA4CC03"/>
    <w:rsid w:val="4CD83848"/>
    <w:rsid w:val="4CE30095"/>
    <w:rsid w:val="4D0D0530"/>
    <w:rsid w:val="4DBE8173"/>
    <w:rsid w:val="4DE26963"/>
    <w:rsid w:val="4DED2FA3"/>
    <w:rsid w:val="4E100506"/>
    <w:rsid w:val="4EC580C7"/>
    <w:rsid w:val="4F11877C"/>
    <w:rsid w:val="4F5B5968"/>
    <w:rsid w:val="4FCA096A"/>
    <w:rsid w:val="4FDC2CE1"/>
    <w:rsid w:val="4FFDBB60"/>
    <w:rsid w:val="5029113F"/>
    <w:rsid w:val="502C1080"/>
    <w:rsid w:val="503A32AF"/>
    <w:rsid w:val="50506A0E"/>
    <w:rsid w:val="50C41845"/>
    <w:rsid w:val="50FA6E85"/>
    <w:rsid w:val="510D2DE0"/>
    <w:rsid w:val="5133905E"/>
    <w:rsid w:val="5175E1B0"/>
    <w:rsid w:val="51873C1F"/>
    <w:rsid w:val="519010F7"/>
    <w:rsid w:val="51F819AD"/>
    <w:rsid w:val="523200A6"/>
    <w:rsid w:val="52931499"/>
    <w:rsid w:val="529EBBB5"/>
    <w:rsid w:val="53025C67"/>
    <w:rsid w:val="5324CA01"/>
    <w:rsid w:val="533CE668"/>
    <w:rsid w:val="5353E06D"/>
    <w:rsid w:val="537A472F"/>
    <w:rsid w:val="538D6984"/>
    <w:rsid w:val="53A5AA97"/>
    <w:rsid w:val="53A76FE3"/>
    <w:rsid w:val="53E6D44C"/>
    <w:rsid w:val="5402577C"/>
    <w:rsid w:val="54166A65"/>
    <w:rsid w:val="54301985"/>
    <w:rsid w:val="5431C2DF"/>
    <w:rsid w:val="54362FEF"/>
    <w:rsid w:val="547F0DE9"/>
    <w:rsid w:val="547F9D99"/>
    <w:rsid w:val="5489F8BB"/>
    <w:rsid w:val="5496A909"/>
    <w:rsid w:val="5496D832"/>
    <w:rsid w:val="54A13C5F"/>
    <w:rsid w:val="54D8CAB2"/>
    <w:rsid w:val="5508083F"/>
    <w:rsid w:val="550F4DF4"/>
    <w:rsid w:val="55170846"/>
    <w:rsid w:val="55221423"/>
    <w:rsid w:val="5526A64C"/>
    <w:rsid w:val="55639B9C"/>
    <w:rsid w:val="557F1AC3"/>
    <w:rsid w:val="559C6F15"/>
    <w:rsid w:val="561D632E"/>
    <w:rsid w:val="566DD028"/>
    <w:rsid w:val="56A03823"/>
    <w:rsid w:val="56B40CCB"/>
    <w:rsid w:val="56B5203C"/>
    <w:rsid w:val="56D628AA"/>
    <w:rsid w:val="575E44E5"/>
    <w:rsid w:val="57FA3EBC"/>
    <w:rsid w:val="58182194"/>
    <w:rsid w:val="584DEFB2"/>
    <w:rsid w:val="589FC489"/>
    <w:rsid w:val="58B6E22E"/>
    <w:rsid w:val="58FDC052"/>
    <w:rsid w:val="594F097A"/>
    <w:rsid w:val="595F1044"/>
    <w:rsid w:val="597F5C43"/>
    <w:rsid w:val="598A4DE6"/>
    <w:rsid w:val="59EC17EA"/>
    <w:rsid w:val="59F9C02C"/>
    <w:rsid w:val="5A301EBC"/>
    <w:rsid w:val="5A8265C5"/>
    <w:rsid w:val="5ADA4746"/>
    <w:rsid w:val="5B28AB8E"/>
    <w:rsid w:val="5B6E1D8C"/>
    <w:rsid w:val="5B7A9882"/>
    <w:rsid w:val="5B7FDAEE"/>
    <w:rsid w:val="5BACD717"/>
    <w:rsid w:val="5BAD4630"/>
    <w:rsid w:val="5BF5DF91"/>
    <w:rsid w:val="5C11546A"/>
    <w:rsid w:val="5C219317"/>
    <w:rsid w:val="5C24210A"/>
    <w:rsid w:val="5C5CE316"/>
    <w:rsid w:val="5C841BE3"/>
    <w:rsid w:val="5C9BD496"/>
    <w:rsid w:val="5CDA554C"/>
    <w:rsid w:val="5D0F7D22"/>
    <w:rsid w:val="5D592D33"/>
    <w:rsid w:val="5D65315F"/>
    <w:rsid w:val="5D967507"/>
    <w:rsid w:val="5DB2D426"/>
    <w:rsid w:val="5DBEA1AE"/>
    <w:rsid w:val="5E07FFA9"/>
    <w:rsid w:val="5E23EDCA"/>
    <w:rsid w:val="5E2ABECC"/>
    <w:rsid w:val="5E47D89E"/>
    <w:rsid w:val="5E539091"/>
    <w:rsid w:val="5E57CEC4"/>
    <w:rsid w:val="5E5C5A32"/>
    <w:rsid w:val="5E65FB72"/>
    <w:rsid w:val="5E9B7ECB"/>
    <w:rsid w:val="5F1C2FA3"/>
    <w:rsid w:val="5F256B85"/>
    <w:rsid w:val="5F488706"/>
    <w:rsid w:val="5F621732"/>
    <w:rsid w:val="5FD8194E"/>
    <w:rsid w:val="6032D807"/>
    <w:rsid w:val="60427206"/>
    <w:rsid w:val="605224FD"/>
    <w:rsid w:val="6065E378"/>
    <w:rsid w:val="60C406F3"/>
    <w:rsid w:val="60EF1BFD"/>
    <w:rsid w:val="60F9DB6C"/>
    <w:rsid w:val="613D40ED"/>
    <w:rsid w:val="6142CAD6"/>
    <w:rsid w:val="615AAE10"/>
    <w:rsid w:val="617ED47B"/>
    <w:rsid w:val="61953105"/>
    <w:rsid w:val="6197A388"/>
    <w:rsid w:val="61998910"/>
    <w:rsid w:val="61A3FA5C"/>
    <w:rsid w:val="624F2CC7"/>
    <w:rsid w:val="625848FB"/>
    <w:rsid w:val="627C5750"/>
    <w:rsid w:val="62933D78"/>
    <w:rsid w:val="62BCF823"/>
    <w:rsid w:val="62F6146C"/>
    <w:rsid w:val="631D8185"/>
    <w:rsid w:val="63A06E66"/>
    <w:rsid w:val="63D1DFDD"/>
    <w:rsid w:val="642A43A0"/>
    <w:rsid w:val="64450093"/>
    <w:rsid w:val="6453472C"/>
    <w:rsid w:val="646B1E3E"/>
    <w:rsid w:val="64F0EE1B"/>
    <w:rsid w:val="64F4C759"/>
    <w:rsid w:val="6550B582"/>
    <w:rsid w:val="65B9B00D"/>
    <w:rsid w:val="65D17F7C"/>
    <w:rsid w:val="65F018A2"/>
    <w:rsid w:val="662539F1"/>
    <w:rsid w:val="662B36F2"/>
    <w:rsid w:val="66C9BBDD"/>
    <w:rsid w:val="66FABA17"/>
    <w:rsid w:val="66FE8145"/>
    <w:rsid w:val="67157D08"/>
    <w:rsid w:val="671812F4"/>
    <w:rsid w:val="671CC49D"/>
    <w:rsid w:val="671E34B9"/>
    <w:rsid w:val="673DF950"/>
    <w:rsid w:val="675D535B"/>
    <w:rsid w:val="6777F3B4"/>
    <w:rsid w:val="678813AE"/>
    <w:rsid w:val="67C0ABA4"/>
    <w:rsid w:val="67F7C272"/>
    <w:rsid w:val="680AAAD0"/>
    <w:rsid w:val="68595A97"/>
    <w:rsid w:val="687EDC88"/>
    <w:rsid w:val="68B1EE00"/>
    <w:rsid w:val="68CD39E4"/>
    <w:rsid w:val="68F38CCD"/>
    <w:rsid w:val="694135C9"/>
    <w:rsid w:val="6946C6CF"/>
    <w:rsid w:val="6956F1A0"/>
    <w:rsid w:val="6962BEA2"/>
    <w:rsid w:val="69F34760"/>
    <w:rsid w:val="6A392553"/>
    <w:rsid w:val="6A3B9102"/>
    <w:rsid w:val="6A711315"/>
    <w:rsid w:val="6AA770AE"/>
    <w:rsid w:val="6AC69949"/>
    <w:rsid w:val="6B212010"/>
    <w:rsid w:val="6B594CF9"/>
    <w:rsid w:val="6B7AEB77"/>
    <w:rsid w:val="6C309190"/>
    <w:rsid w:val="6C5D998F"/>
    <w:rsid w:val="6C72E2E2"/>
    <w:rsid w:val="6C8CC54B"/>
    <w:rsid w:val="6C95B957"/>
    <w:rsid w:val="6CB639BA"/>
    <w:rsid w:val="6CB77BDC"/>
    <w:rsid w:val="6CF1DFF3"/>
    <w:rsid w:val="6D1BC05F"/>
    <w:rsid w:val="6D342D5B"/>
    <w:rsid w:val="6D5D1530"/>
    <w:rsid w:val="6D661221"/>
    <w:rsid w:val="6D8357EF"/>
    <w:rsid w:val="6D8A6F8E"/>
    <w:rsid w:val="6DD16333"/>
    <w:rsid w:val="6DFF51E6"/>
    <w:rsid w:val="6DFF6824"/>
    <w:rsid w:val="6E042433"/>
    <w:rsid w:val="6E1042F4"/>
    <w:rsid w:val="6E38D9B5"/>
    <w:rsid w:val="6E455AE6"/>
    <w:rsid w:val="6E622E1D"/>
    <w:rsid w:val="6EACE43D"/>
    <w:rsid w:val="6F242B9B"/>
    <w:rsid w:val="6F348919"/>
    <w:rsid w:val="70052730"/>
    <w:rsid w:val="70112B7F"/>
    <w:rsid w:val="703E265C"/>
    <w:rsid w:val="705C0E68"/>
    <w:rsid w:val="707D1A39"/>
    <w:rsid w:val="709D6F0B"/>
    <w:rsid w:val="70BC1570"/>
    <w:rsid w:val="712CB984"/>
    <w:rsid w:val="7145CA88"/>
    <w:rsid w:val="71C1FA86"/>
    <w:rsid w:val="71D4FC3A"/>
    <w:rsid w:val="71D7B04F"/>
    <w:rsid w:val="71E1F42C"/>
    <w:rsid w:val="720D17D7"/>
    <w:rsid w:val="7268AC18"/>
    <w:rsid w:val="72734C54"/>
    <w:rsid w:val="72A7A989"/>
    <w:rsid w:val="72CA742C"/>
    <w:rsid w:val="7321735B"/>
    <w:rsid w:val="7326017A"/>
    <w:rsid w:val="735DF338"/>
    <w:rsid w:val="73DDEB89"/>
    <w:rsid w:val="7404CF99"/>
    <w:rsid w:val="741416C5"/>
    <w:rsid w:val="749961D8"/>
    <w:rsid w:val="74DB65C8"/>
    <w:rsid w:val="755E976E"/>
    <w:rsid w:val="7584BEA0"/>
    <w:rsid w:val="75E2DBEC"/>
    <w:rsid w:val="75E2ED65"/>
    <w:rsid w:val="76196B3E"/>
    <w:rsid w:val="7635F59F"/>
    <w:rsid w:val="7655EE04"/>
    <w:rsid w:val="76664AFD"/>
    <w:rsid w:val="7688D2E2"/>
    <w:rsid w:val="769F95BB"/>
    <w:rsid w:val="76B2D168"/>
    <w:rsid w:val="76C9C74C"/>
    <w:rsid w:val="76ED0BE3"/>
    <w:rsid w:val="77093FB6"/>
    <w:rsid w:val="77712091"/>
    <w:rsid w:val="778387BE"/>
    <w:rsid w:val="786B06E3"/>
    <w:rsid w:val="78927392"/>
    <w:rsid w:val="78F784CF"/>
    <w:rsid w:val="79193351"/>
    <w:rsid w:val="79DF93BE"/>
    <w:rsid w:val="7A12F72D"/>
    <w:rsid w:val="7A3BF0EB"/>
    <w:rsid w:val="7AE49EDE"/>
    <w:rsid w:val="7B25FF17"/>
    <w:rsid w:val="7B5F5980"/>
    <w:rsid w:val="7B83CB6E"/>
    <w:rsid w:val="7B8D8D14"/>
    <w:rsid w:val="7B9C13F5"/>
    <w:rsid w:val="7BC6A225"/>
    <w:rsid w:val="7BE7F464"/>
    <w:rsid w:val="7C01670C"/>
    <w:rsid w:val="7C2C29A2"/>
    <w:rsid w:val="7C45C80D"/>
    <w:rsid w:val="7C6A9950"/>
    <w:rsid w:val="7CC25BDD"/>
    <w:rsid w:val="7CD8488B"/>
    <w:rsid w:val="7CF9B580"/>
    <w:rsid w:val="7D008FA4"/>
    <w:rsid w:val="7DCBF971"/>
    <w:rsid w:val="7DF63A3A"/>
    <w:rsid w:val="7DFAB63E"/>
    <w:rsid w:val="7E2DD62A"/>
    <w:rsid w:val="7E5CEC50"/>
    <w:rsid w:val="7E7C0E73"/>
    <w:rsid w:val="7E9FF472"/>
    <w:rsid w:val="7EE69180"/>
    <w:rsid w:val="7EFDD42A"/>
    <w:rsid w:val="7FBDAF14"/>
    <w:rsid w:val="7FD87AB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DCCA4B"/>
  <w15:docId w15:val="{8402598D-B0A5-493D-883D-4F7AD4CA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iPriority="0" w:unhideWhenUsed="1"/>
    <w:lsdException w:name="footnote text" w:semiHidden="1"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07F22"/>
    <w:pPr>
      <w:tabs>
        <w:tab w:val="right" w:pos="-5812"/>
        <w:tab w:val="left" w:pos="0"/>
      </w:tabs>
      <w:autoSpaceDE w:val="0"/>
      <w:autoSpaceDN w:val="0"/>
      <w:adjustRightInd w:val="0"/>
      <w:spacing w:after="120"/>
      <w:ind w:right="-1"/>
      <w:jc w:val="both"/>
    </w:pPr>
    <w:rPr>
      <w:rFonts w:ascii="Arial Narrow" w:eastAsia="Times New Roman" w:hAnsi="Arial Narrow" w:cs="Arial"/>
      <w:spacing w:val="6"/>
      <w:sz w:val="21"/>
      <w:szCs w:val="22"/>
      <w:lang w:eastAsia="en-US"/>
    </w:rPr>
  </w:style>
  <w:style w:type="paragraph" w:styleId="Nadpis1">
    <w:name w:val="heading 1"/>
    <w:basedOn w:val="Normlny"/>
    <w:next w:val="Nadpis2"/>
    <w:link w:val="Nadpis1Char"/>
    <w:qFormat/>
    <w:rsid w:val="000C45BD"/>
    <w:pPr>
      <w:keepNext/>
      <w:pageBreakBefore/>
      <w:numPr>
        <w:numId w:val="69"/>
      </w:numPr>
      <w:tabs>
        <w:tab w:val="clear" w:pos="-5812"/>
        <w:tab w:val="clear" w:pos="0"/>
      </w:tabs>
      <w:spacing w:before="240" w:after="240"/>
      <w:ind w:right="0"/>
      <w:jc w:val="left"/>
      <w:outlineLvl w:val="0"/>
    </w:pPr>
    <w:rPr>
      <w:b/>
      <w:bCs/>
      <w:caps/>
      <w:kern w:val="28"/>
      <w:sz w:val="28"/>
      <w:szCs w:val="28"/>
      <w:lang w:eastAsia="cs-CZ"/>
    </w:rPr>
  </w:style>
  <w:style w:type="paragraph" w:styleId="Nadpis2">
    <w:name w:val="heading 2"/>
    <w:basedOn w:val="Normlny"/>
    <w:next w:val="Nadpis3"/>
    <w:link w:val="Nadpis2Char"/>
    <w:qFormat/>
    <w:rsid w:val="00C950D3"/>
    <w:pPr>
      <w:keepNext/>
      <w:keepLines/>
      <w:numPr>
        <w:ilvl w:val="1"/>
        <w:numId w:val="69"/>
      </w:numPr>
      <w:tabs>
        <w:tab w:val="clear" w:pos="-5812"/>
        <w:tab w:val="clear" w:pos="0"/>
      </w:tabs>
      <w:spacing w:before="240" w:after="240"/>
      <w:ind w:right="0"/>
      <w:jc w:val="left"/>
      <w:outlineLvl w:val="1"/>
    </w:pPr>
    <w:rPr>
      <w:b/>
      <w:bCs/>
      <w:caps/>
      <w:sz w:val="26"/>
      <w:szCs w:val="26"/>
    </w:rPr>
  </w:style>
  <w:style w:type="paragraph" w:styleId="Nadpis3">
    <w:name w:val="heading 3"/>
    <w:basedOn w:val="Nadpis2"/>
    <w:next w:val="Nadpis4"/>
    <w:link w:val="Nadpis3Char"/>
    <w:qFormat/>
    <w:rsid w:val="004B71E0"/>
    <w:pPr>
      <w:numPr>
        <w:ilvl w:val="2"/>
      </w:numPr>
      <w:spacing w:before="120"/>
      <w:outlineLvl w:val="2"/>
    </w:pPr>
    <w:rPr>
      <w:bCs w:val="0"/>
      <w:caps w:val="0"/>
      <w:sz w:val="24"/>
      <w:szCs w:val="24"/>
    </w:rPr>
  </w:style>
  <w:style w:type="paragraph" w:styleId="Nadpis4">
    <w:name w:val="heading 4"/>
    <w:basedOn w:val="Nadpis3"/>
    <w:next w:val="Nadpis5"/>
    <w:link w:val="Nadpis4Char"/>
    <w:autoRedefine/>
    <w:qFormat/>
    <w:rsid w:val="00081D93"/>
    <w:pPr>
      <w:numPr>
        <w:ilvl w:val="3"/>
      </w:numPr>
      <w:spacing w:before="200" w:after="120"/>
      <w:outlineLvl w:val="3"/>
    </w:pPr>
    <w:rPr>
      <w:rFonts w:cs="Cambria"/>
      <w:bCs/>
      <w:iCs/>
      <w:sz w:val="21"/>
    </w:rPr>
  </w:style>
  <w:style w:type="paragraph" w:styleId="Nadpis5">
    <w:name w:val="heading 5"/>
    <w:basedOn w:val="Normlny"/>
    <w:next w:val="Normlny"/>
    <w:link w:val="Nadpis5Char"/>
    <w:unhideWhenUsed/>
    <w:qFormat/>
    <w:locked/>
    <w:rsid w:val="00B34D25"/>
    <w:pPr>
      <w:numPr>
        <w:ilvl w:val="4"/>
        <w:numId w:val="69"/>
      </w:numPr>
      <w:tabs>
        <w:tab w:val="clear" w:pos="-5812"/>
        <w:tab w:val="clear" w:pos="0"/>
      </w:tabs>
      <w:autoSpaceDE/>
      <w:autoSpaceDN/>
      <w:adjustRightInd/>
      <w:spacing w:before="240" w:after="60" w:line="276" w:lineRule="auto"/>
      <w:ind w:right="0"/>
      <w:jc w:val="left"/>
      <w:outlineLvl w:val="4"/>
    </w:pPr>
    <w:rPr>
      <w:rFonts w:ascii="Calibri" w:hAnsi="Calibri" w:cs="Times New Roman"/>
      <w:b/>
      <w:bCs/>
      <w:i/>
      <w:iCs/>
      <w:spacing w:val="0"/>
      <w:sz w:val="26"/>
      <w:szCs w:val="26"/>
      <w:lang w:eastAsia="cs-CZ"/>
    </w:rPr>
  </w:style>
  <w:style w:type="paragraph" w:styleId="Nadpis6">
    <w:name w:val="heading 6"/>
    <w:basedOn w:val="Normlny"/>
    <w:next w:val="Normlny"/>
    <w:link w:val="Nadpis6Char"/>
    <w:unhideWhenUsed/>
    <w:qFormat/>
    <w:locked/>
    <w:rsid w:val="00B34D25"/>
    <w:pPr>
      <w:keepNext/>
      <w:numPr>
        <w:ilvl w:val="5"/>
        <w:numId w:val="69"/>
      </w:numPr>
      <w:tabs>
        <w:tab w:val="clear" w:pos="-5812"/>
        <w:tab w:val="clear" w:pos="0"/>
      </w:tabs>
      <w:autoSpaceDE/>
      <w:autoSpaceDN/>
      <w:adjustRightInd/>
      <w:spacing w:after="200" w:line="276" w:lineRule="auto"/>
      <w:ind w:right="0"/>
      <w:jc w:val="left"/>
      <w:outlineLvl w:val="5"/>
    </w:pPr>
    <w:rPr>
      <w:rFonts w:ascii="Calibri" w:eastAsia="Batang" w:hAnsi="Calibri" w:cs="Times New Roman"/>
      <w:b/>
      <w:bCs/>
      <w:spacing w:val="0"/>
      <w:lang w:eastAsia="ko-KR"/>
    </w:rPr>
  </w:style>
  <w:style w:type="paragraph" w:styleId="Nadpis7">
    <w:name w:val="heading 7"/>
    <w:basedOn w:val="Normlny"/>
    <w:next w:val="Normlny"/>
    <w:link w:val="Nadpis7Char"/>
    <w:unhideWhenUsed/>
    <w:qFormat/>
    <w:locked/>
    <w:rsid w:val="00B34D25"/>
    <w:pPr>
      <w:keepNext/>
      <w:numPr>
        <w:ilvl w:val="6"/>
        <w:numId w:val="69"/>
      </w:numPr>
      <w:tabs>
        <w:tab w:val="clear" w:pos="-5812"/>
        <w:tab w:val="clear" w:pos="0"/>
      </w:tabs>
      <w:autoSpaceDE/>
      <w:autoSpaceDN/>
      <w:adjustRightInd/>
      <w:spacing w:after="200" w:line="276" w:lineRule="auto"/>
      <w:ind w:right="0"/>
      <w:jc w:val="left"/>
      <w:outlineLvl w:val="6"/>
    </w:pPr>
    <w:rPr>
      <w:rFonts w:ascii="Calibri" w:eastAsia="Batang" w:hAnsi="Calibri" w:cs="Times New Roman"/>
      <w:b/>
      <w:i/>
      <w:iCs/>
      <w:color w:val="0000FF"/>
      <w:spacing w:val="0"/>
      <w:lang w:eastAsia="ko-KR"/>
    </w:rPr>
  </w:style>
  <w:style w:type="paragraph" w:styleId="Nadpis8">
    <w:name w:val="heading 8"/>
    <w:basedOn w:val="Normlny"/>
    <w:next w:val="Normlny"/>
    <w:link w:val="Nadpis8Char"/>
    <w:qFormat/>
    <w:locked/>
    <w:rsid w:val="004B7713"/>
    <w:pPr>
      <w:numPr>
        <w:ilvl w:val="7"/>
        <w:numId w:val="69"/>
      </w:numPr>
      <w:tabs>
        <w:tab w:val="clear" w:pos="-5812"/>
        <w:tab w:val="clear" w:pos="0"/>
      </w:tabs>
      <w:overflowPunct w:val="0"/>
      <w:spacing w:before="240" w:after="60"/>
      <w:ind w:right="0"/>
      <w:textAlignment w:val="baseline"/>
      <w:outlineLvl w:val="7"/>
    </w:pPr>
    <w:rPr>
      <w:rFonts w:cs="Times New Roman"/>
      <w:i/>
      <w:spacing w:val="0"/>
      <w:sz w:val="20"/>
      <w:szCs w:val="20"/>
      <w:lang w:eastAsia="sk-SK"/>
    </w:rPr>
  </w:style>
  <w:style w:type="paragraph" w:styleId="Nadpis9">
    <w:name w:val="heading 9"/>
    <w:basedOn w:val="Normlny"/>
    <w:next w:val="Normlny"/>
    <w:link w:val="Nadpis9Char"/>
    <w:qFormat/>
    <w:locked/>
    <w:rsid w:val="004B7713"/>
    <w:pPr>
      <w:numPr>
        <w:ilvl w:val="8"/>
        <w:numId w:val="69"/>
      </w:numPr>
      <w:tabs>
        <w:tab w:val="clear" w:pos="-5812"/>
        <w:tab w:val="clear" w:pos="0"/>
      </w:tabs>
      <w:overflowPunct w:val="0"/>
      <w:spacing w:before="240" w:after="60"/>
      <w:ind w:right="0"/>
      <w:textAlignment w:val="baseline"/>
      <w:outlineLvl w:val="8"/>
    </w:pPr>
    <w:rPr>
      <w:rFonts w:cs="Times New Roman"/>
      <w:b/>
      <w:i/>
      <w:spacing w:val="0"/>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0C45BD"/>
    <w:rPr>
      <w:rFonts w:ascii="Arial Narrow" w:eastAsia="Times New Roman" w:hAnsi="Arial Narrow" w:cs="Arial"/>
      <w:b/>
      <w:bCs/>
      <w:caps/>
      <w:spacing w:val="6"/>
      <w:kern w:val="28"/>
      <w:sz w:val="28"/>
      <w:szCs w:val="28"/>
      <w:lang w:eastAsia="cs-CZ"/>
    </w:rPr>
  </w:style>
  <w:style w:type="character" w:customStyle="1" w:styleId="Nadpis2Char">
    <w:name w:val="Nadpis 2 Char"/>
    <w:basedOn w:val="Predvolenpsmoodseku"/>
    <w:link w:val="Nadpis2"/>
    <w:locked/>
    <w:rsid w:val="00C950D3"/>
    <w:rPr>
      <w:rFonts w:ascii="Arial Narrow" w:eastAsia="Times New Roman" w:hAnsi="Arial Narrow" w:cs="Arial"/>
      <w:b/>
      <w:bCs/>
      <w:caps/>
      <w:spacing w:val="6"/>
      <w:sz w:val="26"/>
      <w:szCs w:val="26"/>
      <w:lang w:eastAsia="en-US"/>
    </w:rPr>
  </w:style>
  <w:style w:type="character" w:customStyle="1" w:styleId="Nadpis3Char">
    <w:name w:val="Nadpis 3 Char"/>
    <w:basedOn w:val="Predvolenpsmoodseku"/>
    <w:link w:val="Nadpis3"/>
    <w:locked/>
    <w:rsid w:val="004B71E0"/>
    <w:rPr>
      <w:rFonts w:ascii="Arial Narrow" w:eastAsia="Times New Roman" w:hAnsi="Arial Narrow" w:cs="Arial"/>
      <w:b/>
      <w:spacing w:val="6"/>
      <w:sz w:val="24"/>
      <w:szCs w:val="24"/>
      <w:lang w:eastAsia="en-US"/>
    </w:rPr>
  </w:style>
  <w:style w:type="character" w:customStyle="1" w:styleId="Nadpis4Char">
    <w:name w:val="Nadpis 4 Char"/>
    <w:basedOn w:val="Predvolenpsmoodseku"/>
    <w:link w:val="Nadpis4"/>
    <w:locked/>
    <w:rsid w:val="00081D93"/>
    <w:rPr>
      <w:rFonts w:ascii="Arial Narrow" w:eastAsia="Times New Roman" w:hAnsi="Arial Narrow" w:cs="Cambria"/>
      <w:b/>
      <w:bCs/>
      <w:iCs/>
      <w:spacing w:val="6"/>
      <w:sz w:val="21"/>
      <w:szCs w:val="24"/>
      <w:lang w:eastAsia="en-US"/>
    </w:rPr>
  </w:style>
  <w:style w:type="paragraph" w:styleId="Hlavika">
    <w:name w:val="header"/>
    <w:basedOn w:val="Normlny"/>
    <w:link w:val="HlavikaChar"/>
    <w:rsid w:val="00F46E8E"/>
    <w:pPr>
      <w:pBdr>
        <w:bottom w:val="single" w:sz="8" w:space="1" w:color="000000"/>
      </w:pBdr>
      <w:spacing w:after="0"/>
      <w:ind w:right="0"/>
    </w:pPr>
    <w:rPr>
      <w:color w:val="000000"/>
      <w:sz w:val="18"/>
      <w:szCs w:val="18"/>
    </w:rPr>
  </w:style>
  <w:style w:type="character" w:customStyle="1" w:styleId="HlavikaChar">
    <w:name w:val="Hlavička Char"/>
    <w:basedOn w:val="Predvolenpsmoodseku"/>
    <w:link w:val="Hlavika"/>
    <w:locked/>
    <w:rsid w:val="00F46E8E"/>
    <w:rPr>
      <w:rFonts w:ascii="Arial" w:hAnsi="Arial" w:cs="Arial"/>
      <w:color w:val="000000"/>
      <w:spacing w:val="6"/>
      <w:sz w:val="18"/>
      <w:szCs w:val="18"/>
    </w:rPr>
  </w:style>
  <w:style w:type="paragraph" w:styleId="Zkladntext3">
    <w:name w:val="Body Text 3"/>
    <w:aliases w:val="titulky"/>
    <w:basedOn w:val="Normlny"/>
    <w:link w:val="Zkladntext3Char"/>
    <w:uiPriority w:val="99"/>
    <w:rsid w:val="00E95BA6"/>
    <w:pPr>
      <w:widowControl w:val="0"/>
      <w:tabs>
        <w:tab w:val="clear" w:pos="-5812"/>
        <w:tab w:val="clear" w:pos="0"/>
      </w:tabs>
      <w:spacing w:after="0"/>
      <w:ind w:right="0"/>
      <w:jc w:val="center"/>
    </w:pPr>
    <w:rPr>
      <w:lang w:eastAsia="cs-CZ"/>
    </w:rPr>
  </w:style>
  <w:style w:type="character" w:customStyle="1" w:styleId="Zkladntext3Char">
    <w:name w:val="Základný text 3 Char"/>
    <w:aliases w:val="titulky Char"/>
    <w:basedOn w:val="Predvolenpsmoodseku"/>
    <w:link w:val="Zkladntext3"/>
    <w:uiPriority w:val="99"/>
    <w:locked/>
    <w:rsid w:val="00E95BA6"/>
    <w:rPr>
      <w:rFonts w:ascii="Arial" w:hAnsi="Arial" w:cs="Arial"/>
      <w:spacing w:val="6"/>
      <w:sz w:val="20"/>
      <w:szCs w:val="20"/>
      <w:lang w:eastAsia="cs-CZ"/>
    </w:rPr>
  </w:style>
  <w:style w:type="paragraph" w:styleId="Textbubliny">
    <w:name w:val="Balloon Text"/>
    <w:basedOn w:val="Normlny"/>
    <w:link w:val="TextbublinyChar"/>
    <w:uiPriority w:val="99"/>
    <w:semiHidden/>
    <w:rsid w:val="003A3B1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3A3B1D"/>
    <w:rPr>
      <w:rFonts w:ascii="Tahoma" w:hAnsi="Tahoma" w:cs="Tahoma"/>
      <w:spacing w:val="6"/>
      <w:sz w:val="16"/>
      <w:szCs w:val="16"/>
    </w:rPr>
  </w:style>
  <w:style w:type="paragraph" w:styleId="Obsah1">
    <w:name w:val="toc 1"/>
    <w:basedOn w:val="Normlny"/>
    <w:next w:val="Normlny"/>
    <w:autoRedefine/>
    <w:uiPriority w:val="39"/>
    <w:rsid w:val="00BD4CDE"/>
    <w:pPr>
      <w:tabs>
        <w:tab w:val="right" w:leader="dot" w:pos="9061"/>
      </w:tabs>
      <w:ind w:left="426" w:hanging="426"/>
    </w:pPr>
    <w:rPr>
      <w:b/>
      <w:bCs/>
      <w:noProof/>
    </w:rPr>
  </w:style>
  <w:style w:type="paragraph" w:styleId="Obsah2">
    <w:name w:val="toc 2"/>
    <w:basedOn w:val="Normlny"/>
    <w:next w:val="Normlny"/>
    <w:autoRedefine/>
    <w:uiPriority w:val="39"/>
    <w:rsid w:val="00566CB5"/>
    <w:pPr>
      <w:tabs>
        <w:tab w:val="left" w:pos="1418"/>
        <w:tab w:val="right" w:leader="dot" w:pos="9061"/>
      </w:tabs>
      <w:ind w:left="426"/>
    </w:pPr>
    <w:rPr>
      <w:smallCaps/>
      <w:noProof/>
    </w:rPr>
  </w:style>
  <w:style w:type="character" w:styleId="Hypertextovprepojenie">
    <w:name w:val="Hyperlink"/>
    <w:basedOn w:val="Predvolenpsmoodseku"/>
    <w:uiPriority w:val="99"/>
    <w:rsid w:val="00EF2336"/>
    <w:rPr>
      <w:color w:val="0000FF"/>
      <w:u w:val="single"/>
    </w:rPr>
  </w:style>
  <w:style w:type="character" w:styleId="Odkaznakomentr">
    <w:name w:val="annotation reference"/>
    <w:basedOn w:val="Predvolenpsmoodseku"/>
    <w:uiPriority w:val="99"/>
    <w:rsid w:val="00A25F59"/>
    <w:rPr>
      <w:sz w:val="16"/>
      <w:szCs w:val="16"/>
    </w:rPr>
  </w:style>
  <w:style w:type="paragraph" w:styleId="Predmetkomentra">
    <w:name w:val="annotation subject"/>
    <w:basedOn w:val="Normlny"/>
    <w:link w:val="PredmetkomentraChar"/>
    <w:uiPriority w:val="99"/>
    <w:semiHidden/>
    <w:rsid w:val="00B61EC1"/>
    <w:rPr>
      <w:b/>
      <w:bCs/>
      <w:sz w:val="20"/>
      <w:szCs w:val="20"/>
    </w:rPr>
  </w:style>
  <w:style w:type="character" w:customStyle="1" w:styleId="PredmetkomentraChar">
    <w:name w:val="Predmet komentára Char"/>
    <w:basedOn w:val="Predvolenpsmoodseku"/>
    <w:link w:val="Predmetkomentra"/>
    <w:uiPriority w:val="99"/>
    <w:semiHidden/>
    <w:locked/>
    <w:rsid w:val="00B61EC1"/>
    <w:rPr>
      <w:b/>
      <w:bCs/>
    </w:rPr>
  </w:style>
  <w:style w:type="paragraph" w:styleId="Odsekzoznamu">
    <w:name w:val="List Paragraph"/>
    <w:aliases w:val="lp1,Table,Bullet List,FooterText,numbered,Paragraphe de liste1,Bullet Number,lp11,List Paragraph11,Bullet 1,Use Case List Paragraph,body,ODRAZKY PRVA UROVEN,Odrážky,Odstavec se seznamem1,Odsek,Odsek a),Farebný zoznam – zvýraznenie 11,Nad"/>
    <w:basedOn w:val="Normlny"/>
    <w:link w:val="OdsekzoznamuChar"/>
    <w:uiPriority w:val="34"/>
    <w:qFormat/>
    <w:rsid w:val="009F21FB"/>
    <w:pPr>
      <w:tabs>
        <w:tab w:val="clear" w:pos="-5812"/>
        <w:tab w:val="clear" w:pos="0"/>
      </w:tabs>
      <w:ind w:left="360" w:right="0" w:hanging="360"/>
    </w:pPr>
  </w:style>
  <w:style w:type="paragraph" w:styleId="Obsah3">
    <w:name w:val="toc 3"/>
    <w:basedOn w:val="Normlny"/>
    <w:next w:val="Normlny"/>
    <w:autoRedefine/>
    <w:uiPriority w:val="39"/>
    <w:rsid w:val="00EF51A9"/>
    <w:pPr>
      <w:tabs>
        <w:tab w:val="clear" w:pos="-5812"/>
        <w:tab w:val="clear" w:pos="0"/>
        <w:tab w:val="left" w:pos="1418"/>
        <w:tab w:val="right" w:leader="dot" w:pos="9062"/>
      </w:tabs>
      <w:spacing w:after="100"/>
      <w:ind w:left="1418" w:hanging="992"/>
    </w:pPr>
  </w:style>
  <w:style w:type="paragraph" w:styleId="Zkladntext2">
    <w:name w:val="Body Text 2"/>
    <w:basedOn w:val="Normlny"/>
    <w:link w:val="Zkladntext2Char"/>
    <w:uiPriority w:val="99"/>
    <w:semiHidden/>
    <w:unhideWhenUsed/>
    <w:rsid w:val="00D41F6D"/>
    <w:pPr>
      <w:spacing w:line="480" w:lineRule="auto"/>
    </w:pPr>
  </w:style>
  <w:style w:type="character" w:customStyle="1" w:styleId="Zkladntext2Char">
    <w:name w:val="Základný text 2 Char"/>
    <w:basedOn w:val="Predvolenpsmoodseku"/>
    <w:link w:val="Zkladntext2"/>
    <w:uiPriority w:val="99"/>
    <w:semiHidden/>
    <w:rsid w:val="00D41F6D"/>
    <w:rPr>
      <w:rFonts w:ascii="Arial" w:eastAsia="Times New Roman" w:hAnsi="Arial" w:cs="Arial"/>
      <w:spacing w:val="6"/>
      <w:lang w:eastAsia="en-US"/>
    </w:rPr>
  </w:style>
  <w:style w:type="paragraph" w:styleId="Bezriadkovania">
    <w:name w:val="No Spacing"/>
    <w:uiPriority w:val="1"/>
    <w:qFormat/>
    <w:rsid w:val="000D4B7F"/>
    <w:rPr>
      <w:sz w:val="22"/>
      <w:szCs w:val="22"/>
      <w:lang w:eastAsia="en-US"/>
    </w:rPr>
  </w:style>
  <w:style w:type="character" w:styleId="PouitHypertextovPrepojenie">
    <w:name w:val="FollowedHyperlink"/>
    <w:basedOn w:val="Predvolenpsmoodseku"/>
    <w:unhideWhenUsed/>
    <w:rsid w:val="00236090"/>
    <w:rPr>
      <w:color w:val="800080"/>
      <w:u w:val="single"/>
    </w:rPr>
  </w:style>
  <w:style w:type="character" w:customStyle="1" w:styleId="Zkladntext3Char1">
    <w:name w:val="Základný text 3 Char1"/>
    <w:aliases w:val="titulky Char1"/>
    <w:basedOn w:val="Predvolenpsmoodseku"/>
    <w:uiPriority w:val="99"/>
    <w:semiHidden/>
    <w:rsid w:val="00236090"/>
    <w:rPr>
      <w:rFonts w:ascii="Arial" w:eastAsia="Times New Roman" w:hAnsi="Arial" w:cs="Arial"/>
      <w:spacing w:val="6"/>
      <w:sz w:val="16"/>
      <w:szCs w:val="16"/>
      <w:lang w:eastAsia="en-US"/>
    </w:rPr>
  </w:style>
  <w:style w:type="paragraph" w:customStyle="1" w:styleId="Odsekzoznamu1">
    <w:name w:val="Odsek zoznamu1"/>
    <w:basedOn w:val="Normlny"/>
    <w:rsid w:val="000136CB"/>
    <w:pPr>
      <w:tabs>
        <w:tab w:val="clear" w:pos="-5812"/>
        <w:tab w:val="clear" w:pos="0"/>
      </w:tabs>
      <w:ind w:left="360" w:right="0" w:hanging="360"/>
    </w:pPr>
    <w:rPr>
      <w:rFonts w:eastAsia="Calibri"/>
    </w:rPr>
  </w:style>
  <w:style w:type="paragraph" w:styleId="Zkladntext">
    <w:name w:val="Body Text"/>
    <w:basedOn w:val="Normlny"/>
    <w:link w:val="ZkladntextChar"/>
    <w:rsid w:val="00432F9B"/>
    <w:rPr>
      <w:rFonts w:eastAsia="Calibri"/>
    </w:rPr>
  </w:style>
  <w:style w:type="character" w:customStyle="1" w:styleId="ZkladntextChar">
    <w:name w:val="Základný text Char"/>
    <w:basedOn w:val="Predvolenpsmoodseku"/>
    <w:link w:val="Zkladntext"/>
    <w:rsid w:val="00432F9B"/>
    <w:rPr>
      <w:rFonts w:ascii="Arial" w:hAnsi="Arial" w:cs="Arial"/>
      <w:spacing w:val="6"/>
      <w:sz w:val="22"/>
      <w:szCs w:val="22"/>
      <w:lang w:eastAsia="en-US"/>
    </w:rPr>
  </w:style>
  <w:style w:type="paragraph" w:styleId="Obsah4">
    <w:name w:val="toc 4"/>
    <w:basedOn w:val="Normlny"/>
    <w:next w:val="Normlny"/>
    <w:autoRedefine/>
    <w:uiPriority w:val="39"/>
    <w:unhideWhenUsed/>
    <w:locked/>
    <w:rsid w:val="008D7423"/>
    <w:pPr>
      <w:tabs>
        <w:tab w:val="clear" w:pos="-5812"/>
        <w:tab w:val="clear" w:pos="0"/>
      </w:tabs>
      <w:autoSpaceDE/>
      <w:autoSpaceDN/>
      <w:adjustRightInd/>
      <w:spacing w:after="100" w:line="276" w:lineRule="auto"/>
      <w:ind w:left="660" w:right="0"/>
      <w:jc w:val="left"/>
    </w:pPr>
    <w:rPr>
      <w:rFonts w:ascii="Calibri" w:hAnsi="Calibri" w:cs="Times New Roman"/>
      <w:spacing w:val="0"/>
      <w:lang w:eastAsia="sk-SK"/>
    </w:rPr>
  </w:style>
  <w:style w:type="paragraph" w:styleId="Obsah5">
    <w:name w:val="toc 5"/>
    <w:basedOn w:val="Normlny"/>
    <w:next w:val="Normlny"/>
    <w:autoRedefine/>
    <w:uiPriority w:val="39"/>
    <w:unhideWhenUsed/>
    <w:locked/>
    <w:rsid w:val="008D7423"/>
    <w:pPr>
      <w:tabs>
        <w:tab w:val="clear" w:pos="-5812"/>
        <w:tab w:val="clear" w:pos="0"/>
      </w:tabs>
      <w:autoSpaceDE/>
      <w:autoSpaceDN/>
      <w:adjustRightInd/>
      <w:spacing w:after="100" w:line="276" w:lineRule="auto"/>
      <w:ind w:left="880" w:right="0"/>
      <w:jc w:val="left"/>
    </w:pPr>
    <w:rPr>
      <w:rFonts w:ascii="Calibri" w:hAnsi="Calibri" w:cs="Times New Roman"/>
      <w:spacing w:val="0"/>
      <w:lang w:eastAsia="sk-SK"/>
    </w:rPr>
  </w:style>
  <w:style w:type="paragraph" w:styleId="Obsah6">
    <w:name w:val="toc 6"/>
    <w:basedOn w:val="Normlny"/>
    <w:next w:val="Normlny"/>
    <w:autoRedefine/>
    <w:uiPriority w:val="39"/>
    <w:unhideWhenUsed/>
    <w:locked/>
    <w:rsid w:val="008D7423"/>
    <w:pPr>
      <w:tabs>
        <w:tab w:val="clear" w:pos="-5812"/>
        <w:tab w:val="clear" w:pos="0"/>
      </w:tabs>
      <w:autoSpaceDE/>
      <w:autoSpaceDN/>
      <w:adjustRightInd/>
      <w:spacing w:after="100" w:line="276" w:lineRule="auto"/>
      <w:ind w:left="1100" w:right="0"/>
      <w:jc w:val="left"/>
    </w:pPr>
    <w:rPr>
      <w:rFonts w:ascii="Calibri" w:hAnsi="Calibri" w:cs="Times New Roman"/>
      <w:spacing w:val="0"/>
      <w:lang w:eastAsia="sk-SK"/>
    </w:rPr>
  </w:style>
  <w:style w:type="paragraph" w:styleId="Obsah7">
    <w:name w:val="toc 7"/>
    <w:basedOn w:val="Normlny"/>
    <w:next w:val="Normlny"/>
    <w:autoRedefine/>
    <w:uiPriority w:val="39"/>
    <w:unhideWhenUsed/>
    <w:locked/>
    <w:rsid w:val="008D7423"/>
    <w:pPr>
      <w:tabs>
        <w:tab w:val="clear" w:pos="-5812"/>
        <w:tab w:val="clear" w:pos="0"/>
      </w:tabs>
      <w:autoSpaceDE/>
      <w:autoSpaceDN/>
      <w:adjustRightInd/>
      <w:spacing w:after="100" w:line="276" w:lineRule="auto"/>
      <w:ind w:left="1320" w:right="0"/>
      <w:jc w:val="left"/>
    </w:pPr>
    <w:rPr>
      <w:rFonts w:ascii="Calibri" w:hAnsi="Calibri" w:cs="Times New Roman"/>
      <w:spacing w:val="0"/>
      <w:lang w:eastAsia="sk-SK"/>
    </w:rPr>
  </w:style>
  <w:style w:type="paragraph" w:styleId="Obsah8">
    <w:name w:val="toc 8"/>
    <w:basedOn w:val="Normlny"/>
    <w:next w:val="Normlny"/>
    <w:autoRedefine/>
    <w:uiPriority w:val="39"/>
    <w:unhideWhenUsed/>
    <w:locked/>
    <w:rsid w:val="008D7423"/>
    <w:pPr>
      <w:tabs>
        <w:tab w:val="clear" w:pos="-5812"/>
        <w:tab w:val="clear" w:pos="0"/>
      </w:tabs>
      <w:autoSpaceDE/>
      <w:autoSpaceDN/>
      <w:adjustRightInd/>
      <w:spacing w:after="100" w:line="276" w:lineRule="auto"/>
      <w:ind w:left="1540" w:right="0"/>
      <w:jc w:val="left"/>
    </w:pPr>
    <w:rPr>
      <w:rFonts w:ascii="Calibri" w:hAnsi="Calibri" w:cs="Times New Roman"/>
      <w:spacing w:val="0"/>
      <w:lang w:eastAsia="sk-SK"/>
    </w:rPr>
  </w:style>
  <w:style w:type="paragraph" w:styleId="Obsah9">
    <w:name w:val="toc 9"/>
    <w:basedOn w:val="Normlny"/>
    <w:next w:val="Normlny"/>
    <w:autoRedefine/>
    <w:uiPriority w:val="39"/>
    <w:unhideWhenUsed/>
    <w:locked/>
    <w:rsid w:val="008D7423"/>
    <w:pPr>
      <w:tabs>
        <w:tab w:val="clear" w:pos="-5812"/>
        <w:tab w:val="clear" w:pos="0"/>
      </w:tabs>
      <w:autoSpaceDE/>
      <w:autoSpaceDN/>
      <w:adjustRightInd/>
      <w:spacing w:after="100" w:line="276" w:lineRule="auto"/>
      <w:ind w:left="1760" w:right="0"/>
      <w:jc w:val="left"/>
    </w:pPr>
    <w:rPr>
      <w:rFonts w:ascii="Calibri" w:hAnsi="Calibri" w:cs="Times New Roman"/>
      <w:spacing w:val="0"/>
      <w:lang w:eastAsia="sk-SK"/>
    </w:rPr>
  </w:style>
  <w:style w:type="paragraph" w:styleId="Textkomentra">
    <w:name w:val="annotation text"/>
    <w:basedOn w:val="Normlny"/>
    <w:link w:val="TextkomentraChar"/>
    <w:unhideWhenUsed/>
    <w:rsid w:val="000208DD"/>
    <w:rPr>
      <w:sz w:val="20"/>
      <w:szCs w:val="20"/>
    </w:rPr>
  </w:style>
  <w:style w:type="character" w:customStyle="1" w:styleId="TextkomentraChar">
    <w:name w:val="Text komentára Char"/>
    <w:basedOn w:val="Predvolenpsmoodseku"/>
    <w:link w:val="Textkomentra"/>
    <w:rsid w:val="000208DD"/>
    <w:rPr>
      <w:rFonts w:ascii="Arial" w:eastAsia="Times New Roman" w:hAnsi="Arial" w:cs="Arial"/>
      <w:spacing w:val="6"/>
      <w:lang w:eastAsia="en-US"/>
    </w:rPr>
  </w:style>
  <w:style w:type="character" w:customStyle="1" w:styleId="Nadpis5Char">
    <w:name w:val="Nadpis 5 Char"/>
    <w:basedOn w:val="Predvolenpsmoodseku"/>
    <w:link w:val="Nadpis5"/>
    <w:semiHidden/>
    <w:rsid w:val="00B34D25"/>
    <w:rPr>
      <w:rFonts w:eastAsia="Times New Roman"/>
      <w:b/>
      <w:bCs/>
      <w:i/>
      <w:iCs/>
      <w:sz w:val="26"/>
      <w:szCs w:val="26"/>
      <w:lang w:eastAsia="cs-CZ"/>
    </w:rPr>
  </w:style>
  <w:style w:type="character" w:customStyle="1" w:styleId="Nadpis6Char">
    <w:name w:val="Nadpis 6 Char"/>
    <w:basedOn w:val="Predvolenpsmoodseku"/>
    <w:link w:val="Nadpis6"/>
    <w:semiHidden/>
    <w:rsid w:val="00B34D25"/>
    <w:rPr>
      <w:rFonts w:eastAsia="Batang"/>
      <w:b/>
      <w:bCs/>
      <w:sz w:val="22"/>
      <w:szCs w:val="22"/>
      <w:lang w:eastAsia="ko-KR"/>
    </w:rPr>
  </w:style>
  <w:style w:type="character" w:customStyle="1" w:styleId="Nadpis7Char">
    <w:name w:val="Nadpis 7 Char"/>
    <w:basedOn w:val="Predvolenpsmoodseku"/>
    <w:link w:val="Nadpis7"/>
    <w:semiHidden/>
    <w:rsid w:val="00B34D25"/>
    <w:rPr>
      <w:rFonts w:eastAsia="Batang"/>
      <w:b/>
      <w:i/>
      <w:iCs/>
      <w:color w:val="0000FF"/>
      <w:sz w:val="22"/>
      <w:szCs w:val="22"/>
      <w:lang w:eastAsia="ko-KR"/>
    </w:rPr>
  </w:style>
  <w:style w:type="paragraph" w:styleId="Pta">
    <w:name w:val="footer"/>
    <w:aliases w:val="fz"/>
    <w:basedOn w:val="Normlny"/>
    <w:link w:val="PtaChar"/>
    <w:uiPriority w:val="99"/>
    <w:unhideWhenUsed/>
    <w:locked/>
    <w:rsid w:val="00B34D25"/>
    <w:pPr>
      <w:tabs>
        <w:tab w:val="clear" w:pos="-5812"/>
        <w:tab w:val="clear" w:pos="0"/>
        <w:tab w:val="center" w:pos="4536"/>
        <w:tab w:val="right" w:pos="9072"/>
      </w:tabs>
      <w:autoSpaceDE/>
      <w:autoSpaceDN/>
      <w:adjustRightInd/>
      <w:spacing w:after="0"/>
      <w:ind w:right="0"/>
      <w:jc w:val="left"/>
    </w:pPr>
    <w:rPr>
      <w:rFonts w:ascii="Calibri" w:hAnsi="Calibri" w:cs="Times New Roman"/>
      <w:spacing w:val="0"/>
      <w:lang w:eastAsia="sk-SK"/>
    </w:rPr>
  </w:style>
  <w:style w:type="character" w:customStyle="1" w:styleId="PtaChar">
    <w:name w:val="Päta Char"/>
    <w:aliases w:val="fz Char"/>
    <w:basedOn w:val="Predvolenpsmoodseku"/>
    <w:link w:val="Pta"/>
    <w:uiPriority w:val="99"/>
    <w:rsid w:val="00B34D25"/>
    <w:rPr>
      <w:rFonts w:eastAsia="Times New Roman"/>
      <w:sz w:val="22"/>
      <w:szCs w:val="22"/>
    </w:rPr>
  </w:style>
  <w:style w:type="paragraph" w:styleId="Popis">
    <w:name w:val="caption"/>
    <w:basedOn w:val="Normlny"/>
    <w:next w:val="Normlny"/>
    <w:semiHidden/>
    <w:unhideWhenUsed/>
    <w:qFormat/>
    <w:locked/>
    <w:rsid w:val="00B34D25"/>
    <w:pPr>
      <w:tabs>
        <w:tab w:val="clear" w:pos="-5812"/>
        <w:tab w:val="clear" w:pos="0"/>
      </w:tabs>
      <w:autoSpaceDE/>
      <w:autoSpaceDN/>
      <w:adjustRightInd/>
      <w:spacing w:after="200" w:line="276" w:lineRule="auto"/>
      <w:ind w:right="0"/>
      <w:jc w:val="left"/>
    </w:pPr>
    <w:rPr>
      <w:rFonts w:ascii="Calibri" w:eastAsia="Batang" w:hAnsi="Calibri" w:cs="Times New Roman"/>
      <w:b/>
      <w:bCs/>
      <w:noProof/>
      <w:spacing w:val="0"/>
      <w:sz w:val="20"/>
      <w:szCs w:val="20"/>
      <w:lang w:eastAsia="ko-KR"/>
    </w:rPr>
  </w:style>
  <w:style w:type="character" w:styleId="Zstupntext">
    <w:name w:val="Placeholder Text"/>
    <w:basedOn w:val="Predvolenpsmoodseku"/>
    <w:uiPriority w:val="99"/>
    <w:semiHidden/>
    <w:rsid w:val="00B34D25"/>
    <w:rPr>
      <w:color w:val="808080"/>
    </w:rPr>
  </w:style>
  <w:style w:type="table" w:styleId="Mriekatabuky">
    <w:name w:val="Table Grid"/>
    <w:basedOn w:val="Normlnatabuka"/>
    <w:uiPriority w:val="39"/>
    <w:locked/>
    <w:rsid w:val="00B34D2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Moj">
    <w:name w:val="Moj"/>
    <w:uiPriority w:val="99"/>
    <w:rsid w:val="00B34D25"/>
    <w:pPr>
      <w:numPr>
        <w:numId w:val="12"/>
      </w:numPr>
    </w:pPr>
  </w:style>
  <w:style w:type="paragraph" w:styleId="Textpoznmkypodiarou">
    <w:name w:val="footnote text"/>
    <w:basedOn w:val="Normlny"/>
    <w:link w:val="TextpoznmkypodiarouChar"/>
    <w:uiPriority w:val="99"/>
    <w:semiHidden/>
    <w:unhideWhenUsed/>
    <w:rsid w:val="00A131ED"/>
    <w:pPr>
      <w:tabs>
        <w:tab w:val="clear" w:pos="-5812"/>
        <w:tab w:val="clear" w:pos="0"/>
      </w:tabs>
      <w:autoSpaceDE/>
      <w:autoSpaceDN/>
      <w:adjustRightInd/>
      <w:spacing w:after="0"/>
      <w:ind w:right="0"/>
      <w:jc w:val="left"/>
    </w:pPr>
    <w:rPr>
      <w:rFonts w:ascii="Times New Roman" w:hAnsi="Times New Roman" w:cs="Times New Roman"/>
      <w:spacing w:val="0"/>
      <w:sz w:val="20"/>
      <w:szCs w:val="20"/>
      <w:lang w:eastAsia="sk-SK"/>
    </w:rPr>
  </w:style>
  <w:style w:type="character" w:customStyle="1" w:styleId="TextpoznmkypodiarouChar">
    <w:name w:val="Text poznámky pod čiarou Char"/>
    <w:basedOn w:val="Predvolenpsmoodseku"/>
    <w:link w:val="Textpoznmkypodiarou"/>
    <w:uiPriority w:val="99"/>
    <w:semiHidden/>
    <w:rsid w:val="00A131ED"/>
    <w:rPr>
      <w:rFonts w:ascii="Times New Roman" w:eastAsia="Times New Roman" w:hAnsi="Times New Roman"/>
    </w:rPr>
  </w:style>
  <w:style w:type="character" w:styleId="Odkaznapoznmkupodiarou">
    <w:name w:val="footnote reference"/>
    <w:basedOn w:val="Predvolenpsmoodseku"/>
    <w:uiPriority w:val="99"/>
    <w:semiHidden/>
    <w:unhideWhenUsed/>
    <w:rsid w:val="00A131ED"/>
    <w:rPr>
      <w:vertAlign w:val="superscript"/>
    </w:rPr>
  </w:style>
  <w:style w:type="paragraph" w:customStyle="1" w:styleId="Odsekzoznamu2">
    <w:name w:val="Odsek zoznamu2"/>
    <w:basedOn w:val="Normlny"/>
    <w:rsid w:val="005E5E39"/>
    <w:pPr>
      <w:tabs>
        <w:tab w:val="clear" w:pos="-5812"/>
        <w:tab w:val="clear" w:pos="0"/>
      </w:tabs>
      <w:ind w:left="360" w:right="0" w:hanging="360"/>
    </w:pPr>
    <w:rPr>
      <w:rFonts w:eastAsia="Calibri"/>
    </w:rPr>
  </w:style>
  <w:style w:type="paragraph" w:styleId="Podtitul">
    <w:name w:val="Subtitle"/>
    <w:basedOn w:val="Normlny"/>
    <w:link w:val="PodtitulChar"/>
    <w:qFormat/>
    <w:locked/>
    <w:rsid w:val="007B4B7C"/>
    <w:pPr>
      <w:tabs>
        <w:tab w:val="clear" w:pos="-5812"/>
        <w:tab w:val="clear" w:pos="0"/>
      </w:tabs>
      <w:autoSpaceDE/>
      <w:autoSpaceDN/>
      <w:adjustRightInd/>
      <w:spacing w:after="0"/>
      <w:ind w:right="0"/>
      <w:jc w:val="left"/>
    </w:pPr>
    <w:rPr>
      <w:rFonts w:eastAsia="Calibri" w:cs="Times New Roman"/>
      <w:b/>
      <w:color w:val="0000FF"/>
      <w:spacing w:val="0"/>
      <w:szCs w:val="20"/>
      <w:lang w:eastAsia="cs-CZ"/>
    </w:rPr>
  </w:style>
  <w:style w:type="character" w:customStyle="1" w:styleId="PodtitulChar">
    <w:name w:val="Podtitul Char"/>
    <w:basedOn w:val="Predvolenpsmoodseku"/>
    <w:link w:val="Podtitul"/>
    <w:rsid w:val="007B4B7C"/>
    <w:rPr>
      <w:rFonts w:ascii="Arial" w:hAnsi="Arial"/>
      <w:b/>
      <w:color w:val="0000FF"/>
      <w:sz w:val="22"/>
      <w:lang w:eastAsia="cs-CZ"/>
    </w:rPr>
  </w:style>
  <w:style w:type="paragraph" w:customStyle="1" w:styleId="odrkateka">
    <w:name w:val="odrážka tečka"/>
    <w:basedOn w:val="Normlny"/>
    <w:rsid w:val="007B4B7C"/>
    <w:pPr>
      <w:numPr>
        <w:numId w:val="14"/>
      </w:numPr>
      <w:tabs>
        <w:tab w:val="clear" w:pos="-5812"/>
        <w:tab w:val="clear" w:pos="0"/>
      </w:tabs>
      <w:suppressAutoHyphens/>
      <w:autoSpaceDE/>
      <w:autoSpaceDN/>
      <w:adjustRightInd/>
      <w:spacing w:after="0"/>
      <w:ind w:left="0" w:right="0" w:firstLine="0"/>
      <w:jc w:val="left"/>
    </w:pPr>
    <w:rPr>
      <w:rFonts w:ascii="Times New Roman" w:hAnsi="Times New Roman" w:cs="Times New Roman"/>
      <w:color w:val="000000"/>
      <w:spacing w:val="0"/>
      <w:sz w:val="24"/>
      <w:szCs w:val="20"/>
      <w:lang w:val="cs-CZ" w:eastAsia="ar-SA"/>
    </w:rPr>
  </w:style>
  <w:style w:type="paragraph" w:customStyle="1" w:styleId="Styl1">
    <w:name w:val="Styl1"/>
    <w:basedOn w:val="Normlny"/>
    <w:rsid w:val="00556870"/>
    <w:pPr>
      <w:tabs>
        <w:tab w:val="clear" w:pos="-5812"/>
        <w:tab w:val="clear" w:pos="0"/>
      </w:tabs>
      <w:autoSpaceDE/>
      <w:autoSpaceDN/>
      <w:adjustRightInd/>
      <w:spacing w:before="120" w:line="360" w:lineRule="atLeast"/>
      <w:ind w:right="0"/>
    </w:pPr>
    <w:rPr>
      <w:rFonts w:ascii="Courier New" w:eastAsia="Courier New" w:hAnsi="Courier New" w:cs="Courier New"/>
      <w:spacing w:val="0"/>
      <w:sz w:val="24"/>
      <w:szCs w:val="20"/>
      <w:lang w:val="cs-CZ" w:eastAsia="cs-CZ"/>
    </w:rPr>
  </w:style>
  <w:style w:type="character" w:customStyle="1" w:styleId="Nadpis8Char">
    <w:name w:val="Nadpis 8 Char"/>
    <w:basedOn w:val="Predvolenpsmoodseku"/>
    <w:link w:val="Nadpis8"/>
    <w:rsid w:val="004B7713"/>
    <w:rPr>
      <w:rFonts w:ascii="Arial" w:eastAsia="Times New Roman" w:hAnsi="Arial"/>
      <w:i/>
    </w:rPr>
  </w:style>
  <w:style w:type="character" w:customStyle="1" w:styleId="Nadpis9Char">
    <w:name w:val="Nadpis 9 Char"/>
    <w:basedOn w:val="Predvolenpsmoodseku"/>
    <w:link w:val="Nadpis9"/>
    <w:rsid w:val="004B7713"/>
    <w:rPr>
      <w:rFonts w:ascii="Arial" w:eastAsia="Times New Roman" w:hAnsi="Arial"/>
      <w:b/>
      <w:i/>
      <w:sz w:val="18"/>
    </w:rPr>
  </w:style>
  <w:style w:type="numbering" w:customStyle="1" w:styleId="Bezzoznamu1">
    <w:name w:val="Bez zoznamu1"/>
    <w:next w:val="Bezzoznamu"/>
    <w:semiHidden/>
    <w:rsid w:val="004B7713"/>
  </w:style>
  <w:style w:type="paragraph" w:styleId="Normlnysozarkami">
    <w:name w:val="Normal Indent"/>
    <w:basedOn w:val="Normlny"/>
    <w:rsid w:val="004B7713"/>
    <w:pPr>
      <w:tabs>
        <w:tab w:val="clear" w:pos="-5812"/>
        <w:tab w:val="clear" w:pos="0"/>
      </w:tabs>
      <w:overflowPunct w:val="0"/>
      <w:spacing w:after="0"/>
      <w:ind w:left="708" w:right="0" w:firstLine="567"/>
      <w:textAlignment w:val="baseline"/>
    </w:pPr>
    <w:rPr>
      <w:rFonts w:ascii="AT*Ottawa" w:hAnsi="AT*Ottawa" w:cs="Times New Roman"/>
      <w:spacing w:val="0"/>
      <w:szCs w:val="20"/>
      <w:lang w:eastAsia="sk-SK"/>
    </w:rPr>
  </w:style>
  <w:style w:type="paragraph" w:customStyle="1" w:styleId="text1">
    <w:name w:val="text 1"/>
    <w:basedOn w:val="Normlny"/>
    <w:rsid w:val="004B7713"/>
    <w:pPr>
      <w:tabs>
        <w:tab w:val="clear" w:pos="-5812"/>
        <w:tab w:val="clear" w:pos="0"/>
      </w:tabs>
      <w:autoSpaceDE/>
      <w:autoSpaceDN/>
      <w:adjustRightInd/>
      <w:spacing w:before="120" w:after="0" w:line="360" w:lineRule="auto"/>
      <w:ind w:right="0"/>
    </w:pPr>
    <w:rPr>
      <w:rFonts w:cs="Times New Roman"/>
      <w:spacing w:val="0"/>
      <w:sz w:val="24"/>
      <w:szCs w:val="20"/>
      <w:lang w:val="cs-CZ" w:eastAsia="cs-CZ"/>
    </w:rPr>
  </w:style>
  <w:style w:type="table" w:customStyle="1" w:styleId="Mriekatabuky1">
    <w:name w:val="Mriežka tabuľky1"/>
    <w:basedOn w:val="Normlnatabuka"/>
    <w:next w:val="Mriekatabuky"/>
    <w:rsid w:val="004B77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locked/>
    <w:rsid w:val="004B7713"/>
    <w:pPr>
      <w:tabs>
        <w:tab w:val="clear" w:pos="-5812"/>
        <w:tab w:val="clear" w:pos="0"/>
      </w:tabs>
      <w:overflowPunct w:val="0"/>
      <w:spacing w:before="120"/>
      <w:ind w:left="284" w:right="0" w:firstLine="567"/>
      <w:textAlignment w:val="baseline"/>
    </w:pPr>
    <w:rPr>
      <w:rFonts w:ascii="AT*Ottawa" w:hAnsi="AT*Ottawa" w:cs="Times New Roman"/>
      <w:spacing w:val="0"/>
      <w:szCs w:val="20"/>
      <w:lang w:eastAsia="sk-SK"/>
    </w:rPr>
  </w:style>
  <w:style w:type="character" w:customStyle="1" w:styleId="Zarkazkladnhotextu2Char">
    <w:name w:val="Zarážka základného textu 2 Char"/>
    <w:basedOn w:val="Predvolenpsmoodseku"/>
    <w:link w:val="Zarkazkladnhotextu2"/>
    <w:rsid w:val="004B7713"/>
    <w:rPr>
      <w:rFonts w:ascii="AT*Ottawa" w:eastAsia="Times New Roman" w:hAnsi="AT*Ottawa"/>
      <w:sz w:val="22"/>
    </w:rPr>
  </w:style>
  <w:style w:type="paragraph" w:styleId="Zarkazkladnhotextu">
    <w:name w:val="Body Text Indent"/>
    <w:basedOn w:val="Normlny"/>
    <w:link w:val="ZarkazkladnhotextuChar"/>
    <w:rsid w:val="004B7713"/>
    <w:pPr>
      <w:tabs>
        <w:tab w:val="clear" w:pos="-5812"/>
        <w:tab w:val="clear" w:pos="0"/>
      </w:tabs>
      <w:overflowPunct w:val="0"/>
      <w:ind w:left="283" w:right="0" w:firstLine="567"/>
      <w:textAlignment w:val="baseline"/>
    </w:pPr>
    <w:rPr>
      <w:rFonts w:ascii="AT*Ottawa" w:hAnsi="AT*Ottawa" w:cs="Times New Roman"/>
      <w:spacing w:val="0"/>
      <w:szCs w:val="20"/>
      <w:lang w:eastAsia="sk-SK"/>
    </w:rPr>
  </w:style>
  <w:style w:type="character" w:customStyle="1" w:styleId="ZarkazkladnhotextuChar">
    <w:name w:val="Zarážka základného textu Char"/>
    <w:basedOn w:val="Predvolenpsmoodseku"/>
    <w:link w:val="Zarkazkladnhotextu"/>
    <w:rsid w:val="004B7713"/>
    <w:rPr>
      <w:rFonts w:ascii="AT*Ottawa" w:eastAsia="Times New Roman" w:hAnsi="AT*Ottawa"/>
      <w:sz w:val="22"/>
    </w:rPr>
  </w:style>
  <w:style w:type="paragraph" w:customStyle="1" w:styleId="StylNadpis3Arial">
    <w:name w:val="Styl Nadpis 3 + Arial"/>
    <w:basedOn w:val="Nadpis3"/>
    <w:rsid w:val="004B7713"/>
    <w:pPr>
      <w:tabs>
        <w:tab w:val="left" w:pos="1134"/>
      </w:tabs>
      <w:overflowPunct w:val="0"/>
      <w:textAlignment w:val="baseline"/>
    </w:pPr>
    <w:rPr>
      <w:rFonts w:cs="Times New Roman"/>
      <w:spacing w:val="0"/>
      <w:sz w:val="22"/>
      <w:szCs w:val="20"/>
      <w:lang w:eastAsia="sk-SK"/>
    </w:rPr>
  </w:style>
  <w:style w:type="paragraph" w:customStyle="1" w:styleId="StylZkladntextodsazen212bKurzva">
    <w:name w:val="Styl Základní text odsazený 2 + 12 b. Kurzíva"/>
    <w:basedOn w:val="Zarkazkladnhotextu2"/>
    <w:link w:val="StylZkladntextodsazen212bKurzvaChar"/>
    <w:rsid w:val="004B7713"/>
    <w:pPr>
      <w:spacing w:after="0"/>
    </w:pPr>
    <w:rPr>
      <w:i/>
      <w:iCs/>
      <w:sz w:val="24"/>
    </w:rPr>
  </w:style>
  <w:style w:type="character" w:customStyle="1" w:styleId="StylZkladntextodsazen212bKurzvaChar">
    <w:name w:val="Styl Základní text odsazený 2 + 12 b. Kurzíva Char"/>
    <w:basedOn w:val="Zarkazkladnhotextu2Char"/>
    <w:link w:val="StylZkladntextodsazen212bKurzva"/>
    <w:rsid w:val="004B7713"/>
    <w:rPr>
      <w:rFonts w:ascii="AT*Ottawa" w:eastAsia="Times New Roman" w:hAnsi="AT*Ottawa"/>
      <w:i/>
      <w:iCs/>
      <w:sz w:val="24"/>
    </w:rPr>
  </w:style>
  <w:style w:type="paragraph" w:customStyle="1" w:styleId="StylNadpis1ArialPodtrenZarovnatdoblokuPed12b">
    <w:name w:val="Styl Nadpis 1 + Arial Podtržení Zarovnat do bloku Před:  12 b...."/>
    <w:basedOn w:val="Nadpis1"/>
    <w:rsid w:val="004B7713"/>
    <w:pPr>
      <w:keepLines/>
      <w:pageBreakBefore w:val="0"/>
      <w:tabs>
        <w:tab w:val="left" w:pos="1134"/>
      </w:tabs>
      <w:overflowPunct w:val="0"/>
      <w:spacing w:before="120" w:after="120" w:line="360" w:lineRule="auto"/>
      <w:jc w:val="both"/>
      <w:textAlignment w:val="baseline"/>
    </w:pPr>
    <w:rPr>
      <w:rFonts w:cs="Times New Roman"/>
      <w:spacing w:val="0"/>
      <w:sz w:val="24"/>
      <w:szCs w:val="20"/>
      <w:u w:val="single"/>
      <w:lang w:eastAsia="sk-SK"/>
    </w:rPr>
  </w:style>
  <w:style w:type="paragraph" w:styleId="Obyajntext">
    <w:name w:val="Plain Text"/>
    <w:basedOn w:val="Normlny"/>
    <w:link w:val="ObyajntextChar"/>
    <w:uiPriority w:val="99"/>
    <w:semiHidden/>
    <w:unhideWhenUsed/>
    <w:rsid w:val="00380B97"/>
    <w:pPr>
      <w:tabs>
        <w:tab w:val="clear" w:pos="-5812"/>
        <w:tab w:val="clear" w:pos="0"/>
      </w:tabs>
      <w:autoSpaceDE/>
      <w:autoSpaceDN/>
      <w:adjustRightInd/>
      <w:spacing w:after="0"/>
      <w:ind w:right="0"/>
      <w:jc w:val="left"/>
    </w:pPr>
    <w:rPr>
      <w:rFonts w:ascii="Consolas" w:eastAsia="Calibri" w:hAnsi="Consolas" w:cs="Times New Roman"/>
      <w:spacing w:val="0"/>
      <w:szCs w:val="21"/>
    </w:rPr>
  </w:style>
  <w:style w:type="character" w:customStyle="1" w:styleId="ObyajntextChar">
    <w:name w:val="Obyčajný text Char"/>
    <w:basedOn w:val="Predvolenpsmoodseku"/>
    <w:link w:val="Obyajntext"/>
    <w:uiPriority w:val="99"/>
    <w:semiHidden/>
    <w:rsid w:val="00380B97"/>
    <w:rPr>
      <w:rFonts w:ascii="Consolas" w:eastAsia="Calibri" w:hAnsi="Consolas" w:cs="Times New Roman"/>
      <w:sz w:val="21"/>
      <w:szCs w:val="21"/>
      <w:lang w:eastAsia="en-US"/>
    </w:rPr>
  </w:style>
  <w:style w:type="paragraph" w:customStyle="1" w:styleId="Normal11">
    <w:name w:val="Normal11"/>
    <w:basedOn w:val="Normlny"/>
    <w:link w:val="Normal11Char"/>
    <w:rsid w:val="003266FA"/>
    <w:pPr>
      <w:tabs>
        <w:tab w:val="clear" w:pos="-5812"/>
        <w:tab w:val="clear" w:pos="0"/>
      </w:tabs>
      <w:overflowPunct w:val="0"/>
      <w:spacing w:after="0" w:line="300" w:lineRule="auto"/>
      <w:ind w:right="0"/>
      <w:textAlignment w:val="baseline"/>
    </w:pPr>
    <w:rPr>
      <w:rFonts w:cs="Times New Roman"/>
      <w:spacing w:val="0"/>
      <w:szCs w:val="20"/>
      <w:lang w:eastAsia="sk-SK"/>
    </w:rPr>
  </w:style>
  <w:style w:type="character" w:customStyle="1" w:styleId="Normal11Char">
    <w:name w:val="Normal11 Char"/>
    <w:basedOn w:val="Predvolenpsmoodseku"/>
    <w:link w:val="Normal11"/>
    <w:rsid w:val="003266FA"/>
    <w:rPr>
      <w:rFonts w:ascii="Arial" w:eastAsia="Times New Roman" w:hAnsi="Arial"/>
      <w:sz w:val="22"/>
    </w:rPr>
  </w:style>
  <w:style w:type="paragraph" w:styleId="Hlavikaobsahu">
    <w:name w:val="TOC Heading"/>
    <w:basedOn w:val="Nadpis1"/>
    <w:next w:val="Normlny"/>
    <w:uiPriority w:val="39"/>
    <w:unhideWhenUsed/>
    <w:qFormat/>
    <w:rsid w:val="00B5052C"/>
    <w:pPr>
      <w:keepLines/>
      <w:pageBreakBefore w:val="0"/>
      <w:autoSpaceDE/>
      <w:autoSpaceDN/>
      <w:adjustRightInd/>
      <w:spacing w:before="480" w:after="0" w:line="276" w:lineRule="auto"/>
      <w:outlineLvl w:val="9"/>
    </w:pPr>
    <w:rPr>
      <w:rFonts w:cs="Times New Roman"/>
      <w:caps w:val="0"/>
      <w:color w:val="365F91"/>
      <w:spacing w:val="0"/>
      <w:kern w:val="0"/>
      <w:lang w:eastAsia="en-US"/>
    </w:rPr>
  </w:style>
  <w:style w:type="paragraph" w:styleId="Normlnywebov">
    <w:name w:val="Normal (Web)"/>
    <w:basedOn w:val="Normlny"/>
    <w:uiPriority w:val="99"/>
    <w:semiHidden/>
    <w:unhideWhenUsed/>
    <w:rsid w:val="00701289"/>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styleId="Vrazn">
    <w:name w:val="Strong"/>
    <w:basedOn w:val="Predvolenpsmoodseku"/>
    <w:uiPriority w:val="22"/>
    <w:qFormat/>
    <w:locked/>
    <w:rsid w:val="00701289"/>
    <w:rPr>
      <w:b/>
      <w:bCs/>
    </w:rPr>
  </w:style>
  <w:style w:type="paragraph" w:styleId="Nzov">
    <w:name w:val="Title"/>
    <w:basedOn w:val="Normlny"/>
    <w:link w:val="NzovChar"/>
    <w:qFormat/>
    <w:locked/>
    <w:rsid w:val="00AA4D1C"/>
    <w:pPr>
      <w:tabs>
        <w:tab w:val="clear" w:pos="-5812"/>
        <w:tab w:val="clear" w:pos="0"/>
      </w:tabs>
      <w:autoSpaceDE/>
      <w:autoSpaceDN/>
      <w:adjustRightInd/>
      <w:spacing w:after="0"/>
      <w:ind w:right="0"/>
      <w:jc w:val="center"/>
    </w:pPr>
    <w:rPr>
      <w:rFonts w:ascii="BankGothic Md BT" w:hAnsi="BankGothic Md BT" w:cs="Times New Roman"/>
      <w:b/>
      <w:i/>
      <w:spacing w:val="0"/>
      <w:sz w:val="96"/>
      <w:szCs w:val="20"/>
      <w:lang w:eastAsia="cs-CZ"/>
    </w:rPr>
  </w:style>
  <w:style w:type="character" w:customStyle="1" w:styleId="NzovChar">
    <w:name w:val="Názov Char"/>
    <w:basedOn w:val="Predvolenpsmoodseku"/>
    <w:link w:val="Nzov"/>
    <w:rsid w:val="00AA4D1C"/>
    <w:rPr>
      <w:rFonts w:ascii="BankGothic Md BT" w:eastAsia="Times New Roman" w:hAnsi="BankGothic Md BT"/>
      <w:b/>
      <w:i/>
      <w:sz w:val="96"/>
      <w:lang w:eastAsia="cs-CZ"/>
    </w:rPr>
  </w:style>
  <w:style w:type="paragraph" w:customStyle="1" w:styleId="Default">
    <w:name w:val="Default"/>
    <w:rsid w:val="001755FB"/>
    <w:pPr>
      <w:autoSpaceDE w:val="0"/>
      <w:autoSpaceDN w:val="0"/>
      <w:adjustRightInd w:val="0"/>
    </w:pPr>
    <w:rPr>
      <w:rFonts w:ascii="Liberation Sans" w:hAnsi="Liberation Sans" w:cs="Liberation Sans"/>
      <w:color w:val="000000"/>
      <w:sz w:val="24"/>
      <w:szCs w:val="24"/>
      <w:lang w:eastAsia="en-US"/>
    </w:rPr>
  </w:style>
  <w:style w:type="paragraph" w:customStyle="1" w:styleId="Tabuka1">
    <w:name w:val="Tabuľka 1"/>
    <w:basedOn w:val="Normlny"/>
    <w:link w:val="Tabuka1Char"/>
    <w:qFormat/>
    <w:rsid w:val="00175588"/>
    <w:pPr>
      <w:widowControl w:val="0"/>
      <w:tabs>
        <w:tab w:val="clear" w:pos="-5812"/>
        <w:tab w:val="clear" w:pos="0"/>
      </w:tabs>
      <w:suppressAutoHyphens/>
      <w:autoSpaceDE/>
      <w:autoSpaceDN/>
      <w:adjustRightInd/>
      <w:spacing w:after="0" w:line="276" w:lineRule="auto"/>
      <w:ind w:right="0"/>
      <w:jc w:val="left"/>
    </w:pPr>
    <w:rPr>
      <w:rFonts w:eastAsia="Lucida Sans Unicode"/>
      <w:i/>
      <w:spacing w:val="0"/>
      <w:sz w:val="20"/>
      <w:szCs w:val="20"/>
    </w:rPr>
  </w:style>
  <w:style w:type="character" w:customStyle="1" w:styleId="Tabuka1Char">
    <w:name w:val="Tabuľka 1 Char"/>
    <w:basedOn w:val="Predvolenpsmoodseku"/>
    <w:link w:val="Tabuka1"/>
    <w:rsid w:val="00175588"/>
    <w:rPr>
      <w:rFonts w:ascii="Arial" w:eastAsia="Lucida Sans Unicode" w:hAnsi="Arial" w:cs="Arial"/>
      <w:i/>
      <w:lang w:eastAsia="en-US"/>
    </w:rPr>
  </w:style>
  <w:style w:type="paragraph" w:styleId="Revzia">
    <w:name w:val="Revision"/>
    <w:hidden/>
    <w:uiPriority w:val="99"/>
    <w:semiHidden/>
    <w:rsid w:val="00ED765E"/>
    <w:rPr>
      <w:rFonts w:ascii="Arial" w:eastAsia="Times New Roman" w:hAnsi="Arial" w:cs="Arial"/>
      <w:spacing w:val="6"/>
      <w:sz w:val="22"/>
      <w:szCs w:val="22"/>
      <w:lang w:eastAsia="en-US"/>
    </w:rPr>
  </w:style>
  <w:style w:type="paragraph" w:customStyle="1" w:styleId="Seznamlokalit">
    <w:name w:val="Seznam lokalit"/>
    <w:basedOn w:val="Normlny"/>
    <w:rsid w:val="00206AD7"/>
    <w:pPr>
      <w:tabs>
        <w:tab w:val="clear" w:pos="-5812"/>
        <w:tab w:val="clear" w:pos="0"/>
        <w:tab w:val="left" w:pos="340"/>
      </w:tabs>
      <w:autoSpaceDE/>
      <w:autoSpaceDN/>
      <w:adjustRightInd/>
      <w:spacing w:after="0"/>
      <w:ind w:left="340" w:right="0" w:hanging="340"/>
    </w:pPr>
    <w:rPr>
      <w:rFonts w:ascii="Times New Roman" w:hAnsi="Times New Roman" w:cs="Times New Roman"/>
      <w:spacing w:val="0"/>
      <w:sz w:val="20"/>
      <w:szCs w:val="20"/>
    </w:rPr>
  </w:style>
  <w:style w:type="paragraph" w:customStyle="1" w:styleId="00-05">
    <w:name w:val="0.0-0.5"/>
    <w:basedOn w:val="Normlny"/>
    <w:rsid w:val="008562A3"/>
    <w:pPr>
      <w:widowControl w:val="0"/>
      <w:tabs>
        <w:tab w:val="clear" w:pos="-5812"/>
        <w:tab w:val="clear" w:pos="0"/>
      </w:tabs>
      <w:autoSpaceDE/>
      <w:autoSpaceDN/>
      <w:adjustRightInd/>
      <w:spacing w:before="20" w:after="20" w:line="-240" w:lineRule="auto"/>
      <w:ind w:left="284" w:right="0" w:hanging="284"/>
    </w:pPr>
    <w:rPr>
      <w:rFonts w:cs="Times New Roman"/>
      <w:spacing w:val="0"/>
      <w:szCs w:val="20"/>
      <w:lang w:eastAsia="sk-SK"/>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RAZKY PRVA UROVEN Char,Odrážky Char"/>
    <w:basedOn w:val="Predvolenpsmoodseku"/>
    <w:link w:val="Odsekzoznamu"/>
    <w:uiPriority w:val="34"/>
    <w:qFormat/>
    <w:locked/>
    <w:rsid w:val="008562A3"/>
    <w:rPr>
      <w:rFonts w:ascii="Arial" w:eastAsia="Times New Roman" w:hAnsi="Arial" w:cs="Arial"/>
      <w:spacing w:val="6"/>
      <w:sz w:val="22"/>
      <w:szCs w:val="22"/>
      <w:lang w:eastAsia="en-US"/>
    </w:rPr>
  </w:style>
  <w:style w:type="character" w:customStyle="1" w:styleId="StylChar2">
    <w:name w:val="Styl Char2"/>
    <w:basedOn w:val="Predvolenpsmoodseku"/>
    <w:link w:val="Styl"/>
    <w:locked/>
    <w:rsid w:val="0074417E"/>
    <w:rPr>
      <w:rFonts w:ascii="Arial" w:hAnsi="Arial" w:cs="Arial"/>
    </w:rPr>
  </w:style>
  <w:style w:type="paragraph" w:customStyle="1" w:styleId="Styl">
    <w:name w:val="Styl"/>
    <w:basedOn w:val="Normlny"/>
    <w:link w:val="StylChar2"/>
    <w:rsid w:val="0074417E"/>
    <w:pPr>
      <w:tabs>
        <w:tab w:val="clear" w:pos="-5812"/>
        <w:tab w:val="clear" w:pos="0"/>
      </w:tabs>
      <w:autoSpaceDE/>
      <w:autoSpaceDN/>
      <w:adjustRightInd/>
      <w:spacing w:before="120" w:after="0"/>
      <w:ind w:right="0"/>
    </w:pPr>
    <w:rPr>
      <w:rFonts w:eastAsia="Calibri"/>
      <w:spacing w:val="0"/>
      <w:sz w:val="20"/>
      <w:szCs w:val="20"/>
      <w:lang w:eastAsia="sk-SK"/>
    </w:rPr>
  </w:style>
  <w:style w:type="paragraph" w:customStyle="1" w:styleId="odsekzoznamu20">
    <w:name w:val="odsekzoznamu2"/>
    <w:basedOn w:val="Normlny"/>
    <w:rsid w:val="0088270F"/>
    <w:pPr>
      <w:tabs>
        <w:tab w:val="clear" w:pos="-5812"/>
        <w:tab w:val="clear" w:pos="0"/>
      </w:tabs>
      <w:adjustRightInd/>
      <w:ind w:left="360" w:right="0" w:hanging="360"/>
    </w:pPr>
    <w:rPr>
      <w:rFonts w:eastAsiaTheme="minorHAnsi"/>
      <w:lang w:eastAsia="sk-SK"/>
    </w:rPr>
  </w:style>
  <w:style w:type="character" w:styleId="Zvraznenodkaz">
    <w:name w:val="Intense Reference"/>
    <w:basedOn w:val="Predvolenpsmoodseku"/>
    <w:uiPriority w:val="32"/>
    <w:qFormat/>
    <w:rsid w:val="00BD4CDE"/>
    <w:rPr>
      <w:b/>
      <w:bCs/>
      <w:smallCaps/>
      <w:color w:val="C0504D" w:themeColor="accent2"/>
      <w:spacing w:val="5"/>
      <w:u w:val="single"/>
    </w:rPr>
  </w:style>
  <w:style w:type="character" w:styleId="Nzovknihy">
    <w:name w:val="Book Title"/>
    <w:basedOn w:val="Predvolenpsmoodseku"/>
    <w:uiPriority w:val="33"/>
    <w:qFormat/>
    <w:rsid w:val="00BD4CDE"/>
    <w:rPr>
      <w:b/>
      <w:bCs/>
      <w:smallCaps/>
      <w:spacing w:val="5"/>
    </w:rPr>
  </w:style>
  <w:style w:type="character" w:styleId="Intenzvnezvraznenie">
    <w:name w:val="Intense Emphasis"/>
    <w:basedOn w:val="Predvolenpsmoodseku"/>
    <w:uiPriority w:val="21"/>
    <w:qFormat/>
    <w:rsid w:val="00A6775C"/>
    <w:rPr>
      <w:b/>
      <w:bCs/>
      <w:i/>
      <w:iCs/>
      <w:color w:val="4F81BD" w:themeColor="accent1"/>
    </w:rPr>
  </w:style>
  <w:style w:type="paragraph" w:customStyle="1" w:styleId="oddl-nadpis">
    <w:name w:val="oddíl-nadpis"/>
    <w:basedOn w:val="Normlny"/>
    <w:uiPriority w:val="99"/>
    <w:rsid w:val="00732D54"/>
    <w:pPr>
      <w:keepNext/>
      <w:widowControl w:val="0"/>
      <w:tabs>
        <w:tab w:val="clear" w:pos="-5812"/>
        <w:tab w:val="clear" w:pos="0"/>
        <w:tab w:val="left" w:pos="567"/>
      </w:tabs>
      <w:spacing w:before="240" w:after="0" w:line="240" w:lineRule="exact"/>
      <w:ind w:right="0"/>
    </w:pPr>
    <w:rPr>
      <w:b/>
      <w:bCs/>
      <w:color w:val="000000"/>
      <w:spacing w:val="0"/>
      <w:szCs w:val="20"/>
      <w:lang w:val="cs-CZ" w:eastAsia="sk-SK"/>
    </w:rPr>
  </w:style>
  <w:style w:type="paragraph" w:customStyle="1" w:styleId="Normlny3b">
    <w:name w:val="Normálny 3b"/>
    <w:basedOn w:val="Normlny"/>
    <w:next w:val="Normlny"/>
    <w:link w:val="Normlny3bChar"/>
    <w:qFormat/>
    <w:rsid w:val="00477033"/>
    <w:pPr>
      <w:tabs>
        <w:tab w:val="clear" w:pos="-5812"/>
        <w:tab w:val="clear" w:pos="0"/>
      </w:tabs>
      <w:autoSpaceDE/>
      <w:autoSpaceDN/>
      <w:adjustRightInd/>
      <w:spacing w:before="60" w:after="0"/>
      <w:ind w:right="0"/>
    </w:pPr>
    <w:rPr>
      <w:rFonts w:cs="Times New Roman"/>
      <w:spacing w:val="0"/>
      <w:szCs w:val="20"/>
    </w:rPr>
  </w:style>
  <w:style w:type="character" w:customStyle="1" w:styleId="Normlny3bChar">
    <w:name w:val="Normálny 3b Char"/>
    <w:basedOn w:val="Predvolenpsmoodseku"/>
    <w:link w:val="Normlny3b"/>
    <w:rsid w:val="00477033"/>
    <w:rPr>
      <w:rFonts w:ascii="Arial" w:eastAsia="Times New Roman" w:hAnsi="Arial"/>
      <w:sz w:val="22"/>
      <w:lang w:eastAsia="en-US"/>
    </w:rPr>
  </w:style>
  <w:style w:type="character" w:customStyle="1" w:styleId="Nevyrieenzmienka1">
    <w:name w:val="Nevyriešená zmienka1"/>
    <w:basedOn w:val="Predvolenpsmoodseku"/>
    <w:uiPriority w:val="99"/>
    <w:semiHidden/>
    <w:unhideWhenUsed/>
    <w:rsid w:val="009F447B"/>
    <w:rPr>
      <w:color w:val="605E5C"/>
      <w:shd w:val="clear" w:color="auto" w:fill="E1DFDD"/>
    </w:rPr>
  </w:style>
  <w:style w:type="table" w:customStyle="1" w:styleId="Mriekatabuky2">
    <w:name w:val="Mriežka tabuľky2"/>
    <w:basedOn w:val="Normlnatabuka"/>
    <w:next w:val="Mriekatabuky"/>
    <w:uiPriority w:val="39"/>
    <w:rsid w:val="001A7C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5A656A"/>
    <w:rPr>
      <w:color w:val="605E5C"/>
      <w:shd w:val="clear" w:color="auto" w:fill="E1DFDD"/>
    </w:rPr>
  </w:style>
  <w:style w:type="numbering" w:customStyle="1" w:styleId="Aktulnyzoznam1">
    <w:name w:val="Aktuálny zoznam1"/>
    <w:uiPriority w:val="99"/>
    <w:rsid w:val="00B874D7"/>
    <w:pPr>
      <w:numPr>
        <w:numId w:val="53"/>
      </w:numPr>
    </w:pPr>
  </w:style>
  <w:style w:type="numbering" w:customStyle="1" w:styleId="Aktulnyzoznam2">
    <w:name w:val="Aktuálny zoznam2"/>
    <w:uiPriority w:val="99"/>
    <w:rsid w:val="00B874D7"/>
    <w:pPr>
      <w:numPr>
        <w:numId w:val="56"/>
      </w:numPr>
    </w:pPr>
  </w:style>
  <w:style w:type="paragraph" w:customStyle="1" w:styleId="Nzovlnku">
    <w:name w:val="Názov Článku"/>
    <w:basedOn w:val="Normlny"/>
    <w:next w:val="nzovodsekuU2"/>
    <w:qFormat/>
    <w:rsid w:val="00DA1663"/>
    <w:pPr>
      <w:numPr>
        <w:numId w:val="64"/>
      </w:numPr>
      <w:tabs>
        <w:tab w:val="clear" w:pos="-5812"/>
        <w:tab w:val="clear" w:pos="0"/>
      </w:tabs>
      <w:autoSpaceDE/>
      <w:autoSpaceDN/>
      <w:snapToGrid w:val="0"/>
      <w:spacing w:before="120" w:after="240" w:line="276" w:lineRule="auto"/>
      <w:ind w:right="0"/>
    </w:pPr>
    <w:rPr>
      <w:rFonts w:eastAsiaTheme="minorHAnsi"/>
      <w:b/>
      <w:bCs/>
      <w:caps/>
      <w:spacing w:val="0"/>
      <w:kern w:val="2"/>
      <w14:ligatures w14:val="standardContextual"/>
    </w:rPr>
  </w:style>
  <w:style w:type="paragraph" w:customStyle="1" w:styleId="nzovodsekuU2">
    <w:name w:val="názov odseku U2"/>
    <w:basedOn w:val="Normlny"/>
    <w:qFormat/>
    <w:rsid w:val="00DA1663"/>
    <w:pPr>
      <w:numPr>
        <w:ilvl w:val="1"/>
        <w:numId w:val="64"/>
      </w:numPr>
      <w:tabs>
        <w:tab w:val="clear" w:pos="-5812"/>
        <w:tab w:val="clear" w:pos="0"/>
      </w:tabs>
      <w:autoSpaceDE/>
      <w:autoSpaceDN/>
      <w:adjustRightInd/>
      <w:snapToGrid w:val="0"/>
      <w:spacing w:before="240" w:after="240" w:line="276" w:lineRule="auto"/>
      <w:ind w:right="0"/>
    </w:pPr>
    <w:rPr>
      <w:rFonts w:eastAsiaTheme="minorHAnsi"/>
      <w:bCs/>
      <w:spacing w:val="0"/>
      <w:kern w:val="2"/>
      <w14:ligatures w14:val="standardContextual"/>
    </w:rPr>
  </w:style>
  <w:style w:type="paragraph" w:customStyle="1" w:styleId="textodsekuU2">
    <w:name w:val="text odseku U2"/>
    <w:basedOn w:val="Normlny"/>
    <w:qFormat/>
    <w:rsid w:val="00DA1663"/>
    <w:pPr>
      <w:tabs>
        <w:tab w:val="clear" w:pos="-5812"/>
        <w:tab w:val="clear" w:pos="0"/>
      </w:tabs>
      <w:autoSpaceDE/>
      <w:autoSpaceDN/>
      <w:adjustRightInd/>
      <w:snapToGrid w:val="0"/>
      <w:spacing w:before="240" w:after="240" w:line="276" w:lineRule="auto"/>
      <w:ind w:left="851" w:right="0"/>
    </w:pPr>
    <w:rPr>
      <w:rFonts w:eastAsiaTheme="minorHAnsi"/>
      <w:spacing w:val="0"/>
      <w:kern w:val="2"/>
      <w14:ligatures w14:val="standardContextual"/>
    </w:rPr>
  </w:style>
  <w:style w:type="paragraph" w:customStyle="1" w:styleId="nzovodsekuU3">
    <w:name w:val="názov odseku U3"/>
    <w:basedOn w:val="nzovodsekuU2"/>
    <w:qFormat/>
    <w:rsid w:val="00DA1663"/>
    <w:pPr>
      <w:numPr>
        <w:ilvl w:val="2"/>
      </w:numPr>
    </w:pPr>
  </w:style>
  <w:style w:type="paragraph" w:customStyle="1" w:styleId="nzovodsekuU4">
    <w:name w:val="názov odseku U4"/>
    <w:basedOn w:val="Normlny"/>
    <w:qFormat/>
    <w:rsid w:val="00DA1663"/>
    <w:pPr>
      <w:numPr>
        <w:ilvl w:val="3"/>
        <w:numId w:val="64"/>
      </w:numPr>
      <w:tabs>
        <w:tab w:val="clear" w:pos="-5812"/>
        <w:tab w:val="clear" w:pos="0"/>
      </w:tabs>
      <w:autoSpaceDE/>
      <w:autoSpaceDN/>
      <w:adjustRightInd/>
      <w:spacing w:before="120" w:line="276" w:lineRule="auto"/>
      <w:ind w:right="0"/>
    </w:pPr>
    <w:rPr>
      <w:rFonts w:eastAsiaTheme="minorHAnsi" w:cs="Arial (Základný text CS)"/>
      <w:spacing w:val="0"/>
      <w:kern w:val="2"/>
      <w14:ligatures w14:val="standardContextual"/>
    </w:rPr>
  </w:style>
  <w:style w:type="paragraph" w:customStyle="1" w:styleId="odrka">
    <w:name w:val="odrážka"/>
    <w:basedOn w:val="Normlny"/>
    <w:qFormat/>
    <w:rsid w:val="00066A5A"/>
    <w:pPr>
      <w:numPr>
        <w:numId w:val="90"/>
      </w:numPr>
      <w:tabs>
        <w:tab w:val="clear" w:pos="-5812"/>
        <w:tab w:val="clear" w:pos="0"/>
        <w:tab w:val="left" w:pos="426"/>
        <w:tab w:val="left" w:pos="6804"/>
        <w:tab w:val="left" w:pos="8222"/>
      </w:tabs>
      <w:autoSpaceDE/>
      <w:autoSpaceDN/>
      <w:adjustRightInd/>
      <w:spacing w:before="60" w:after="40"/>
      <w:ind w:right="0"/>
    </w:pPr>
    <w:rPr>
      <w:rFonts w:ascii="Times New Roman" w:hAnsi="Times New Roman" w:cs="Times New Roman"/>
      <w:spacing w:val="0"/>
      <w:sz w:val="22"/>
      <w:lang w:eastAsia="ar-SA"/>
    </w:rPr>
  </w:style>
  <w:style w:type="character" w:styleId="Zmienka">
    <w:name w:val="Mention"/>
    <w:basedOn w:val="Predvolenpsmoodseku"/>
    <w:uiPriority w:val="99"/>
    <w:unhideWhenUsed/>
    <w:rsid w:val="00C85D57"/>
    <w:rPr>
      <w:color w:val="2B579A"/>
      <w:shd w:val="clear" w:color="auto" w:fill="E1DFDD"/>
    </w:rPr>
  </w:style>
  <w:style w:type="character" w:customStyle="1" w:styleId="ui-provider">
    <w:name w:val="ui-provider"/>
    <w:basedOn w:val="Predvolenpsmoodseku"/>
    <w:rsid w:val="00FB1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3436043">
      <w:bodyDiv w:val="1"/>
      <w:marLeft w:val="0"/>
      <w:marRight w:val="0"/>
      <w:marTop w:val="0"/>
      <w:marBottom w:val="0"/>
      <w:divBdr>
        <w:top w:val="none" w:sz="0" w:space="0" w:color="auto"/>
        <w:left w:val="none" w:sz="0" w:space="0" w:color="auto"/>
        <w:bottom w:val="none" w:sz="0" w:space="0" w:color="auto"/>
        <w:right w:val="none" w:sz="0" w:space="0" w:color="auto"/>
      </w:divBdr>
      <w:divsChild>
        <w:div w:id="1072703784">
          <w:marLeft w:val="0"/>
          <w:marRight w:val="0"/>
          <w:marTop w:val="0"/>
          <w:marBottom w:val="0"/>
          <w:divBdr>
            <w:top w:val="none" w:sz="0" w:space="0" w:color="auto"/>
            <w:left w:val="none" w:sz="0" w:space="0" w:color="auto"/>
            <w:bottom w:val="none" w:sz="0" w:space="0" w:color="auto"/>
            <w:right w:val="none" w:sz="0" w:space="0" w:color="auto"/>
          </w:divBdr>
          <w:divsChild>
            <w:div w:id="338124194">
              <w:marLeft w:val="0"/>
              <w:marRight w:val="0"/>
              <w:marTop w:val="0"/>
              <w:marBottom w:val="0"/>
              <w:divBdr>
                <w:top w:val="none" w:sz="0" w:space="0" w:color="auto"/>
                <w:left w:val="none" w:sz="0" w:space="0" w:color="auto"/>
                <w:bottom w:val="none" w:sz="0" w:space="0" w:color="auto"/>
                <w:right w:val="none" w:sz="0" w:space="0" w:color="auto"/>
              </w:divBdr>
              <w:divsChild>
                <w:div w:id="1909875973">
                  <w:marLeft w:val="0"/>
                  <w:marRight w:val="0"/>
                  <w:marTop w:val="0"/>
                  <w:marBottom w:val="0"/>
                  <w:divBdr>
                    <w:top w:val="none" w:sz="0" w:space="0" w:color="auto"/>
                    <w:left w:val="none" w:sz="0" w:space="0" w:color="auto"/>
                    <w:bottom w:val="none" w:sz="0" w:space="0" w:color="auto"/>
                    <w:right w:val="none" w:sz="0" w:space="0" w:color="auto"/>
                  </w:divBdr>
                  <w:divsChild>
                    <w:div w:id="211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369">
      <w:bodyDiv w:val="1"/>
      <w:marLeft w:val="0"/>
      <w:marRight w:val="0"/>
      <w:marTop w:val="0"/>
      <w:marBottom w:val="0"/>
      <w:divBdr>
        <w:top w:val="none" w:sz="0" w:space="0" w:color="auto"/>
        <w:left w:val="none" w:sz="0" w:space="0" w:color="auto"/>
        <w:bottom w:val="none" w:sz="0" w:space="0" w:color="auto"/>
        <w:right w:val="none" w:sz="0" w:space="0" w:color="auto"/>
      </w:divBdr>
    </w:div>
    <w:div w:id="31003277">
      <w:bodyDiv w:val="1"/>
      <w:marLeft w:val="0"/>
      <w:marRight w:val="0"/>
      <w:marTop w:val="0"/>
      <w:marBottom w:val="0"/>
      <w:divBdr>
        <w:top w:val="none" w:sz="0" w:space="0" w:color="auto"/>
        <w:left w:val="none" w:sz="0" w:space="0" w:color="auto"/>
        <w:bottom w:val="none" w:sz="0" w:space="0" w:color="auto"/>
        <w:right w:val="none" w:sz="0" w:space="0" w:color="auto"/>
      </w:divBdr>
    </w:div>
    <w:div w:id="35205885">
      <w:bodyDiv w:val="1"/>
      <w:marLeft w:val="0"/>
      <w:marRight w:val="0"/>
      <w:marTop w:val="0"/>
      <w:marBottom w:val="0"/>
      <w:divBdr>
        <w:top w:val="none" w:sz="0" w:space="0" w:color="auto"/>
        <w:left w:val="none" w:sz="0" w:space="0" w:color="auto"/>
        <w:bottom w:val="none" w:sz="0" w:space="0" w:color="auto"/>
        <w:right w:val="none" w:sz="0" w:space="0" w:color="auto"/>
      </w:divBdr>
    </w:div>
    <w:div w:id="40252405">
      <w:bodyDiv w:val="1"/>
      <w:marLeft w:val="0"/>
      <w:marRight w:val="0"/>
      <w:marTop w:val="0"/>
      <w:marBottom w:val="0"/>
      <w:divBdr>
        <w:top w:val="none" w:sz="0" w:space="0" w:color="auto"/>
        <w:left w:val="none" w:sz="0" w:space="0" w:color="auto"/>
        <w:bottom w:val="none" w:sz="0" w:space="0" w:color="auto"/>
        <w:right w:val="none" w:sz="0" w:space="0" w:color="auto"/>
      </w:divBdr>
    </w:div>
    <w:div w:id="46225275">
      <w:bodyDiv w:val="1"/>
      <w:marLeft w:val="0"/>
      <w:marRight w:val="0"/>
      <w:marTop w:val="0"/>
      <w:marBottom w:val="0"/>
      <w:divBdr>
        <w:top w:val="none" w:sz="0" w:space="0" w:color="auto"/>
        <w:left w:val="none" w:sz="0" w:space="0" w:color="auto"/>
        <w:bottom w:val="none" w:sz="0" w:space="0" w:color="auto"/>
        <w:right w:val="none" w:sz="0" w:space="0" w:color="auto"/>
      </w:divBdr>
    </w:div>
    <w:div w:id="57170960">
      <w:bodyDiv w:val="1"/>
      <w:marLeft w:val="0"/>
      <w:marRight w:val="0"/>
      <w:marTop w:val="0"/>
      <w:marBottom w:val="0"/>
      <w:divBdr>
        <w:top w:val="none" w:sz="0" w:space="0" w:color="auto"/>
        <w:left w:val="none" w:sz="0" w:space="0" w:color="auto"/>
        <w:bottom w:val="none" w:sz="0" w:space="0" w:color="auto"/>
        <w:right w:val="none" w:sz="0" w:space="0" w:color="auto"/>
      </w:divBdr>
    </w:div>
    <w:div w:id="61877994">
      <w:bodyDiv w:val="1"/>
      <w:marLeft w:val="0"/>
      <w:marRight w:val="0"/>
      <w:marTop w:val="0"/>
      <w:marBottom w:val="0"/>
      <w:divBdr>
        <w:top w:val="none" w:sz="0" w:space="0" w:color="auto"/>
        <w:left w:val="none" w:sz="0" w:space="0" w:color="auto"/>
        <w:bottom w:val="none" w:sz="0" w:space="0" w:color="auto"/>
        <w:right w:val="none" w:sz="0" w:space="0" w:color="auto"/>
      </w:divBdr>
    </w:div>
    <w:div w:id="62459857">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8433935">
      <w:bodyDiv w:val="1"/>
      <w:marLeft w:val="0"/>
      <w:marRight w:val="0"/>
      <w:marTop w:val="0"/>
      <w:marBottom w:val="0"/>
      <w:divBdr>
        <w:top w:val="none" w:sz="0" w:space="0" w:color="auto"/>
        <w:left w:val="none" w:sz="0" w:space="0" w:color="auto"/>
        <w:bottom w:val="none" w:sz="0" w:space="0" w:color="auto"/>
        <w:right w:val="none" w:sz="0" w:space="0" w:color="auto"/>
      </w:divBdr>
    </w:div>
    <w:div w:id="101844821">
      <w:bodyDiv w:val="1"/>
      <w:marLeft w:val="0"/>
      <w:marRight w:val="0"/>
      <w:marTop w:val="0"/>
      <w:marBottom w:val="0"/>
      <w:divBdr>
        <w:top w:val="none" w:sz="0" w:space="0" w:color="auto"/>
        <w:left w:val="none" w:sz="0" w:space="0" w:color="auto"/>
        <w:bottom w:val="none" w:sz="0" w:space="0" w:color="auto"/>
        <w:right w:val="none" w:sz="0" w:space="0" w:color="auto"/>
      </w:divBdr>
    </w:div>
    <w:div w:id="126969560">
      <w:bodyDiv w:val="1"/>
      <w:marLeft w:val="0"/>
      <w:marRight w:val="0"/>
      <w:marTop w:val="0"/>
      <w:marBottom w:val="0"/>
      <w:divBdr>
        <w:top w:val="none" w:sz="0" w:space="0" w:color="auto"/>
        <w:left w:val="none" w:sz="0" w:space="0" w:color="auto"/>
        <w:bottom w:val="none" w:sz="0" w:space="0" w:color="auto"/>
        <w:right w:val="none" w:sz="0" w:space="0" w:color="auto"/>
      </w:divBdr>
    </w:div>
    <w:div w:id="157774180">
      <w:bodyDiv w:val="1"/>
      <w:marLeft w:val="0"/>
      <w:marRight w:val="0"/>
      <w:marTop w:val="0"/>
      <w:marBottom w:val="0"/>
      <w:divBdr>
        <w:top w:val="none" w:sz="0" w:space="0" w:color="auto"/>
        <w:left w:val="none" w:sz="0" w:space="0" w:color="auto"/>
        <w:bottom w:val="none" w:sz="0" w:space="0" w:color="auto"/>
        <w:right w:val="none" w:sz="0" w:space="0" w:color="auto"/>
      </w:divBdr>
    </w:div>
    <w:div w:id="215356901">
      <w:bodyDiv w:val="1"/>
      <w:marLeft w:val="0"/>
      <w:marRight w:val="0"/>
      <w:marTop w:val="0"/>
      <w:marBottom w:val="0"/>
      <w:divBdr>
        <w:top w:val="none" w:sz="0" w:space="0" w:color="auto"/>
        <w:left w:val="none" w:sz="0" w:space="0" w:color="auto"/>
        <w:bottom w:val="none" w:sz="0" w:space="0" w:color="auto"/>
        <w:right w:val="none" w:sz="0" w:space="0" w:color="auto"/>
      </w:divBdr>
    </w:div>
    <w:div w:id="228269675">
      <w:bodyDiv w:val="1"/>
      <w:marLeft w:val="0"/>
      <w:marRight w:val="0"/>
      <w:marTop w:val="0"/>
      <w:marBottom w:val="0"/>
      <w:divBdr>
        <w:top w:val="none" w:sz="0" w:space="0" w:color="auto"/>
        <w:left w:val="none" w:sz="0" w:space="0" w:color="auto"/>
        <w:bottom w:val="none" w:sz="0" w:space="0" w:color="auto"/>
        <w:right w:val="none" w:sz="0" w:space="0" w:color="auto"/>
      </w:divBdr>
    </w:div>
    <w:div w:id="258871217">
      <w:bodyDiv w:val="1"/>
      <w:marLeft w:val="0"/>
      <w:marRight w:val="0"/>
      <w:marTop w:val="0"/>
      <w:marBottom w:val="0"/>
      <w:divBdr>
        <w:top w:val="none" w:sz="0" w:space="0" w:color="auto"/>
        <w:left w:val="none" w:sz="0" w:space="0" w:color="auto"/>
        <w:bottom w:val="none" w:sz="0" w:space="0" w:color="auto"/>
        <w:right w:val="none" w:sz="0" w:space="0" w:color="auto"/>
      </w:divBdr>
    </w:div>
    <w:div w:id="293826584">
      <w:bodyDiv w:val="1"/>
      <w:marLeft w:val="0"/>
      <w:marRight w:val="0"/>
      <w:marTop w:val="0"/>
      <w:marBottom w:val="0"/>
      <w:divBdr>
        <w:top w:val="none" w:sz="0" w:space="0" w:color="auto"/>
        <w:left w:val="none" w:sz="0" w:space="0" w:color="auto"/>
        <w:bottom w:val="none" w:sz="0" w:space="0" w:color="auto"/>
        <w:right w:val="none" w:sz="0" w:space="0" w:color="auto"/>
      </w:divBdr>
    </w:div>
    <w:div w:id="319966129">
      <w:bodyDiv w:val="1"/>
      <w:marLeft w:val="0"/>
      <w:marRight w:val="0"/>
      <w:marTop w:val="0"/>
      <w:marBottom w:val="0"/>
      <w:divBdr>
        <w:top w:val="none" w:sz="0" w:space="0" w:color="auto"/>
        <w:left w:val="none" w:sz="0" w:space="0" w:color="auto"/>
        <w:bottom w:val="none" w:sz="0" w:space="0" w:color="auto"/>
        <w:right w:val="none" w:sz="0" w:space="0" w:color="auto"/>
      </w:divBdr>
    </w:div>
    <w:div w:id="328211991">
      <w:bodyDiv w:val="1"/>
      <w:marLeft w:val="0"/>
      <w:marRight w:val="0"/>
      <w:marTop w:val="0"/>
      <w:marBottom w:val="0"/>
      <w:divBdr>
        <w:top w:val="none" w:sz="0" w:space="0" w:color="auto"/>
        <w:left w:val="none" w:sz="0" w:space="0" w:color="auto"/>
        <w:bottom w:val="none" w:sz="0" w:space="0" w:color="auto"/>
        <w:right w:val="none" w:sz="0" w:space="0" w:color="auto"/>
      </w:divBdr>
    </w:div>
    <w:div w:id="393237433">
      <w:bodyDiv w:val="1"/>
      <w:marLeft w:val="0"/>
      <w:marRight w:val="0"/>
      <w:marTop w:val="0"/>
      <w:marBottom w:val="0"/>
      <w:divBdr>
        <w:top w:val="none" w:sz="0" w:space="0" w:color="auto"/>
        <w:left w:val="none" w:sz="0" w:space="0" w:color="auto"/>
        <w:bottom w:val="none" w:sz="0" w:space="0" w:color="auto"/>
        <w:right w:val="none" w:sz="0" w:space="0" w:color="auto"/>
      </w:divBdr>
    </w:div>
    <w:div w:id="437068792">
      <w:bodyDiv w:val="1"/>
      <w:marLeft w:val="0"/>
      <w:marRight w:val="0"/>
      <w:marTop w:val="0"/>
      <w:marBottom w:val="0"/>
      <w:divBdr>
        <w:top w:val="none" w:sz="0" w:space="0" w:color="auto"/>
        <w:left w:val="none" w:sz="0" w:space="0" w:color="auto"/>
        <w:bottom w:val="none" w:sz="0" w:space="0" w:color="auto"/>
        <w:right w:val="none" w:sz="0" w:space="0" w:color="auto"/>
      </w:divBdr>
    </w:div>
    <w:div w:id="456729013">
      <w:bodyDiv w:val="1"/>
      <w:marLeft w:val="0"/>
      <w:marRight w:val="0"/>
      <w:marTop w:val="0"/>
      <w:marBottom w:val="0"/>
      <w:divBdr>
        <w:top w:val="none" w:sz="0" w:space="0" w:color="auto"/>
        <w:left w:val="none" w:sz="0" w:space="0" w:color="auto"/>
        <w:bottom w:val="none" w:sz="0" w:space="0" w:color="auto"/>
        <w:right w:val="none" w:sz="0" w:space="0" w:color="auto"/>
      </w:divBdr>
    </w:div>
    <w:div w:id="461120699">
      <w:bodyDiv w:val="1"/>
      <w:marLeft w:val="0"/>
      <w:marRight w:val="0"/>
      <w:marTop w:val="0"/>
      <w:marBottom w:val="0"/>
      <w:divBdr>
        <w:top w:val="none" w:sz="0" w:space="0" w:color="auto"/>
        <w:left w:val="none" w:sz="0" w:space="0" w:color="auto"/>
        <w:bottom w:val="none" w:sz="0" w:space="0" w:color="auto"/>
        <w:right w:val="none" w:sz="0" w:space="0" w:color="auto"/>
      </w:divBdr>
    </w:div>
    <w:div w:id="464083465">
      <w:bodyDiv w:val="1"/>
      <w:marLeft w:val="0"/>
      <w:marRight w:val="0"/>
      <w:marTop w:val="0"/>
      <w:marBottom w:val="0"/>
      <w:divBdr>
        <w:top w:val="none" w:sz="0" w:space="0" w:color="auto"/>
        <w:left w:val="none" w:sz="0" w:space="0" w:color="auto"/>
        <w:bottom w:val="none" w:sz="0" w:space="0" w:color="auto"/>
        <w:right w:val="none" w:sz="0" w:space="0" w:color="auto"/>
      </w:divBdr>
    </w:div>
    <w:div w:id="521169729">
      <w:bodyDiv w:val="1"/>
      <w:marLeft w:val="0"/>
      <w:marRight w:val="0"/>
      <w:marTop w:val="0"/>
      <w:marBottom w:val="0"/>
      <w:divBdr>
        <w:top w:val="none" w:sz="0" w:space="0" w:color="auto"/>
        <w:left w:val="none" w:sz="0" w:space="0" w:color="auto"/>
        <w:bottom w:val="none" w:sz="0" w:space="0" w:color="auto"/>
        <w:right w:val="none" w:sz="0" w:space="0" w:color="auto"/>
      </w:divBdr>
    </w:div>
    <w:div w:id="575749224">
      <w:bodyDiv w:val="1"/>
      <w:marLeft w:val="0"/>
      <w:marRight w:val="0"/>
      <w:marTop w:val="0"/>
      <w:marBottom w:val="0"/>
      <w:divBdr>
        <w:top w:val="none" w:sz="0" w:space="0" w:color="auto"/>
        <w:left w:val="none" w:sz="0" w:space="0" w:color="auto"/>
        <w:bottom w:val="none" w:sz="0" w:space="0" w:color="auto"/>
        <w:right w:val="none" w:sz="0" w:space="0" w:color="auto"/>
      </w:divBdr>
    </w:div>
    <w:div w:id="586496871">
      <w:bodyDiv w:val="1"/>
      <w:marLeft w:val="0"/>
      <w:marRight w:val="0"/>
      <w:marTop w:val="0"/>
      <w:marBottom w:val="0"/>
      <w:divBdr>
        <w:top w:val="none" w:sz="0" w:space="0" w:color="auto"/>
        <w:left w:val="none" w:sz="0" w:space="0" w:color="auto"/>
        <w:bottom w:val="none" w:sz="0" w:space="0" w:color="auto"/>
        <w:right w:val="none" w:sz="0" w:space="0" w:color="auto"/>
      </w:divBdr>
    </w:div>
    <w:div w:id="595409821">
      <w:bodyDiv w:val="1"/>
      <w:marLeft w:val="0"/>
      <w:marRight w:val="0"/>
      <w:marTop w:val="0"/>
      <w:marBottom w:val="0"/>
      <w:divBdr>
        <w:top w:val="none" w:sz="0" w:space="0" w:color="auto"/>
        <w:left w:val="none" w:sz="0" w:space="0" w:color="auto"/>
        <w:bottom w:val="none" w:sz="0" w:space="0" w:color="auto"/>
        <w:right w:val="none" w:sz="0" w:space="0" w:color="auto"/>
      </w:divBdr>
    </w:div>
    <w:div w:id="600649067">
      <w:bodyDiv w:val="1"/>
      <w:marLeft w:val="0"/>
      <w:marRight w:val="0"/>
      <w:marTop w:val="0"/>
      <w:marBottom w:val="0"/>
      <w:divBdr>
        <w:top w:val="none" w:sz="0" w:space="0" w:color="auto"/>
        <w:left w:val="none" w:sz="0" w:space="0" w:color="auto"/>
        <w:bottom w:val="none" w:sz="0" w:space="0" w:color="auto"/>
        <w:right w:val="none" w:sz="0" w:space="0" w:color="auto"/>
      </w:divBdr>
    </w:div>
    <w:div w:id="605191220">
      <w:bodyDiv w:val="1"/>
      <w:marLeft w:val="0"/>
      <w:marRight w:val="0"/>
      <w:marTop w:val="0"/>
      <w:marBottom w:val="0"/>
      <w:divBdr>
        <w:top w:val="none" w:sz="0" w:space="0" w:color="auto"/>
        <w:left w:val="none" w:sz="0" w:space="0" w:color="auto"/>
        <w:bottom w:val="none" w:sz="0" w:space="0" w:color="auto"/>
        <w:right w:val="none" w:sz="0" w:space="0" w:color="auto"/>
      </w:divBdr>
    </w:div>
    <w:div w:id="611861166">
      <w:bodyDiv w:val="1"/>
      <w:marLeft w:val="0"/>
      <w:marRight w:val="0"/>
      <w:marTop w:val="0"/>
      <w:marBottom w:val="0"/>
      <w:divBdr>
        <w:top w:val="none" w:sz="0" w:space="0" w:color="auto"/>
        <w:left w:val="none" w:sz="0" w:space="0" w:color="auto"/>
        <w:bottom w:val="none" w:sz="0" w:space="0" w:color="auto"/>
        <w:right w:val="none" w:sz="0" w:space="0" w:color="auto"/>
      </w:divBdr>
    </w:div>
    <w:div w:id="670958301">
      <w:bodyDiv w:val="1"/>
      <w:marLeft w:val="0"/>
      <w:marRight w:val="0"/>
      <w:marTop w:val="0"/>
      <w:marBottom w:val="0"/>
      <w:divBdr>
        <w:top w:val="none" w:sz="0" w:space="0" w:color="auto"/>
        <w:left w:val="none" w:sz="0" w:space="0" w:color="auto"/>
        <w:bottom w:val="none" w:sz="0" w:space="0" w:color="auto"/>
        <w:right w:val="none" w:sz="0" w:space="0" w:color="auto"/>
      </w:divBdr>
    </w:div>
    <w:div w:id="695815927">
      <w:bodyDiv w:val="1"/>
      <w:marLeft w:val="0"/>
      <w:marRight w:val="0"/>
      <w:marTop w:val="0"/>
      <w:marBottom w:val="0"/>
      <w:divBdr>
        <w:top w:val="none" w:sz="0" w:space="0" w:color="auto"/>
        <w:left w:val="none" w:sz="0" w:space="0" w:color="auto"/>
        <w:bottom w:val="none" w:sz="0" w:space="0" w:color="auto"/>
        <w:right w:val="none" w:sz="0" w:space="0" w:color="auto"/>
      </w:divBdr>
    </w:div>
    <w:div w:id="711542902">
      <w:bodyDiv w:val="1"/>
      <w:marLeft w:val="0"/>
      <w:marRight w:val="0"/>
      <w:marTop w:val="0"/>
      <w:marBottom w:val="0"/>
      <w:divBdr>
        <w:top w:val="none" w:sz="0" w:space="0" w:color="auto"/>
        <w:left w:val="none" w:sz="0" w:space="0" w:color="auto"/>
        <w:bottom w:val="none" w:sz="0" w:space="0" w:color="auto"/>
        <w:right w:val="none" w:sz="0" w:space="0" w:color="auto"/>
      </w:divBdr>
    </w:div>
    <w:div w:id="714085062">
      <w:bodyDiv w:val="1"/>
      <w:marLeft w:val="0"/>
      <w:marRight w:val="0"/>
      <w:marTop w:val="0"/>
      <w:marBottom w:val="0"/>
      <w:divBdr>
        <w:top w:val="none" w:sz="0" w:space="0" w:color="auto"/>
        <w:left w:val="none" w:sz="0" w:space="0" w:color="auto"/>
        <w:bottom w:val="none" w:sz="0" w:space="0" w:color="auto"/>
        <w:right w:val="none" w:sz="0" w:space="0" w:color="auto"/>
      </w:divBdr>
    </w:div>
    <w:div w:id="742482641">
      <w:bodyDiv w:val="1"/>
      <w:marLeft w:val="0"/>
      <w:marRight w:val="0"/>
      <w:marTop w:val="0"/>
      <w:marBottom w:val="0"/>
      <w:divBdr>
        <w:top w:val="none" w:sz="0" w:space="0" w:color="auto"/>
        <w:left w:val="none" w:sz="0" w:space="0" w:color="auto"/>
        <w:bottom w:val="none" w:sz="0" w:space="0" w:color="auto"/>
        <w:right w:val="none" w:sz="0" w:space="0" w:color="auto"/>
      </w:divBdr>
    </w:div>
    <w:div w:id="742679452">
      <w:bodyDiv w:val="1"/>
      <w:marLeft w:val="0"/>
      <w:marRight w:val="0"/>
      <w:marTop w:val="0"/>
      <w:marBottom w:val="0"/>
      <w:divBdr>
        <w:top w:val="none" w:sz="0" w:space="0" w:color="auto"/>
        <w:left w:val="none" w:sz="0" w:space="0" w:color="auto"/>
        <w:bottom w:val="none" w:sz="0" w:space="0" w:color="auto"/>
        <w:right w:val="none" w:sz="0" w:space="0" w:color="auto"/>
      </w:divBdr>
    </w:div>
    <w:div w:id="746728414">
      <w:bodyDiv w:val="1"/>
      <w:marLeft w:val="0"/>
      <w:marRight w:val="0"/>
      <w:marTop w:val="0"/>
      <w:marBottom w:val="0"/>
      <w:divBdr>
        <w:top w:val="none" w:sz="0" w:space="0" w:color="auto"/>
        <w:left w:val="none" w:sz="0" w:space="0" w:color="auto"/>
        <w:bottom w:val="none" w:sz="0" w:space="0" w:color="auto"/>
        <w:right w:val="none" w:sz="0" w:space="0" w:color="auto"/>
      </w:divBdr>
    </w:div>
    <w:div w:id="774518912">
      <w:bodyDiv w:val="1"/>
      <w:marLeft w:val="0"/>
      <w:marRight w:val="0"/>
      <w:marTop w:val="0"/>
      <w:marBottom w:val="0"/>
      <w:divBdr>
        <w:top w:val="none" w:sz="0" w:space="0" w:color="auto"/>
        <w:left w:val="none" w:sz="0" w:space="0" w:color="auto"/>
        <w:bottom w:val="none" w:sz="0" w:space="0" w:color="auto"/>
        <w:right w:val="none" w:sz="0" w:space="0" w:color="auto"/>
      </w:divBdr>
    </w:div>
    <w:div w:id="833298307">
      <w:bodyDiv w:val="1"/>
      <w:marLeft w:val="0"/>
      <w:marRight w:val="0"/>
      <w:marTop w:val="0"/>
      <w:marBottom w:val="0"/>
      <w:divBdr>
        <w:top w:val="none" w:sz="0" w:space="0" w:color="auto"/>
        <w:left w:val="none" w:sz="0" w:space="0" w:color="auto"/>
        <w:bottom w:val="none" w:sz="0" w:space="0" w:color="auto"/>
        <w:right w:val="none" w:sz="0" w:space="0" w:color="auto"/>
      </w:divBdr>
    </w:div>
    <w:div w:id="835999388">
      <w:bodyDiv w:val="1"/>
      <w:marLeft w:val="0"/>
      <w:marRight w:val="0"/>
      <w:marTop w:val="0"/>
      <w:marBottom w:val="0"/>
      <w:divBdr>
        <w:top w:val="none" w:sz="0" w:space="0" w:color="auto"/>
        <w:left w:val="none" w:sz="0" w:space="0" w:color="auto"/>
        <w:bottom w:val="none" w:sz="0" w:space="0" w:color="auto"/>
        <w:right w:val="none" w:sz="0" w:space="0" w:color="auto"/>
      </w:divBdr>
    </w:div>
    <w:div w:id="843938537">
      <w:bodyDiv w:val="1"/>
      <w:marLeft w:val="0"/>
      <w:marRight w:val="0"/>
      <w:marTop w:val="0"/>
      <w:marBottom w:val="0"/>
      <w:divBdr>
        <w:top w:val="none" w:sz="0" w:space="0" w:color="auto"/>
        <w:left w:val="none" w:sz="0" w:space="0" w:color="auto"/>
        <w:bottom w:val="none" w:sz="0" w:space="0" w:color="auto"/>
        <w:right w:val="none" w:sz="0" w:space="0" w:color="auto"/>
      </w:divBdr>
    </w:div>
    <w:div w:id="865486386">
      <w:bodyDiv w:val="1"/>
      <w:marLeft w:val="0"/>
      <w:marRight w:val="0"/>
      <w:marTop w:val="0"/>
      <w:marBottom w:val="0"/>
      <w:divBdr>
        <w:top w:val="none" w:sz="0" w:space="0" w:color="auto"/>
        <w:left w:val="none" w:sz="0" w:space="0" w:color="auto"/>
        <w:bottom w:val="none" w:sz="0" w:space="0" w:color="auto"/>
        <w:right w:val="none" w:sz="0" w:space="0" w:color="auto"/>
      </w:divBdr>
    </w:div>
    <w:div w:id="881282088">
      <w:bodyDiv w:val="1"/>
      <w:marLeft w:val="0"/>
      <w:marRight w:val="0"/>
      <w:marTop w:val="0"/>
      <w:marBottom w:val="0"/>
      <w:divBdr>
        <w:top w:val="none" w:sz="0" w:space="0" w:color="auto"/>
        <w:left w:val="none" w:sz="0" w:space="0" w:color="auto"/>
        <w:bottom w:val="none" w:sz="0" w:space="0" w:color="auto"/>
        <w:right w:val="none" w:sz="0" w:space="0" w:color="auto"/>
      </w:divBdr>
    </w:div>
    <w:div w:id="900753698">
      <w:bodyDiv w:val="1"/>
      <w:marLeft w:val="0"/>
      <w:marRight w:val="0"/>
      <w:marTop w:val="0"/>
      <w:marBottom w:val="0"/>
      <w:divBdr>
        <w:top w:val="none" w:sz="0" w:space="0" w:color="auto"/>
        <w:left w:val="none" w:sz="0" w:space="0" w:color="auto"/>
        <w:bottom w:val="none" w:sz="0" w:space="0" w:color="auto"/>
        <w:right w:val="none" w:sz="0" w:space="0" w:color="auto"/>
      </w:divBdr>
    </w:div>
    <w:div w:id="935330340">
      <w:bodyDiv w:val="1"/>
      <w:marLeft w:val="0"/>
      <w:marRight w:val="0"/>
      <w:marTop w:val="0"/>
      <w:marBottom w:val="0"/>
      <w:divBdr>
        <w:top w:val="none" w:sz="0" w:space="0" w:color="auto"/>
        <w:left w:val="none" w:sz="0" w:space="0" w:color="auto"/>
        <w:bottom w:val="none" w:sz="0" w:space="0" w:color="auto"/>
        <w:right w:val="none" w:sz="0" w:space="0" w:color="auto"/>
      </w:divBdr>
    </w:div>
    <w:div w:id="953904653">
      <w:bodyDiv w:val="1"/>
      <w:marLeft w:val="0"/>
      <w:marRight w:val="0"/>
      <w:marTop w:val="0"/>
      <w:marBottom w:val="0"/>
      <w:divBdr>
        <w:top w:val="none" w:sz="0" w:space="0" w:color="auto"/>
        <w:left w:val="none" w:sz="0" w:space="0" w:color="auto"/>
        <w:bottom w:val="none" w:sz="0" w:space="0" w:color="auto"/>
        <w:right w:val="none" w:sz="0" w:space="0" w:color="auto"/>
      </w:divBdr>
    </w:div>
    <w:div w:id="962536420">
      <w:bodyDiv w:val="1"/>
      <w:marLeft w:val="0"/>
      <w:marRight w:val="0"/>
      <w:marTop w:val="0"/>
      <w:marBottom w:val="0"/>
      <w:divBdr>
        <w:top w:val="none" w:sz="0" w:space="0" w:color="auto"/>
        <w:left w:val="none" w:sz="0" w:space="0" w:color="auto"/>
        <w:bottom w:val="none" w:sz="0" w:space="0" w:color="auto"/>
        <w:right w:val="none" w:sz="0" w:space="0" w:color="auto"/>
      </w:divBdr>
    </w:div>
    <w:div w:id="972519920">
      <w:bodyDiv w:val="1"/>
      <w:marLeft w:val="0"/>
      <w:marRight w:val="0"/>
      <w:marTop w:val="0"/>
      <w:marBottom w:val="0"/>
      <w:divBdr>
        <w:top w:val="none" w:sz="0" w:space="0" w:color="auto"/>
        <w:left w:val="none" w:sz="0" w:space="0" w:color="auto"/>
        <w:bottom w:val="none" w:sz="0" w:space="0" w:color="auto"/>
        <w:right w:val="none" w:sz="0" w:space="0" w:color="auto"/>
      </w:divBdr>
    </w:div>
    <w:div w:id="1011834795">
      <w:bodyDiv w:val="1"/>
      <w:marLeft w:val="0"/>
      <w:marRight w:val="0"/>
      <w:marTop w:val="0"/>
      <w:marBottom w:val="0"/>
      <w:divBdr>
        <w:top w:val="none" w:sz="0" w:space="0" w:color="auto"/>
        <w:left w:val="none" w:sz="0" w:space="0" w:color="auto"/>
        <w:bottom w:val="none" w:sz="0" w:space="0" w:color="auto"/>
        <w:right w:val="none" w:sz="0" w:space="0" w:color="auto"/>
      </w:divBdr>
    </w:div>
    <w:div w:id="1065834906">
      <w:bodyDiv w:val="1"/>
      <w:marLeft w:val="0"/>
      <w:marRight w:val="0"/>
      <w:marTop w:val="0"/>
      <w:marBottom w:val="0"/>
      <w:divBdr>
        <w:top w:val="none" w:sz="0" w:space="0" w:color="auto"/>
        <w:left w:val="none" w:sz="0" w:space="0" w:color="auto"/>
        <w:bottom w:val="none" w:sz="0" w:space="0" w:color="auto"/>
        <w:right w:val="none" w:sz="0" w:space="0" w:color="auto"/>
      </w:divBdr>
    </w:div>
    <w:div w:id="1093746515">
      <w:bodyDiv w:val="1"/>
      <w:marLeft w:val="0"/>
      <w:marRight w:val="0"/>
      <w:marTop w:val="0"/>
      <w:marBottom w:val="0"/>
      <w:divBdr>
        <w:top w:val="none" w:sz="0" w:space="0" w:color="auto"/>
        <w:left w:val="none" w:sz="0" w:space="0" w:color="auto"/>
        <w:bottom w:val="none" w:sz="0" w:space="0" w:color="auto"/>
        <w:right w:val="none" w:sz="0" w:space="0" w:color="auto"/>
      </w:divBdr>
    </w:div>
    <w:div w:id="1103066569">
      <w:bodyDiv w:val="1"/>
      <w:marLeft w:val="0"/>
      <w:marRight w:val="0"/>
      <w:marTop w:val="0"/>
      <w:marBottom w:val="0"/>
      <w:divBdr>
        <w:top w:val="none" w:sz="0" w:space="0" w:color="auto"/>
        <w:left w:val="none" w:sz="0" w:space="0" w:color="auto"/>
        <w:bottom w:val="none" w:sz="0" w:space="0" w:color="auto"/>
        <w:right w:val="none" w:sz="0" w:space="0" w:color="auto"/>
      </w:divBdr>
    </w:div>
    <w:div w:id="1218466981">
      <w:bodyDiv w:val="1"/>
      <w:marLeft w:val="0"/>
      <w:marRight w:val="0"/>
      <w:marTop w:val="0"/>
      <w:marBottom w:val="0"/>
      <w:divBdr>
        <w:top w:val="none" w:sz="0" w:space="0" w:color="auto"/>
        <w:left w:val="none" w:sz="0" w:space="0" w:color="auto"/>
        <w:bottom w:val="none" w:sz="0" w:space="0" w:color="auto"/>
        <w:right w:val="none" w:sz="0" w:space="0" w:color="auto"/>
      </w:divBdr>
    </w:div>
    <w:div w:id="1219972961">
      <w:bodyDiv w:val="1"/>
      <w:marLeft w:val="0"/>
      <w:marRight w:val="0"/>
      <w:marTop w:val="0"/>
      <w:marBottom w:val="0"/>
      <w:divBdr>
        <w:top w:val="none" w:sz="0" w:space="0" w:color="auto"/>
        <w:left w:val="none" w:sz="0" w:space="0" w:color="auto"/>
        <w:bottom w:val="none" w:sz="0" w:space="0" w:color="auto"/>
        <w:right w:val="none" w:sz="0" w:space="0" w:color="auto"/>
      </w:divBdr>
    </w:div>
    <w:div w:id="1228343974">
      <w:bodyDiv w:val="1"/>
      <w:marLeft w:val="0"/>
      <w:marRight w:val="0"/>
      <w:marTop w:val="0"/>
      <w:marBottom w:val="0"/>
      <w:divBdr>
        <w:top w:val="none" w:sz="0" w:space="0" w:color="auto"/>
        <w:left w:val="none" w:sz="0" w:space="0" w:color="auto"/>
        <w:bottom w:val="none" w:sz="0" w:space="0" w:color="auto"/>
        <w:right w:val="none" w:sz="0" w:space="0" w:color="auto"/>
      </w:divBdr>
    </w:div>
    <w:div w:id="1228758526">
      <w:bodyDiv w:val="1"/>
      <w:marLeft w:val="0"/>
      <w:marRight w:val="0"/>
      <w:marTop w:val="0"/>
      <w:marBottom w:val="0"/>
      <w:divBdr>
        <w:top w:val="none" w:sz="0" w:space="0" w:color="auto"/>
        <w:left w:val="none" w:sz="0" w:space="0" w:color="auto"/>
        <w:bottom w:val="none" w:sz="0" w:space="0" w:color="auto"/>
        <w:right w:val="none" w:sz="0" w:space="0" w:color="auto"/>
      </w:divBdr>
    </w:div>
    <w:div w:id="1295796877">
      <w:bodyDiv w:val="1"/>
      <w:marLeft w:val="0"/>
      <w:marRight w:val="0"/>
      <w:marTop w:val="0"/>
      <w:marBottom w:val="0"/>
      <w:divBdr>
        <w:top w:val="none" w:sz="0" w:space="0" w:color="auto"/>
        <w:left w:val="none" w:sz="0" w:space="0" w:color="auto"/>
        <w:bottom w:val="none" w:sz="0" w:space="0" w:color="auto"/>
        <w:right w:val="none" w:sz="0" w:space="0" w:color="auto"/>
      </w:divBdr>
    </w:div>
    <w:div w:id="1298030044">
      <w:bodyDiv w:val="1"/>
      <w:marLeft w:val="0"/>
      <w:marRight w:val="0"/>
      <w:marTop w:val="0"/>
      <w:marBottom w:val="0"/>
      <w:divBdr>
        <w:top w:val="none" w:sz="0" w:space="0" w:color="auto"/>
        <w:left w:val="none" w:sz="0" w:space="0" w:color="auto"/>
        <w:bottom w:val="none" w:sz="0" w:space="0" w:color="auto"/>
        <w:right w:val="none" w:sz="0" w:space="0" w:color="auto"/>
      </w:divBdr>
    </w:div>
    <w:div w:id="1301378411">
      <w:bodyDiv w:val="1"/>
      <w:marLeft w:val="0"/>
      <w:marRight w:val="0"/>
      <w:marTop w:val="0"/>
      <w:marBottom w:val="0"/>
      <w:divBdr>
        <w:top w:val="none" w:sz="0" w:space="0" w:color="auto"/>
        <w:left w:val="none" w:sz="0" w:space="0" w:color="auto"/>
        <w:bottom w:val="none" w:sz="0" w:space="0" w:color="auto"/>
        <w:right w:val="none" w:sz="0" w:space="0" w:color="auto"/>
      </w:divBdr>
    </w:div>
    <w:div w:id="1311523132">
      <w:bodyDiv w:val="1"/>
      <w:marLeft w:val="0"/>
      <w:marRight w:val="0"/>
      <w:marTop w:val="0"/>
      <w:marBottom w:val="0"/>
      <w:divBdr>
        <w:top w:val="none" w:sz="0" w:space="0" w:color="auto"/>
        <w:left w:val="none" w:sz="0" w:space="0" w:color="auto"/>
        <w:bottom w:val="none" w:sz="0" w:space="0" w:color="auto"/>
        <w:right w:val="none" w:sz="0" w:space="0" w:color="auto"/>
      </w:divBdr>
    </w:div>
    <w:div w:id="1341661319">
      <w:bodyDiv w:val="1"/>
      <w:marLeft w:val="0"/>
      <w:marRight w:val="0"/>
      <w:marTop w:val="0"/>
      <w:marBottom w:val="0"/>
      <w:divBdr>
        <w:top w:val="none" w:sz="0" w:space="0" w:color="auto"/>
        <w:left w:val="none" w:sz="0" w:space="0" w:color="auto"/>
        <w:bottom w:val="none" w:sz="0" w:space="0" w:color="auto"/>
        <w:right w:val="none" w:sz="0" w:space="0" w:color="auto"/>
      </w:divBdr>
    </w:div>
    <w:div w:id="1354454090">
      <w:bodyDiv w:val="1"/>
      <w:marLeft w:val="0"/>
      <w:marRight w:val="0"/>
      <w:marTop w:val="0"/>
      <w:marBottom w:val="0"/>
      <w:divBdr>
        <w:top w:val="none" w:sz="0" w:space="0" w:color="auto"/>
        <w:left w:val="none" w:sz="0" w:space="0" w:color="auto"/>
        <w:bottom w:val="none" w:sz="0" w:space="0" w:color="auto"/>
        <w:right w:val="none" w:sz="0" w:space="0" w:color="auto"/>
      </w:divBdr>
    </w:div>
    <w:div w:id="1362627918">
      <w:bodyDiv w:val="1"/>
      <w:marLeft w:val="0"/>
      <w:marRight w:val="0"/>
      <w:marTop w:val="0"/>
      <w:marBottom w:val="0"/>
      <w:divBdr>
        <w:top w:val="none" w:sz="0" w:space="0" w:color="auto"/>
        <w:left w:val="none" w:sz="0" w:space="0" w:color="auto"/>
        <w:bottom w:val="none" w:sz="0" w:space="0" w:color="auto"/>
        <w:right w:val="none" w:sz="0" w:space="0" w:color="auto"/>
      </w:divBdr>
    </w:div>
    <w:div w:id="1382897874">
      <w:bodyDiv w:val="1"/>
      <w:marLeft w:val="0"/>
      <w:marRight w:val="0"/>
      <w:marTop w:val="0"/>
      <w:marBottom w:val="0"/>
      <w:divBdr>
        <w:top w:val="none" w:sz="0" w:space="0" w:color="auto"/>
        <w:left w:val="none" w:sz="0" w:space="0" w:color="auto"/>
        <w:bottom w:val="none" w:sz="0" w:space="0" w:color="auto"/>
        <w:right w:val="none" w:sz="0" w:space="0" w:color="auto"/>
      </w:divBdr>
    </w:div>
    <w:div w:id="1426347052">
      <w:bodyDiv w:val="1"/>
      <w:marLeft w:val="0"/>
      <w:marRight w:val="0"/>
      <w:marTop w:val="0"/>
      <w:marBottom w:val="0"/>
      <w:divBdr>
        <w:top w:val="none" w:sz="0" w:space="0" w:color="auto"/>
        <w:left w:val="none" w:sz="0" w:space="0" w:color="auto"/>
        <w:bottom w:val="none" w:sz="0" w:space="0" w:color="auto"/>
        <w:right w:val="none" w:sz="0" w:space="0" w:color="auto"/>
      </w:divBdr>
    </w:div>
    <w:div w:id="1471022388">
      <w:bodyDiv w:val="1"/>
      <w:marLeft w:val="0"/>
      <w:marRight w:val="0"/>
      <w:marTop w:val="0"/>
      <w:marBottom w:val="0"/>
      <w:divBdr>
        <w:top w:val="none" w:sz="0" w:space="0" w:color="auto"/>
        <w:left w:val="none" w:sz="0" w:space="0" w:color="auto"/>
        <w:bottom w:val="none" w:sz="0" w:space="0" w:color="auto"/>
        <w:right w:val="none" w:sz="0" w:space="0" w:color="auto"/>
      </w:divBdr>
    </w:div>
    <w:div w:id="1488475164">
      <w:bodyDiv w:val="1"/>
      <w:marLeft w:val="0"/>
      <w:marRight w:val="0"/>
      <w:marTop w:val="0"/>
      <w:marBottom w:val="0"/>
      <w:divBdr>
        <w:top w:val="none" w:sz="0" w:space="0" w:color="auto"/>
        <w:left w:val="none" w:sz="0" w:space="0" w:color="auto"/>
        <w:bottom w:val="none" w:sz="0" w:space="0" w:color="auto"/>
        <w:right w:val="none" w:sz="0" w:space="0" w:color="auto"/>
      </w:divBdr>
    </w:div>
    <w:div w:id="1577865113">
      <w:bodyDiv w:val="1"/>
      <w:marLeft w:val="0"/>
      <w:marRight w:val="0"/>
      <w:marTop w:val="0"/>
      <w:marBottom w:val="0"/>
      <w:divBdr>
        <w:top w:val="none" w:sz="0" w:space="0" w:color="auto"/>
        <w:left w:val="none" w:sz="0" w:space="0" w:color="auto"/>
        <w:bottom w:val="none" w:sz="0" w:space="0" w:color="auto"/>
        <w:right w:val="none" w:sz="0" w:space="0" w:color="auto"/>
      </w:divBdr>
    </w:div>
    <w:div w:id="1594587448">
      <w:bodyDiv w:val="1"/>
      <w:marLeft w:val="0"/>
      <w:marRight w:val="0"/>
      <w:marTop w:val="0"/>
      <w:marBottom w:val="0"/>
      <w:divBdr>
        <w:top w:val="none" w:sz="0" w:space="0" w:color="auto"/>
        <w:left w:val="none" w:sz="0" w:space="0" w:color="auto"/>
        <w:bottom w:val="none" w:sz="0" w:space="0" w:color="auto"/>
        <w:right w:val="none" w:sz="0" w:space="0" w:color="auto"/>
      </w:divBdr>
    </w:div>
    <w:div w:id="1611356623">
      <w:bodyDiv w:val="1"/>
      <w:marLeft w:val="0"/>
      <w:marRight w:val="0"/>
      <w:marTop w:val="0"/>
      <w:marBottom w:val="0"/>
      <w:divBdr>
        <w:top w:val="none" w:sz="0" w:space="0" w:color="auto"/>
        <w:left w:val="none" w:sz="0" w:space="0" w:color="auto"/>
        <w:bottom w:val="none" w:sz="0" w:space="0" w:color="auto"/>
        <w:right w:val="none" w:sz="0" w:space="0" w:color="auto"/>
      </w:divBdr>
    </w:div>
    <w:div w:id="1635021408">
      <w:bodyDiv w:val="1"/>
      <w:marLeft w:val="0"/>
      <w:marRight w:val="0"/>
      <w:marTop w:val="0"/>
      <w:marBottom w:val="0"/>
      <w:divBdr>
        <w:top w:val="none" w:sz="0" w:space="0" w:color="auto"/>
        <w:left w:val="none" w:sz="0" w:space="0" w:color="auto"/>
        <w:bottom w:val="none" w:sz="0" w:space="0" w:color="auto"/>
        <w:right w:val="none" w:sz="0" w:space="0" w:color="auto"/>
      </w:divBdr>
    </w:div>
    <w:div w:id="1644847774">
      <w:bodyDiv w:val="1"/>
      <w:marLeft w:val="0"/>
      <w:marRight w:val="0"/>
      <w:marTop w:val="0"/>
      <w:marBottom w:val="0"/>
      <w:divBdr>
        <w:top w:val="none" w:sz="0" w:space="0" w:color="auto"/>
        <w:left w:val="none" w:sz="0" w:space="0" w:color="auto"/>
        <w:bottom w:val="none" w:sz="0" w:space="0" w:color="auto"/>
        <w:right w:val="none" w:sz="0" w:space="0" w:color="auto"/>
      </w:divBdr>
    </w:div>
    <w:div w:id="1651442635">
      <w:bodyDiv w:val="1"/>
      <w:marLeft w:val="0"/>
      <w:marRight w:val="0"/>
      <w:marTop w:val="0"/>
      <w:marBottom w:val="0"/>
      <w:divBdr>
        <w:top w:val="none" w:sz="0" w:space="0" w:color="auto"/>
        <w:left w:val="none" w:sz="0" w:space="0" w:color="auto"/>
        <w:bottom w:val="none" w:sz="0" w:space="0" w:color="auto"/>
        <w:right w:val="none" w:sz="0" w:space="0" w:color="auto"/>
      </w:divBdr>
    </w:div>
    <w:div w:id="1663776013">
      <w:bodyDiv w:val="1"/>
      <w:marLeft w:val="0"/>
      <w:marRight w:val="0"/>
      <w:marTop w:val="0"/>
      <w:marBottom w:val="0"/>
      <w:divBdr>
        <w:top w:val="none" w:sz="0" w:space="0" w:color="auto"/>
        <w:left w:val="none" w:sz="0" w:space="0" w:color="auto"/>
        <w:bottom w:val="none" w:sz="0" w:space="0" w:color="auto"/>
        <w:right w:val="none" w:sz="0" w:space="0" w:color="auto"/>
      </w:divBdr>
    </w:div>
    <w:div w:id="1696930590">
      <w:bodyDiv w:val="1"/>
      <w:marLeft w:val="0"/>
      <w:marRight w:val="0"/>
      <w:marTop w:val="0"/>
      <w:marBottom w:val="0"/>
      <w:divBdr>
        <w:top w:val="none" w:sz="0" w:space="0" w:color="auto"/>
        <w:left w:val="none" w:sz="0" w:space="0" w:color="auto"/>
        <w:bottom w:val="none" w:sz="0" w:space="0" w:color="auto"/>
        <w:right w:val="none" w:sz="0" w:space="0" w:color="auto"/>
      </w:divBdr>
    </w:div>
    <w:div w:id="1698116054">
      <w:bodyDiv w:val="1"/>
      <w:marLeft w:val="0"/>
      <w:marRight w:val="0"/>
      <w:marTop w:val="0"/>
      <w:marBottom w:val="0"/>
      <w:divBdr>
        <w:top w:val="none" w:sz="0" w:space="0" w:color="auto"/>
        <w:left w:val="none" w:sz="0" w:space="0" w:color="auto"/>
        <w:bottom w:val="none" w:sz="0" w:space="0" w:color="auto"/>
        <w:right w:val="none" w:sz="0" w:space="0" w:color="auto"/>
      </w:divBdr>
    </w:div>
    <w:div w:id="1702777884">
      <w:bodyDiv w:val="1"/>
      <w:marLeft w:val="0"/>
      <w:marRight w:val="0"/>
      <w:marTop w:val="0"/>
      <w:marBottom w:val="0"/>
      <w:divBdr>
        <w:top w:val="none" w:sz="0" w:space="0" w:color="auto"/>
        <w:left w:val="none" w:sz="0" w:space="0" w:color="auto"/>
        <w:bottom w:val="none" w:sz="0" w:space="0" w:color="auto"/>
        <w:right w:val="none" w:sz="0" w:space="0" w:color="auto"/>
      </w:divBdr>
    </w:div>
    <w:div w:id="1703631461">
      <w:bodyDiv w:val="1"/>
      <w:marLeft w:val="0"/>
      <w:marRight w:val="0"/>
      <w:marTop w:val="0"/>
      <w:marBottom w:val="0"/>
      <w:divBdr>
        <w:top w:val="none" w:sz="0" w:space="0" w:color="auto"/>
        <w:left w:val="none" w:sz="0" w:space="0" w:color="auto"/>
        <w:bottom w:val="none" w:sz="0" w:space="0" w:color="auto"/>
        <w:right w:val="none" w:sz="0" w:space="0" w:color="auto"/>
      </w:divBdr>
    </w:div>
    <w:div w:id="1711955586">
      <w:bodyDiv w:val="1"/>
      <w:marLeft w:val="0"/>
      <w:marRight w:val="0"/>
      <w:marTop w:val="0"/>
      <w:marBottom w:val="0"/>
      <w:divBdr>
        <w:top w:val="none" w:sz="0" w:space="0" w:color="auto"/>
        <w:left w:val="none" w:sz="0" w:space="0" w:color="auto"/>
        <w:bottom w:val="none" w:sz="0" w:space="0" w:color="auto"/>
        <w:right w:val="none" w:sz="0" w:space="0" w:color="auto"/>
      </w:divBdr>
    </w:div>
    <w:div w:id="1733961204">
      <w:bodyDiv w:val="1"/>
      <w:marLeft w:val="0"/>
      <w:marRight w:val="0"/>
      <w:marTop w:val="0"/>
      <w:marBottom w:val="0"/>
      <w:divBdr>
        <w:top w:val="none" w:sz="0" w:space="0" w:color="auto"/>
        <w:left w:val="none" w:sz="0" w:space="0" w:color="auto"/>
        <w:bottom w:val="none" w:sz="0" w:space="0" w:color="auto"/>
        <w:right w:val="none" w:sz="0" w:space="0" w:color="auto"/>
      </w:divBdr>
    </w:div>
    <w:div w:id="1776631199">
      <w:bodyDiv w:val="1"/>
      <w:marLeft w:val="0"/>
      <w:marRight w:val="0"/>
      <w:marTop w:val="0"/>
      <w:marBottom w:val="0"/>
      <w:divBdr>
        <w:top w:val="none" w:sz="0" w:space="0" w:color="auto"/>
        <w:left w:val="none" w:sz="0" w:space="0" w:color="auto"/>
        <w:bottom w:val="none" w:sz="0" w:space="0" w:color="auto"/>
        <w:right w:val="none" w:sz="0" w:space="0" w:color="auto"/>
      </w:divBdr>
    </w:div>
    <w:div w:id="1793477026">
      <w:bodyDiv w:val="1"/>
      <w:marLeft w:val="0"/>
      <w:marRight w:val="0"/>
      <w:marTop w:val="0"/>
      <w:marBottom w:val="0"/>
      <w:divBdr>
        <w:top w:val="none" w:sz="0" w:space="0" w:color="auto"/>
        <w:left w:val="none" w:sz="0" w:space="0" w:color="auto"/>
        <w:bottom w:val="none" w:sz="0" w:space="0" w:color="auto"/>
        <w:right w:val="none" w:sz="0" w:space="0" w:color="auto"/>
      </w:divBdr>
    </w:div>
    <w:div w:id="1806972766">
      <w:bodyDiv w:val="1"/>
      <w:marLeft w:val="0"/>
      <w:marRight w:val="0"/>
      <w:marTop w:val="0"/>
      <w:marBottom w:val="0"/>
      <w:divBdr>
        <w:top w:val="none" w:sz="0" w:space="0" w:color="auto"/>
        <w:left w:val="none" w:sz="0" w:space="0" w:color="auto"/>
        <w:bottom w:val="none" w:sz="0" w:space="0" w:color="auto"/>
        <w:right w:val="none" w:sz="0" w:space="0" w:color="auto"/>
      </w:divBdr>
    </w:div>
    <w:div w:id="1854956126">
      <w:bodyDiv w:val="1"/>
      <w:marLeft w:val="0"/>
      <w:marRight w:val="0"/>
      <w:marTop w:val="0"/>
      <w:marBottom w:val="0"/>
      <w:divBdr>
        <w:top w:val="none" w:sz="0" w:space="0" w:color="auto"/>
        <w:left w:val="none" w:sz="0" w:space="0" w:color="auto"/>
        <w:bottom w:val="none" w:sz="0" w:space="0" w:color="auto"/>
        <w:right w:val="none" w:sz="0" w:space="0" w:color="auto"/>
      </w:divBdr>
    </w:div>
    <w:div w:id="1858881403">
      <w:bodyDiv w:val="1"/>
      <w:marLeft w:val="0"/>
      <w:marRight w:val="0"/>
      <w:marTop w:val="0"/>
      <w:marBottom w:val="0"/>
      <w:divBdr>
        <w:top w:val="none" w:sz="0" w:space="0" w:color="auto"/>
        <w:left w:val="none" w:sz="0" w:space="0" w:color="auto"/>
        <w:bottom w:val="none" w:sz="0" w:space="0" w:color="auto"/>
        <w:right w:val="none" w:sz="0" w:space="0" w:color="auto"/>
      </w:divBdr>
    </w:div>
    <w:div w:id="1896117094">
      <w:bodyDiv w:val="1"/>
      <w:marLeft w:val="0"/>
      <w:marRight w:val="0"/>
      <w:marTop w:val="0"/>
      <w:marBottom w:val="0"/>
      <w:divBdr>
        <w:top w:val="none" w:sz="0" w:space="0" w:color="auto"/>
        <w:left w:val="none" w:sz="0" w:space="0" w:color="auto"/>
        <w:bottom w:val="none" w:sz="0" w:space="0" w:color="auto"/>
        <w:right w:val="none" w:sz="0" w:space="0" w:color="auto"/>
      </w:divBdr>
    </w:div>
    <w:div w:id="1919098789">
      <w:bodyDiv w:val="1"/>
      <w:marLeft w:val="0"/>
      <w:marRight w:val="0"/>
      <w:marTop w:val="0"/>
      <w:marBottom w:val="0"/>
      <w:divBdr>
        <w:top w:val="none" w:sz="0" w:space="0" w:color="auto"/>
        <w:left w:val="none" w:sz="0" w:space="0" w:color="auto"/>
        <w:bottom w:val="none" w:sz="0" w:space="0" w:color="auto"/>
        <w:right w:val="none" w:sz="0" w:space="0" w:color="auto"/>
      </w:divBdr>
    </w:div>
    <w:div w:id="1990789865">
      <w:bodyDiv w:val="1"/>
      <w:marLeft w:val="0"/>
      <w:marRight w:val="0"/>
      <w:marTop w:val="0"/>
      <w:marBottom w:val="0"/>
      <w:divBdr>
        <w:top w:val="none" w:sz="0" w:space="0" w:color="auto"/>
        <w:left w:val="none" w:sz="0" w:space="0" w:color="auto"/>
        <w:bottom w:val="none" w:sz="0" w:space="0" w:color="auto"/>
        <w:right w:val="none" w:sz="0" w:space="0" w:color="auto"/>
      </w:divBdr>
    </w:div>
    <w:div w:id="2004122585">
      <w:bodyDiv w:val="1"/>
      <w:marLeft w:val="0"/>
      <w:marRight w:val="0"/>
      <w:marTop w:val="0"/>
      <w:marBottom w:val="0"/>
      <w:divBdr>
        <w:top w:val="none" w:sz="0" w:space="0" w:color="auto"/>
        <w:left w:val="none" w:sz="0" w:space="0" w:color="auto"/>
        <w:bottom w:val="none" w:sz="0" w:space="0" w:color="auto"/>
        <w:right w:val="none" w:sz="0" w:space="0" w:color="auto"/>
      </w:divBdr>
    </w:div>
    <w:div w:id="2008633344">
      <w:bodyDiv w:val="1"/>
      <w:marLeft w:val="0"/>
      <w:marRight w:val="0"/>
      <w:marTop w:val="0"/>
      <w:marBottom w:val="0"/>
      <w:divBdr>
        <w:top w:val="none" w:sz="0" w:space="0" w:color="auto"/>
        <w:left w:val="none" w:sz="0" w:space="0" w:color="auto"/>
        <w:bottom w:val="none" w:sz="0" w:space="0" w:color="auto"/>
        <w:right w:val="none" w:sz="0" w:space="0" w:color="auto"/>
      </w:divBdr>
    </w:div>
    <w:div w:id="2014256552">
      <w:bodyDiv w:val="1"/>
      <w:marLeft w:val="0"/>
      <w:marRight w:val="0"/>
      <w:marTop w:val="0"/>
      <w:marBottom w:val="0"/>
      <w:divBdr>
        <w:top w:val="none" w:sz="0" w:space="0" w:color="auto"/>
        <w:left w:val="none" w:sz="0" w:space="0" w:color="auto"/>
        <w:bottom w:val="none" w:sz="0" w:space="0" w:color="auto"/>
        <w:right w:val="none" w:sz="0" w:space="0" w:color="auto"/>
      </w:divBdr>
    </w:div>
    <w:div w:id="2016566543">
      <w:marLeft w:val="0"/>
      <w:marRight w:val="0"/>
      <w:marTop w:val="0"/>
      <w:marBottom w:val="0"/>
      <w:divBdr>
        <w:top w:val="none" w:sz="0" w:space="0" w:color="auto"/>
        <w:left w:val="none" w:sz="0" w:space="0" w:color="auto"/>
        <w:bottom w:val="none" w:sz="0" w:space="0" w:color="auto"/>
        <w:right w:val="none" w:sz="0" w:space="0" w:color="auto"/>
      </w:divBdr>
    </w:div>
    <w:div w:id="2016566544">
      <w:marLeft w:val="0"/>
      <w:marRight w:val="0"/>
      <w:marTop w:val="0"/>
      <w:marBottom w:val="0"/>
      <w:divBdr>
        <w:top w:val="none" w:sz="0" w:space="0" w:color="auto"/>
        <w:left w:val="none" w:sz="0" w:space="0" w:color="auto"/>
        <w:bottom w:val="none" w:sz="0" w:space="0" w:color="auto"/>
        <w:right w:val="none" w:sz="0" w:space="0" w:color="auto"/>
      </w:divBdr>
    </w:div>
    <w:div w:id="2016566545">
      <w:marLeft w:val="0"/>
      <w:marRight w:val="0"/>
      <w:marTop w:val="0"/>
      <w:marBottom w:val="0"/>
      <w:divBdr>
        <w:top w:val="none" w:sz="0" w:space="0" w:color="auto"/>
        <w:left w:val="none" w:sz="0" w:space="0" w:color="auto"/>
        <w:bottom w:val="none" w:sz="0" w:space="0" w:color="auto"/>
        <w:right w:val="none" w:sz="0" w:space="0" w:color="auto"/>
      </w:divBdr>
    </w:div>
    <w:div w:id="2016566546">
      <w:marLeft w:val="0"/>
      <w:marRight w:val="0"/>
      <w:marTop w:val="0"/>
      <w:marBottom w:val="0"/>
      <w:divBdr>
        <w:top w:val="none" w:sz="0" w:space="0" w:color="auto"/>
        <w:left w:val="none" w:sz="0" w:space="0" w:color="auto"/>
        <w:bottom w:val="none" w:sz="0" w:space="0" w:color="auto"/>
        <w:right w:val="none" w:sz="0" w:space="0" w:color="auto"/>
      </w:divBdr>
    </w:div>
    <w:div w:id="2018380841">
      <w:bodyDiv w:val="1"/>
      <w:marLeft w:val="0"/>
      <w:marRight w:val="0"/>
      <w:marTop w:val="0"/>
      <w:marBottom w:val="0"/>
      <w:divBdr>
        <w:top w:val="none" w:sz="0" w:space="0" w:color="auto"/>
        <w:left w:val="none" w:sz="0" w:space="0" w:color="auto"/>
        <w:bottom w:val="none" w:sz="0" w:space="0" w:color="auto"/>
        <w:right w:val="none" w:sz="0" w:space="0" w:color="auto"/>
      </w:divBdr>
    </w:div>
    <w:div w:id="2050253753">
      <w:bodyDiv w:val="1"/>
      <w:marLeft w:val="0"/>
      <w:marRight w:val="0"/>
      <w:marTop w:val="0"/>
      <w:marBottom w:val="0"/>
      <w:divBdr>
        <w:top w:val="none" w:sz="0" w:space="0" w:color="auto"/>
        <w:left w:val="none" w:sz="0" w:space="0" w:color="auto"/>
        <w:bottom w:val="none" w:sz="0" w:space="0" w:color="auto"/>
        <w:right w:val="none" w:sz="0" w:space="0" w:color="auto"/>
      </w:divBdr>
    </w:div>
    <w:div w:id="2110809992">
      <w:bodyDiv w:val="1"/>
      <w:marLeft w:val="0"/>
      <w:marRight w:val="0"/>
      <w:marTop w:val="0"/>
      <w:marBottom w:val="0"/>
      <w:divBdr>
        <w:top w:val="none" w:sz="0" w:space="0" w:color="auto"/>
        <w:left w:val="none" w:sz="0" w:space="0" w:color="auto"/>
        <w:bottom w:val="none" w:sz="0" w:space="0" w:color="auto"/>
        <w:right w:val="none" w:sz="0" w:space="0" w:color="auto"/>
      </w:divBdr>
    </w:div>
    <w:div w:id="21445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esid.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urofondy.gov.sk/program-slovensko/informovanie-a-komunikacia/manual-pre-informovanie-a-komunikaciu/"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ika.sk"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uvo.gov.sk/verejny-obstaravatel-obstaravatel/zverejnovanie-oznameni-a-dokumentov/spolocny-slovnik-obstaravania-cpv"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33B6865D357D49BB28EF11379B4E0B" ma:contentTypeVersion="11" ma:contentTypeDescription="Create a new document." ma:contentTypeScope="" ma:versionID="0494a1177115919678dab87121a71111">
  <xsd:schema xmlns:xsd="http://www.w3.org/2001/XMLSchema" xmlns:xs="http://www.w3.org/2001/XMLSchema" xmlns:p="http://schemas.microsoft.com/office/2006/metadata/properties" xmlns:ns2="54c68185-e36f-49c8-b6f0-1fda4cb34f81" xmlns:ns3="92d59b66-2caa-47dd-b987-e69445656a45" targetNamespace="http://schemas.microsoft.com/office/2006/metadata/properties" ma:root="true" ma:fieldsID="21a7ef7ac427984483433ec8369c674f" ns2:_="" ns3:_="">
    <xsd:import namespace="54c68185-e36f-49c8-b6f0-1fda4cb34f81"/>
    <xsd:import namespace="92d59b66-2caa-47dd-b987-e69445656a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68185-e36f-49c8-b6f0-1fda4cb34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d59b66-2caa-47dd-b987-e69445656a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e54b4b-855b-4eeb-b793-e4e44d31bd90}" ma:internalName="TaxCatchAll" ma:showField="CatchAllData" ma:web="92d59b66-2caa-47dd-b987-e69445656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4c68185-e36f-49c8-b6f0-1fda4cb34f81">
      <Terms xmlns="http://schemas.microsoft.com/office/infopath/2007/PartnerControls"/>
    </lcf76f155ced4ddcb4097134ff3c332f>
    <TaxCatchAll xmlns="92d59b66-2caa-47dd-b987-e69445656a4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750BD-0DB2-4D77-B59B-2B0BF62A2DFB}">
  <ds:schemaRefs>
    <ds:schemaRef ds:uri="http://schemas.openxmlformats.org/officeDocument/2006/bibliography"/>
  </ds:schemaRefs>
</ds:datastoreItem>
</file>

<file path=customXml/itemProps2.xml><?xml version="1.0" encoding="utf-8"?>
<ds:datastoreItem xmlns:ds="http://schemas.openxmlformats.org/officeDocument/2006/customXml" ds:itemID="{76828832-68D4-45E0-B20E-5FECADB1F091}"/>
</file>

<file path=customXml/itemProps3.xml><?xml version="1.0" encoding="utf-8"?>
<ds:datastoreItem xmlns:ds="http://schemas.openxmlformats.org/officeDocument/2006/customXml" ds:itemID="{8B6DE323-477E-40A6-97E5-AC78AC067FE0}">
  <ds:schemaRefs>
    <ds:schemaRef ds:uri="http://schemas.microsoft.com/office/2006/metadata/properties"/>
    <ds:schemaRef ds:uri="http://schemas.microsoft.com/office/infopath/2007/PartnerControls"/>
    <ds:schemaRef ds:uri="54c68185-e36f-49c8-b6f0-1fda4cb34f81"/>
    <ds:schemaRef ds:uri="92d59b66-2caa-47dd-b987-e69445656a45"/>
  </ds:schemaRefs>
</ds:datastoreItem>
</file>

<file path=customXml/itemProps4.xml><?xml version="1.0" encoding="utf-8"?>
<ds:datastoreItem xmlns:ds="http://schemas.openxmlformats.org/officeDocument/2006/customXml" ds:itemID="{78C53461-B869-41F9-A75F-67C40331B757}">
  <ds:schemaRefs>
    <ds:schemaRef ds:uri="http://schemas.microsoft.com/sharepoint/v3/contenttype/forms"/>
  </ds:schemaRefs>
</ds:datastoreItem>
</file>

<file path=customXml/itemProps5.xml><?xml version="1.0" encoding="utf-8"?>
<ds:datastoreItem xmlns:ds="http://schemas.openxmlformats.org/officeDocument/2006/customXml" ds:itemID="{1F559AA0-2453-49F4-B2C8-D7B3024C0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75</Pages>
  <Words>39647</Words>
  <Characters>225989</Characters>
  <Application>Microsoft Office Word</Application>
  <DocSecurity>0</DocSecurity>
  <Lines>1883</Lines>
  <Paragraphs>530</Paragraphs>
  <ScaleCrop>false</ScaleCrop>
  <Company>Hlavné mesto SR Bratislava</Company>
  <LinksUpToDate>false</LinksUpToDate>
  <CharactersWithSpaces>265106</CharactersWithSpaces>
  <SharedDoc>false</SharedDoc>
  <HLinks>
    <vt:vector size="594" baseType="variant">
      <vt:variant>
        <vt:i4>786438</vt:i4>
      </vt:variant>
      <vt:variant>
        <vt:i4>660</vt:i4>
      </vt:variant>
      <vt:variant>
        <vt:i4>0</vt:i4>
      </vt:variant>
      <vt:variant>
        <vt:i4>5</vt:i4>
      </vt:variant>
      <vt:variant>
        <vt:lpwstr>https://eurofondy.gov.sk/program-slovensko/informovanie-a-komunikacia/manual-pre-informovanie-a-komunikaciu/</vt:lpwstr>
      </vt:variant>
      <vt:variant>
        <vt:lpwstr/>
      </vt:variant>
      <vt:variant>
        <vt:i4>5898249</vt:i4>
      </vt:variant>
      <vt:variant>
        <vt:i4>642</vt:i4>
      </vt:variant>
      <vt:variant>
        <vt:i4>0</vt:i4>
      </vt:variant>
      <vt:variant>
        <vt:i4>5</vt:i4>
      </vt:variant>
      <vt:variant>
        <vt:lpwstr>https://esid.sk/</vt:lpwstr>
      </vt:variant>
      <vt:variant>
        <vt:lpwstr/>
      </vt:variant>
      <vt:variant>
        <vt:i4>655376</vt:i4>
      </vt:variant>
      <vt:variant>
        <vt:i4>585</vt:i4>
      </vt:variant>
      <vt:variant>
        <vt:i4>0</vt:i4>
      </vt:variant>
      <vt:variant>
        <vt:i4>5</vt:i4>
      </vt:variant>
      <vt:variant>
        <vt:lpwstr>http://www.unika.sk/</vt:lpwstr>
      </vt:variant>
      <vt:variant>
        <vt:lpwstr/>
      </vt:variant>
      <vt:variant>
        <vt:i4>4849676</vt:i4>
      </vt:variant>
      <vt:variant>
        <vt:i4>573</vt:i4>
      </vt:variant>
      <vt:variant>
        <vt:i4>0</vt:i4>
      </vt:variant>
      <vt:variant>
        <vt:i4>5</vt:i4>
      </vt:variant>
      <vt:variant>
        <vt:lpwstr>http://www.uvo.gov.sk/verejny-obstaravatel-obstaravatel/zverejnovanie-oznameni-a-dokumentov/spolocny-slovnik-obstaravania-cpv</vt:lpwstr>
      </vt:variant>
      <vt:variant>
        <vt:lpwstr/>
      </vt:variant>
      <vt:variant>
        <vt:i4>1769534</vt:i4>
      </vt:variant>
      <vt:variant>
        <vt:i4>566</vt:i4>
      </vt:variant>
      <vt:variant>
        <vt:i4>0</vt:i4>
      </vt:variant>
      <vt:variant>
        <vt:i4>5</vt:i4>
      </vt:variant>
      <vt:variant>
        <vt:lpwstr/>
      </vt:variant>
      <vt:variant>
        <vt:lpwstr>_Toc187411914</vt:lpwstr>
      </vt:variant>
      <vt:variant>
        <vt:i4>1769534</vt:i4>
      </vt:variant>
      <vt:variant>
        <vt:i4>560</vt:i4>
      </vt:variant>
      <vt:variant>
        <vt:i4>0</vt:i4>
      </vt:variant>
      <vt:variant>
        <vt:i4>5</vt:i4>
      </vt:variant>
      <vt:variant>
        <vt:lpwstr/>
      </vt:variant>
      <vt:variant>
        <vt:lpwstr>_Toc187411913</vt:lpwstr>
      </vt:variant>
      <vt:variant>
        <vt:i4>1769534</vt:i4>
      </vt:variant>
      <vt:variant>
        <vt:i4>554</vt:i4>
      </vt:variant>
      <vt:variant>
        <vt:i4>0</vt:i4>
      </vt:variant>
      <vt:variant>
        <vt:i4>5</vt:i4>
      </vt:variant>
      <vt:variant>
        <vt:lpwstr/>
      </vt:variant>
      <vt:variant>
        <vt:lpwstr>_Toc187411912</vt:lpwstr>
      </vt:variant>
      <vt:variant>
        <vt:i4>1769534</vt:i4>
      </vt:variant>
      <vt:variant>
        <vt:i4>548</vt:i4>
      </vt:variant>
      <vt:variant>
        <vt:i4>0</vt:i4>
      </vt:variant>
      <vt:variant>
        <vt:i4>5</vt:i4>
      </vt:variant>
      <vt:variant>
        <vt:lpwstr/>
      </vt:variant>
      <vt:variant>
        <vt:lpwstr>_Toc187411911</vt:lpwstr>
      </vt:variant>
      <vt:variant>
        <vt:i4>1769534</vt:i4>
      </vt:variant>
      <vt:variant>
        <vt:i4>542</vt:i4>
      </vt:variant>
      <vt:variant>
        <vt:i4>0</vt:i4>
      </vt:variant>
      <vt:variant>
        <vt:i4>5</vt:i4>
      </vt:variant>
      <vt:variant>
        <vt:lpwstr/>
      </vt:variant>
      <vt:variant>
        <vt:lpwstr>_Toc187411910</vt:lpwstr>
      </vt:variant>
      <vt:variant>
        <vt:i4>1703998</vt:i4>
      </vt:variant>
      <vt:variant>
        <vt:i4>536</vt:i4>
      </vt:variant>
      <vt:variant>
        <vt:i4>0</vt:i4>
      </vt:variant>
      <vt:variant>
        <vt:i4>5</vt:i4>
      </vt:variant>
      <vt:variant>
        <vt:lpwstr/>
      </vt:variant>
      <vt:variant>
        <vt:lpwstr>_Toc187411909</vt:lpwstr>
      </vt:variant>
      <vt:variant>
        <vt:i4>1703998</vt:i4>
      </vt:variant>
      <vt:variant>
        <vt:i4>530</vt:i4>
      </vt:variant>
      <vt:variant>
        <vt:i4>0</vt:i4>
      </vt:variant>
      <vt:variant>
        <vt:i4>5</vt:i4>
      </vt:variant>
      <vt:variant>
        <vt:lpwstr/>
      </vt:variant>
      <vt:variant>
        <vt:lpwstr>_Toc187411908</vt:lpwstr>
      </vt:variant>
      <vt:variant>
        <vt:i4>1703998</vt:i4>
      </vt:variant>
      <vt:variant>
        <vt:i4>524</vt:i4>
      </vt:variant>
      <vt:variant>
        <vt:i4>0</vt:i4>
      </vt:variant>
      <vt:variant>
        <vt:i4>5</vt:i4>
      </vt:variant>
      <vt:variant>
        <vt:lpwstr/>
      </vt:variant>
      <vt:variant>
        <vt:lpwstr>_Toc187411907</vt:lpwstr>
      </vt:variant>
      <vt:variant>
        <vt:i4>1703998</vt:i4>
      </vt:variant>
      <vt:variant>
        <vt:i4>518</vt:i4>
      </vt:variant>
      <vt:variant>
        <vt:i4>0</vt:i4>
      </vt:variant>
      <vt:variant>
        <vt:i4>5</vt:i4>
      </vt:variant>
      <vt:variant>
        <vt:lpwstr/>
      </vt:variant>
      <vt:variant>
        <vt:lpwstr>_Toc187411906</vt:lpwstr>
      </vt:variant>
      <vt:variant>
        <vt:i4>1703998</vt:i4>
      </vt:variant>
      <vt:variant>
        <vt:i4>512</vt:i4>
      </vt:variant>
      <vt:variant>
        <vt:i4>0</vt:i4>
      </vt:variant>
      <vt:variant>
        <vt:i4>5</vt:i4>
      </vt:variant>
      <vt:variant>
        <vt:lpwstr/>
      </vt:variant>
      <vt:variant>
        <vt:lpwstr>_Toc187411905</vt:lpwstr>
      </vt:variant>
      <vt:variant>
        <vt:i4>1703998</vt:i4>
      </vt:variant>
      <vt:variant>
        <vt:i4>506</vt:i4>
      </vt:variant>
      <vt:variant>
        <vt:i4>0</vt:i4>
      </vt:variant>
      <vt:variant>
        <vt:i4>5</vt:i4>
      </vt:variant>
      <vt:variant>
        <vt:lpwstr/>
      </vt:variant>
      <vt:variant>
        <vt:lpwstr>_Toc187411904</vt:lpwstr>
      </vt:variant>
      <vt:variant>
        <vt:i4>1703998</vt:i4>
      </vt:variant>
      <vt:variant>
        <vt:i4>500</vt:i4>
      </vt:variant>
      <vt:variant>
        <vt:i4>0</vt:i4>
      </vt:variant>
      <vt:variant>
        <vt:i4>5</vt:i4>
      </vt:variant>
      <vt:variant>
        <vt:lpwstr/>
      </vt:variant>
      <vt:variant>
        <vt:lpwstr>_Toc187411903</vt:lpwstr>
      </vt:variant>
      <vt:variant>
        <vt:i4>1703998</vt:i4>
      </vt:variant>
      <vt:variant>
        <vt:i4>494</vt:i4>
      </vt:variant>
      <vt:variant>
        <vt:i4>0</vt:i4>
      </vt:variant>
      <vt:variant>
        <vt:i4>5</vt:i4>
      </vt:variant>
      <vt:variant>
        <vt:lpwstr/>
      </vt:variant>
      <vt:variant>
        <vt:lpwstr>_Toc187411902</vt:lpwstr>
      </vt:variant>
      <vt:variant>
        <vt:i4>1703998</vt:i4>
      </vt:variant>
      <vt:variant>
        <vt:i4>488</vt:i4>
      </vt:variant>
      <vt:variant>
        <vt:i4>0</vt:i4>
      </vt:variant>
      <vt:variant>
        <vt:i4>5</vt:i4>
      </vt:variant>
      <vt:variant>
        <vt:lpwstr/>
      </vt:variant>
      <vt:variant>
        <vt:lpwstr>_Toc187411901</vt:lpwstr>
      </vt:variant>
      <vt:variant>
        <vt:i4>1703998</vt:i4>
      </vt:variant>
      <vt:variant>
        <vt:i4>482</vt:i4>
      </vt:variant>
      <vt:variant>
        <vt:i4>0</vt:i4>
      </vt:variant>
      <vt:variant>
        <vt:i4>5</vt:i4>
      </vt:variant>
      <vt:variant>
        <vt:lpwstr/>
      </vt:variant>
      <vt:variant>
        <vt:lpwstr>_Toc187411900</vt:lpwstr>
      </vt:variant>
      <vt:variant>
        <vt:i4>1245247</vt:i4>
      </vt:variant>
      <vt:variant>
        <vt:i4>476</vt:i4>
      </vt:variant>
      <vt:variant>
        <vt:i4>0</vt:i4>
      </vt:variant>
      <vt:variant>
        <vt:i4>5</vt:i4>
      </vt:variant>
      <vt:variant>
        <vt:lpwstr/>
      </vt:variant>
      <vt:variant>
        <vt:lpwstr>_Toc187411899</vt:lpwstr>
      </vt:variant>
      <vt:variant>
        <vt:i4>1245247</vt:i4>
      </vt:variant>
      <vt:variant>
        <vt:i4>470</vt:i4>
      </vt:variant>
      <vt:variant>
        <vt:i4>0</vt:i4>
      </vt:variant>
      <vt:variant>
        <vt:i4>5</vt:i4>
      </vt:variant>
      <vt:variant>
        <vt:lpwstr/>
      </vt:variant>
      <vt:variant>
        <vt:lpwstr>_Toc187411898</vt:lpwstr>
      </vt:variant>
      <vt:variant>
        <vt:i4>1245247</vt:i4>
      </vt:variant>
      <vt:variant>
        <vt:i4>464</vt:i4>
      </vt:variant>
      <vt:variant>
        <vt:i4>0</vt:i4>
      </vt:variant>
      <vt:variant>
        <vt:i4>5</vt:i4>
      </vt:variant>
      <vt:variant>
        <vt:lpwstr/>
      </vt:variant>
      <vt:variant>
        <vt:lpwstr>_Toc187411897</vt:lpwstr>
      </vt:variant>
      <vt:variant>
        <vt:i4>1245247</vt:i4>
      </vt:variant>
      <vt:variant>
        <vt:i4>458</vt:i4>
      </vt:variant>
      <vt:variant>
        <vt:i4>0</vt:i4>
      </vt:variant>
      <vt:variant>
        <vt:i4>5</vt:i4>
      </vt:variant>
      <vt:variant>
        <vt:lpwstr/>
      </vt:variant>
      <vt:variant>
        <vt:lpwstr>_Toc187411896</vt:lpwstr>
      </vt:variant>
      <vt:variant>
        <vt:i4>1245247</vt:i4>
      </vt:variant>
      <vt:variant>
        <vt:i4>452</vt:i4>
      </vt:variant>
      <vt:variant>
        <vt:i4>0</vt:i4>
      </vt:variant>
      <vt:variant>
        <vt:i4>5</vt:i4>
      </vt:variant>
      <vt:variant>
        <vt:lpwstr/>
      </vt:variant>
      <vt:variant>
        <vt:lpwstr>_Toc187411895</vt:lpwstr>
      </vt:variant>
      <vt:variant>
        <vt:i4>1245247</vt:i4>
      </vt:variant>
      <vt:variant>
        <vt:i4>446</vt:i4>
      </vt:variant>
      <vt:variant>
        <vt:i4>0</vt:i4>
      </vt:variant>
      <vt:variant>
        <vt:i4>5</vt:i4>
      </vt:variant>
      <vt:variant>
        <vt:lpwstr/>
      </vt:variant>
      <vt:variant>
        <vt:lpwstr>_Toc187411894</vt:lpwstr>
      </vt:variant>
      <vt:variant>
        <vt:i4>1245247</vt:i4>
      </vt:variant>
      <vt:variant>
        <vt:i4>440</vt:i4>
      </vt:variant>
      <vt:variant>
        <vt:i4>0</vt:i4>
      </vt:variant>
      <vt:variant>
        <vt:i4>5</vt:i4>
      </vt:variant>
      <vt:variant>
        <vt:lpwstr/>
      </vt:variant>
      <vt:variant>
        <vt:lpwstr>_Toc187411893</vt:lpwstr>
      </vt:variant>
      <vt:variant>
        <vt:i4>1245247</vt:i4>
      </vt:variant>
      <vt:variant>
        <vt:i4>434</vt:i4>
      </vt:variant>
      <vt:variant>
        <vt:i4>0</vt:i4>
      </vt:variant>
      <vt:variant>
        <vt:i4>5</vt:i4>
      </vt:variant>
      <vt:variant>
        <vt:lpwstr/>
      </vt:variant>
      <vt:variant>
        <vt:lpwstr>_Toc187411892</vt:lpwstr>
      </vt:variant>
      <vt:variant>
        <vt:i4>1245247</vt:i4>
      </vt:variant>
      <vt:variant>
        <vt:i4>428</vt:i4>
      </vt:variant>
      <vt:variant>
        <vt:i4>0</vt:i4>
      </vt:variant>
      <vt:variant>
        <vt:i4>5</vt:i4>
      </vt:variant>
      <vt:variant>
        <vt:lpwstr/>
      </vt:variant>
      <vt:variant>
        <vt:lpwstr>_Toc187411891</vt:lpwstr>
      </vt:variant>
      <vt:variant>
        <vt:i4>1245247</vt:i4>
      </vt:variant>
      <vt:variant>
        <vt:i4>422</vt:i4>
      </vt:variant>
      <vt:variant>
        <vt:i4>0</vt:i4>
      </vt:variant>
      <vt:variant>
        <vt:i4>5</vt:i4>
      </vt:variant>
      <vt:variant>
        <vt:lpwstr/>
      </vt:variant>
      <vt:variant>
        <vt:lpwstr>_Toc187411890</vt:lpwstr>
      </vt:variant>
      <vt:variant>
        <vt:i4>1179711</vt:i4>
      </vt:variant>
      <vt:variant>
        <vt:i4>416</vt:i4>
      </vt:variant>
      <vt:variant>
        <vt:i4>0</vt:i4>
      </vt:variant>
      <vt:variant>
        <vt:i4>5</vt:i4>
      </vt:variant>
      <vt:variant>
        <vt:lpwstr/>
      </vt:variant>
      <vt:variant>
        <vt:lpwstr>_Toc187411889</vt:lpwstr>
      </vt:variant>
      <vt:variant>
        <vt:i4>1179711</vt:i4>
      </vt:variant>
      <vt:variant>
        <vt:i4>410</vt:i4>
      </vt:variant>
      <vt:variant>
        <vt:i4>0</vt:i4>
      </vt:variant>
      <vt:variant>
        <vt:i4>5</vt:i4>
      </vt:variant>
      <vt:variant>
        <vt:lpwstr/>
      </vt:variant>
      <vt:variant>
        <vt:lpwstr>_Toc187411888</vt:lpwstr>
      </vt:variant>
      <vt:variant>
        <vt:i4>1179711</vt:i4>
      </vt:variant>
      <vt:variant>
        <vt:i4>404</vt:i4>
      </vt:variant>
      <vt:variant>
        <vt:i4>0</vt:i4>
      </vt:variant>
      <vt:variant>
        <vt:i4>5</vt:i4>
      </vt:variant>
      <vt:variant>
        <vt:lpwstr/>
      </vt:variant>
      <vt:variant>
        <vt:lpwstr>_Toc187411887</vt:lpwstr>
      </vt:variant>
      <vt:variant>
        <vt:i4>1179711</vt:i4>
      </vt:variant>
      <vt:variant>
        <vt:i4>398</vt:i4>
      </vt:variant>
      <vt:variant>
        <vt:i4>0</vt:i4>
      </vt:variant>
      <vt:variant>
        <vt:i4>5</vt:i4>
      </vt:variant>
      <vt:variant>
        <vt:lpwstr/>
      </vt:variant>
      <vt:variant>
        <vt:lpwstr>_Toc187411886</vt:lpwstr>
      </vt:variant>
      <vt:variant>
        <vt:i4>1179711</vt:i4>
      </vt:variant>
      <vt:variant>
        <vt:i4>392</vt:i4>
      </vt:variant>
      <vt:variant>
        <vt:i4>0</vt:i4>
      </vt:variant>
      <vt:variant>
        <vt:i4>5</vt:i4>
      </vt:variant>
      <vt:variant>
        <vt:lpwstr/>
      </vt:variant>
      <vt:variant>
        <vt:lpwstr>_Toc187411885</vt:lpwstr>
      </vt:variant>
      <vt:variant>
        <vt:i4>1179711</vt:i4>
      </vt:variant>
      <vt:variant>
        <vt:i4>386</vt:i4>
      </vt:variant>
      <vt:variant>
        <vt:i4>0</vt:i4>
      </vt:variant>
      <vt:variant>
        <vt:i4>5</vt:i4>
      </vt:variant>
      <vt:variant>
        <vt:lpwstr/>
      </vt:variant>
      <vt:variant>
        <vt:lpwstr>_Toc187411884</vt:lpwstr>
      </vt:variant>
      <vt:variant>
        <vt:i4>1179711</vt:i4>
      </vt:variant>
      <vt:variant>
        <vt:i4>380</vt:i4>
      </vt:variant>
      <vt:variant>
        <vt:i4>0</vt:i4>
      </vt:variant>
      <vt:variant>
        <vt:i4>5</vt:i4>
      </vt:variant>
      <vt:variant>
        <vt:lpwstr/>
      </vt:variant>
      <vt:variant>
        <vt:lpwstr>_Toc187411883</vt:lpwstr>
      </vt:variant>
      <vt:variant>
        <vt:i4>1179711</vt:i4>
      </vt:variant>
      <vt:variant>
        <vt:i4>374</vt:i4>
      </vt:variant>
      <vt:variant>
        <vt:i4>0</vt:i4>
      </vt:variant>
      <vt:variant>
        <vt:i4>5</vt:i4>
      </vt:variant>
      <vt:variant>
        <vt:lpwstr/>
      </vt:variant>
      <vt:variant>
        <vt:lpwstr>_Toc187411882</vt:lpwstr>
      </vt:variant>
      <vt:variant>
        <vt:i4>1179711</vt:i4>
      </vt:variant>
      <vt:variant>
        <vt:i4>368</vt:i4>
      </vt:variant>
      <vt:variant>
        <vt:i4>0</vt:i4>
      </vt:variant>
      <vt:variant>
        <vt:i4>5</vt:i4>
      </vt:variant>
      <vt:variant>
        <vt:lpwstr/>
      </vt:variant>
      <vt:variant>
        <vt:lpwstr>_Toc187411881</vt:lpwstr>
      </vt:variant>
      <vt:variant>
        <vt:i4>1179711</vt:i4>
      </vt:variant>
      <vt:variant>
        <vt:i4>362</vt:i4>
      </vt:variant>
      <vt:variant>
        <vt:i4>0</vt:i4>
      </vt:variant>
      <vt:variant>
        <vt:i4>5</vt:i4>
      </vt:variant>
      <vt:variant>
        <vt:lpwstr/>
      </vt:variant>
      <vt:variant>
        <vt:lpwstr>_Toc187411880</vt:lpwstr>
      </vt:variant>
      <vt:variant>
        <vt:i4>1900607</vt:i4>
      </vt:variant>
      <vt:variant>
        <vt:i4>356</vt:i4>
      </vt:variant>
      <vt:variant>
        <vt:i4>0</vt:i4>
      </vt:variant>
      <vt:variant>
        <vt:i4>5</vt:i4>
      </vt:variant>
      <vt:variant>
        <vt:lpwstr/>
      </vt:variant>
      <vt:variant>
        <vt:lpwstr>_Toc187411879</vt:lpwstr>
      </vt:variant>
      <vt:variant>
        <vt:i4>1900607</vt:i4>
      </vt:variant>
      <vt:variant>
        <vt:i4>350</vt:i4>
      </vt:variant>
      <vt:variant>
        <vt:i4>0</vt:i4>
      </vt:variant>
      <vt:variant>
        <vt:i4>5</vt:i4>
      </vt:variant>
      <vt:variant>
        <vt:lpwstr/>
      </vt:variant>
      <vt:variant>
        <vt:lpwstr>_Toc187411878</vt:lpwstr>
      </vt:variant>
      <vt:variant>
        <vt:i4>1900607</vt:i4>
      </vt:variant>
      <vt:variant>
        <vt:i4>344</vt:i4>
      </vt:variant>
      <vt:variant>
        <vt:i4>0</vt:i4>
      </vt:variant>
      <vt:variant>
        <vt:i4>5</vt:i4>
      </vt:variant>
      <vt:variant>
        <vt:lpwstr/>
      </vt:variant>
      <vt:variant>
        <vt:lpwstr>_Toc187411877</vt:lpwstr>
      </vt:variant>
      <vt:variant>
        <vt:i4>1900607</vt:i4>
      </vt:variant>
      <vt:variant>
        <vt:i4>338</vt:i4>
      </vt:variant>
      <vt:variant>
        <vt:i4>0</vt:i4>
      </vt:variant>
      <vt:variant>
        <vt:i4>5</vt:i4>
      </vt:variant>
      <vt:variant>
        <vt:lpwstr/>
      </vt:variant>
      <vt:variant>
        <vt:lpwstr>_Toc187411876</vt:lpwstr>
      </vt:variant>
      <vt:variant>
        <vt:i4>1900607</vt:i4>
      </vt:variant>
      <vt:variant>
        <vt:i4>332</vt:i4>
      </vt:variant>
      <vt:variant>
        <vt:i4>0</vt:i4>
      </vt:variant>
      <vt:variant>
        <vt:i4>5</vt:i4>
      </vt:variant>
      <vt:variant>
        <vt:lpwstr/>
      </vt:variant>
      <vt:variant>
        <vt:lpwstr>_Toc187411875</vt:lpwstr>
      </vt:variant>
      <vt:variant>
        <vt:i4>1900607</vt:i4>
      </vt:variant>
      <vt:variant>
        <vt:i4>326</vt:i4>
      </vt:variant>
      <vt:variant>
        <vt:i4>0</vt:i4>
      </vt:variant>
      <vt:variant>
        <vt:i4>5</vt:i4>
      </vt:variant>
      <vt:variant>
        <vt:lpwstr/>
      </vt:variant>
      <vt:variant>
        <vt:lpwstr>_Toc187411874</vt:lpwstr>
      </vt:variant>
      <vt:variant>
        <vt:i4>1900607</vt:i4>
      </vt:variant>
      <vt:variant>
        <vt:i4>320</vt:i4>
      </vt:variant>
      <vt:variant>
        <vt:i4>0</vt:i4>
      </vt:variant>
      <vt:variant>
        <vt:i4>5</vt:i4>
      </vt:variant>
      <vt:variant>
        <vt:lpwstr/>
      </vt:variant>
      <vt:variant>
        <vt:lpwstr>_Toc187411873</vt:lpwstr>
      </vt:variant>
      <vt:variant>
        <vt:i4>1900607</vt:i4>
      </vt:variant>
      <vt:variant>
        <vt:i4>314</vt:i4>
      </vt:variant>
      <vt:variant>
        <vt:i4>0</vt:i4>
      </vt:variant>
      <vt:variant>
        <vt:i4>5</vt:i4>
      </vt:variant>
      <vt:variant>
        <vt:lpwstr/>
      </vt:variant>
      <vt:variant>
        <vt:lpwstr>_Toc187411872</vt:lpwstr>
      </vt:variant>
      <vt:variant>
        <vt:i4>1900607</vt:i4>
      </vt:variant>
      <vt:variant>
        <vt:i4>308</vt:i4>
      </vt:variant>
      <vt:variant>
        <vt:i4>0</vt:i4>
      </vt:variant>
      <vt:variant>
        <vt:i4>5</vt:i4>
      </vt:variant>
      <vt:variant>
        <vt:lpwstr/>
      </vt:variant>
      <vt:variant>
        <vt:lpwstr>_Toc187411871</vt:lpwstr>
      </vt:variant>
      <vt:variant>
        <vt:i4>1900607</vt:i4>
      </vt:variant>
      <vt:variant>
        <vt:i4>302</vt:i4>
      </vt:variant>
      <vt:variant>
        <vt:i4>0</vt:i4>
      </vt:variant>
      <vt:variant>
        <vt:i4>5</vt:i4>
      </vt:variant>
      <vt:variant>
        <vt:lpwstr/>
      </vt:variant>
      <vt:variant>
        <vt:lpwstr>_Toc187411870</vt:lpwstr>
      </vt:variant>
      <vt:variant>
        <vt:i4>1835071</vt:i4>
      </vt:variant>
      <vt:variant>
        <vt:i4>296</vt:i4>
      </vt:variant>
      <vt:variant>
        <vt:i4>0</vt:i4>
      </vt:variant>
      <vt:variant>
        <vt:i4>5</vt:i4>
      </vt:variant>
      <vt:variant>
        <vt:lpwstr/>
      </vt:variant>
      <vt:variant>
        <vt:lpwstr>_Toc187411869</vt:lpwstr>
      </vt:variant>
      <vt:variant>
        <vt:i4>1835071</vt:i4>
      </vt:variant>
      <vt:variant>
        <vt:i4>290</vt:i4>
      </vt:variant>
      <vt:variant>
        <vt:i4>0</vt:i4>
      </vt:variant>
      <vt:variant>
        <vt:i4>5</vt:i4>
      </vt:variant>
      <vt:variant>
        <vt:lpwstr/>
      </vt:variant>
      <vt:variant>
        <vt:lpwstr>_Toc187411868</vt:lpwstr>
      </vt:variant>
      <vt:variant>
        <vt:i4>1835071</vt:i4>
      </vt:variant>
      <vt:variant>
        <vt:i4>284</vt:i4>
      </vt:variant>
      <vt:variant>
        <vt:i4>0</vt:i4>
      </vt:variant>
      <vt:variant>
        <vt:i4>5</vt:i4>
      </vt:variant>
      <vt:variant>
        <vt:lpwstr/>
      </vt:variant>
      <vt:variant>
        <vt:lpwstr>_Toc187411867</vt:lpwstr>
      </vt:variant>
      <vt:variant>
        <vt:i4>1835071</vt:i4>
      </vt:variant>
      <vt:variant>
        <vt:i4>278</vt:i4>
      </vt:variant>
      <vt:variant>
        <vt:i4>0</vt:i4>
      </vt:variant>
      <vt:variant>
        <vt:i4>5</vt:i4>
      </vt:variant>
      <vt:variant>
        <vt:lpwstr/>
      </vt:variant>
      <vt:variant>
        <vt:lpwstr>_Toc187411866</vt:lpwstr>
      </vt:variant>
      <vt:variant>
        <vt:i4>1835071</vt:i4>
      </vt:variant>
      <vt:variant>
        <vt:i4>272</vt:i4>
      </vt:variant>
      <vt:variant>
        <vt:i4>0</vt:i4>
      </vt:variant>
      <vt:variant>
        <vt:i4>5</vt:i4>
      </vt:variant>
      <vt:variant>
        <vt:lpwstr/>
      </vt:variant>
      <vt:variant>
        <vt:lpwstr>_Toc187411865</vt:lpwstr>
      </vt:variant>
      <vt:variant>
        <vt:i4>1835071</vt:i4>
      </vt:variant>
      <vt:variant>
        <vt:i4>266</vt:i4>
      </vt:variant>
      <vt:variant>
        <vt:i4>0</vt:i4>
      </vt:variant>
      <vt:variant>
        <vt:i4>5</vt:i4>
      </vt:variant>
      <vt:variant>
        <vt:lpwstr/>
      </vt:variant>
      <vt:variant>
        <vt:lpwstr>_Toc187411864</vt:lpwstr>
      </vt:variant>
      <vt:variant>
        <vt:i4>1835071</vt:i4>
      </vt:variant>
      <vt:variant>
        <vt:i4>260</vt:i4>
      </vt:variant>
      <vt:variant>
        <vt:i4>0</vt:i4>
      </vt:variant>
      <vt:variant>
        <vt:i4>5</vt:i4>
      </vt:variant>
      <vt:variant>
        <vt:lpwstr/>
      </vt:variant>
      <vt:variant>
        <vt:lpwstr>_Toc187411863</vt:lpwstr>
      </vt:variant>
      <vt:variant>
        <vt:i4>1835071</vt:i4>
      </vt:variant>
      <vt:variant>
        <vt:i4>254</vt:i4>
      </vt:variant>
      <vt:variant>
        <vt:i4>0</vt:i4>
      </vt:variant>
      <vt:variant>
        <vt:i4>5</vt:i4>
      </vt:variant>
      <vt:variant>
        <vt:lpwstr/>
      </vt:variant>
      <vt:variant>
        <vt:lpwstr>_Toc187411862</vt:lpwstr>
      </vt:variant>
      <vt:variant>
        <vt:i4>1835071</vt:i4>
      </vt:variant>
      <vt:variant>
        <vt:i4>248</vt:i4>
      </vt:variant>
      <vt:variant>
        <vt:i4>0</vt:i4>
      </vt:variant>
      <vt:variant>
        <vt:i4>5</vt:i4>
      </vt:variant>
      <vt:variant>
        <vt:lpwstr/>
      </vt:variant>
      <vt:variant>
        <vt:lpwstr>_Toc187411861</vt:lpwstr>
      </vt:variant>
      <vt:variant>
        <vt:i4>1835071</vt:i4>
      </vt:variant>
      <vt:variant>
        <vt:i4>242</vt:i4>
      </vt:variant>
      <vt:variant>
        <vt:i4>0</vt:i4>
      </vt:variant>
      <vt:variant>
        <vt:i4>5</vt:i4>
      </vt:variant>
      <vt:variant>
        <vt:lpwstr/>
      </vt:variant>
      <vt:variant>
        <vt:lpwstr>_Toc187411860</vt:lpwstr>
      </vt:variant>
      <vt:variant>
        <vt:i4>2031679</vt:i4>
      </vt:variant>
      <vt:variant>
        <vt:i4>236</vt:i4>
      </vt:variant>
      <vt:variant>
        <vt:i4>0</vt:i4>
      </vt:variant>
      <vt:variant>
        <vt:i4>5</vt:i4>
      </vt:variant>
      <vt:variant>
        <vt:lpwstr/>
      </vt:variant>
      <vt:variant>
        <vt:lpwstr>_Toc187411859</vt:lpwstr>
      </vt:variant>
      <vt:variant>
        <vt:i4>2031679</vt:i4>
      </vt:variant>
      <vt:variant>
        <vt:i4>230</vt:i4>
      </vt:variant>
      <vt:variant>
        <vt:i4>0</vt:i4>
      </vt:variant>
      <vt:variant>
        <vt:i4>5</vt:i4>
      </vt:variant>
      <vt:variant>
        <vt:lpwstr/>
      </vt:variant>
      <vt:variant>
        <vt:lpwstr>_Toc187411858</vt:lpwstr>
      </vt:variant>
      <vt:variant>
        <vt:i4>2031679</vt:i4>
      </vt:variant>
      <vt:variant>
        <vt:i4>224</vt:i4>
      </vt:variant>
      <vt:variant>
        <vt:i4>0</vt:i4>
      </vt:variant>
      <vt:variant>
        <vt:i4>5</vt:i4>
      </vt:variant>
      <vt:variant>
        <vt:lpwstr/>
      </vt:variant>
      <vt:variant>
        <vt:lpwstr>_Toc187411857</vt:lpwstr>
      </vt:variant>
      <vt:variant>
        <vt:i4>2031679</vt:i4>
      </vt:variant>
      <vt:variant>
        <vt:i4>218</vt:i4>
      </vt:variant>
      <vt:variant>
        <vt:i4>0</vt:i4>
      </vt:variant>
      <vt:variant>
        <vt:i4>5</vt:i4>
      </vt:variant>
      <vt:variant>
        <vt:lpwstr/>
      </vt:variant>
      <vt:variant>
        <vt:lpwstr>_Toc187411856</vt:lpwstr>
      </vt:variant>
      <vt:variant>
        <vt:i4>2031679</vt:i4>
      </vt:variant>
      <vt:variant>
        <vt:i4>212</vt:i4>
      </vt:variant>
      <vt:variant>
        <vt:i4>0</vt:i4>
      </vt:variant>
      <vt:variant>
        <vt:i4>5</vt:i4>
      </vt:variant>
      <vt:variant>
        <vt:lpwstr/>
      </vt:variant>
      <vt:variant>
        <vt:lpwstr>_Toc187411855</vt:lpwstr>
      </vt:variant>
      <vt:variant>
        <vt:i4>2031679</vt:i4>
      </vt:variant>
      <vt:variant>
        <vt:i4>206</vt:i4>
      </vt:variant>
      <vt:variant>
        <vt:i4>0</vt:i4>
      </vt:variant>
      <vt:variant>
        <vt:i4>5</vt:i4>
      </vt:variant>
      <vt:variant>
        <vt:lpwstr/>
      </vt:variant>
      <vt:variant>
        <vt:lpwstr>_Toc187411854</vt:lpwstr>
      </vt:variant>
      <vt:variant>
        <vt:i4>2031679</vt:i4>
      </vt:variant>
      <vt:variant>
        <vt:i4>200</vt:i4>
      </vt:variant>
      <vt:variant>
        <vt:i4>0</vt:i4>
      </vt:variant>
      <vt:variant>
        <vt:i4>5</vt:i4>
      </vt:variant>
      <vt:variant>
        <vt:lpwstr/>
      </vt:variant>
      <vt:variant>
        <vt:lpwstr>_Toc187411853</vt:lpwstr>
      </vt:variant>
      <vt:variant>
        <vt:i4>2031679</vt:i4>
      </vt:variant>
      <vt:variant>
        <vt:i4>194</vt:i4>
      </vt:variant>
      <vt:variant>
        <vt:i4>0</vt:i4>
      </vt:variant>
      <vt:variant>
        <vt:i4>5</vt:i4>
      </vt:variant>
      <vt:variant>
        <vt:lpwstr/>
      </vt:variant>
      <vt:variant>
        <vt:lpwstr>_Toc187411852</vt:lpwstr>
      </vt:variant>
      <vt:variant>
        <vt:i4>2031679</vt:i4>
      </vt:variant>
      <vt:variant>
        <vt:i4>188</vt:i4>
      </vt:variant>
      <vt:variant>
        <vt:i4>0</vt:i4>
      </vt:variant>
      <vt:variant>
        <vt:i4>5</vt:i4>
      </vt:variant>
      <vt:variant>
        <vt:lpwstr/>
      </vt:variant>
      <vt:variant>
        <vt:lpwstr>_Toc187411851</vt:lpwstr>
      </vt:variant>
      <vt:variant>
        <vt:i4>2031679</vt:i4>
      </vt:variant>
      <vt:variant>
        <vt:i4>182</vt:i4>
      </vt:variant>
      <vt:variant>
        <vt:i4>0</vt:i4>
      </vt:variant>
      <vt:variant>
        <vt:i4>5</vt:i4>
      </vt:variant>
      <vt:variant>
        <vt:lpwstr/>
      </vt:variant>
      <vt:variant>
        <vt:lpwstr>_Toc187411850</vt:lpwstr>
      </vt:variant>
      <vt:variant>
        <vt:i4>1966143</vt:i4>
      </vt:variant>
      <vt:variant>
        <vt:i4>176</vt:i4>
      </vt:variant>
      <vt:variant>
        <vt:i4>0</vt:i4>
      </vt:variant>
      <vt:variant>
        <vt:i4>5</vt:i4>
      </vt:variant>
      <vt:variant>
        <vt:lpwstr/>
      </vt:variant>
      <vt:variant>
        <vt:lpwstr>_Toc187411849</vt:lpwstr>
      </vt:variant>
      <vt:variant>
        <vt:i4>1966143</vt:i4>
      </vt:variant>
      <vt:variant>
        <vt:i4>170</vt:i4>
      </vt:variant>
      <vt:variant>
        <vt:i4>0</vt:i4>
      </vt:variant>
      <vt:variant>
        <vt:i4>5</vt:i4>
      </vt:variant>
      <vt:variant>
        <vt:lpwstr/>
      </vt:variant>
      <vt:variant>
        <vt:lpwstr>_Toc187411848</vt:lpwstr>
      </vt:variant>
      <vt:variant>
        <vt:i4>1966143</vt:i4>
      </vt:variant>
      <vt:variant>
        <vt:i4>164</vt:i4>
      </vt:variant>
      <vt:variant>
        <vt:i4>0</vt:i4>
      </vt:variant>
      <vt:variant>
        <vt:i4>5</vt:i4>
      </vt:variant>
      <vt:variant>
        <vt:lpwstr/>
      </vt:variant>
      <vt:variant>
        <vt:lpwstr>_Toc187411847</vt:lpwstr>
      </vt:variant>
      <vt:variant>
        <vt:i4>1966143</vt:i4>
      </vt:variant>
      <vt:variant>
        <vt:i4>158</vt:i4>
      </vt:variant>
      <vt:variant>
        <vt:i4>0</vt:i4>
      </vt:variant>
      <vt:variant>
        <vt:i4>5</vt:i4>
      </vt:variant>
      <vt:variant>
        <vt:lpwstr/>
      </vt:variant>
      <vt:variant>
        <vt:lpwstr>_Toc187411846</vt:lpwstr>
      </vt:variant>
      <vt:variant>
        <vt:i4>1966143</vt:i4>
      </vt:variant>
      <vt:variant>
        <vt:i4>152</vt:i4>
      </vt:variant>
      <vt:variant>
        <vt:i4>0</vt:i4>
      </vt:variant>
      <vt:variant>
        <vt:i4>5</vt:i4>
      </vt:variant>
      <vt:variant>
        <vt:lpwstr/>
      </vt:variant>
      <vt:variant>
        <vt:lpwstr>_Toc187411845</vt:lpwstr>
      </vt:variant>
      <vt:variant>
        <vt:i4>1966143</vt:i4>
      </vt:variant>
      <vt:variant>
        <vt:i4>146</vt:i4>
      </vt:variant>
      <vt:variant>
        <vt:i4>0</vt:i4>
      </vt:variant>
      <vt:variant>
        <vt:i4>5</vt:i4>
      </vt:variant>
      <vt:variant>
        <vt:lpwstr/>
      </vt:variant>
      <vt:variant>
        <vt:lpwstr>_Toc187411844</vt:lpwstr>
      </vt:variant>
      <vt:variant>
        <vt:i4>1966143</vt:i4>
      </vt:variant>
      <vt:variant>
        <vt:i4>140</vt:i4>
      </vt:variant>
      <vt:variant>
        <vt:i4>0</vt:i4>
      </vt:variant>
      <vt:variant>
        <vt:i4>5</vt:i4>
      </vt:variant>
      <vt:variant>
        <vt:lpwstr/>
      </vt:variant>
      <vt:variant>
        <vt:lpwstr>_Toc187411843</vt:lpwstr>
      </vt:variant>
      <vt:variant>
        <vt:i4>1966143</vt:i4>
      </vt:variant>
      <vt:variant>
        <vt:i4>134</vt:i4>
      </vt:variant>
      <vt:variant>
        <vt:i4>0</vt:i4>
      </vt:variant>
      <vt:variant>
        <vt:i4>5</vt:i4>
      </vt:variant>
      <vt:variant>
        <vt:lpwstr/>
      </vt:variant>
      <vt:variant>
        <vt:lpwstr>_Toc187411842</vt:lpwstr>
      </vt:variant>
      <vt:variant>
        <vt:i4>1966143</vt:i4>
      </vt:variant>
      <vt:variant>
        <vt:i4>128</vt:i4>
      </vt:variant>
      <vt:variant>
        <vt:i4>0</vt:i4>
      </vt:variant>
      <vt:variant>
        <vt:i4>5</vt:i4>
      </vt:variant>
      <vt:variant>
        <vt:lpwstr/>
      </vt:variant>
      <vt:variant>
        <vt:lpwstr>_Toc187411841</vt:lpwstr>
      </vt:variant>
      <vt:variant>
        <vt:i4>1966143</vt:i4>
      </vt:variant>
      <vt:variant>
        <vt:i4>122</vt:i4>
      </vt:variant>
      <vt:variant>
        <vt:i4>0</vt:i4>
      </vt:variant>
      <vt:variant>
        <vt:i4>5</vt:i4>
      </vt:variant>
      <vt:variant>
        <vt:lpwstr/>
      </vt:variant>
      <vt:variant>
        <vt:lpwstr>_Toc187411840</vt:lpwstr>
      </vt:variant>
      <vt:variant>
        <vt:i4>1638463</vt:i4>
      </vt:variant>
      <vt:variant>
        <vt:i4>116</vt:i4>
      </vt:variant>
      <vt:variant>
        <vt:i4>0</vt:i4>
      </vt:variant>
      <vt:variant>
        <vt:i4>5</vt:i4>
      </vt:variant>
      <vt:variant>
        <vt:lpwstr/>
      </vt:variant>
      <vt:variant>
        <vt:lpwstr>_Toc187411839</vt:lpwstr>
      </vt:variant>
      <vt:variant>
        <vt:i4>1638463</vt:i4>
      </vt:variant>
      <vt:variant>
        <vt:i4>110</vt:i4>
      </vt:variant>
      <vt:variant>
        <vt:i4>0</vt:i4>
      </vt:variant>
      <vt:variant>
        <vt:i4>5</vt:i4>
      </vt:variant>
      <vt:variant>
        <vt:lpwstr/>
      </vt:variant>
      <vt:variant>
        <vt:lpwstr>_Toc187411838</vt:lpwstr>
      </vt:variant>
      <vt:variant>
        <vt:i4>1638463</vt:i4>
      </vt:variant>
      <vt:variant>
        <vt:i4>104</vt:i4>
      </vt:variant>
      <vt:variant>
        <vt:i4>0</vt:i4>
      </vt:variant>
      <vt:variant>
        <vt:i4>5</vt:i4>
      </vt:variant>
      <vt:variant>
        <vt:lpwstr/>
      </vt:variant>
      <vt:variant>
        <vt:lpwstr>_Toc187411837</vt:lpwstr>
      </vt:variant>
      <vt:variant>
        <vt:i4>1638463</vt:i4>
      </vt:variant>
      <vt:variant>
        <vt:i4>98</vt:i4>
      </vt:variant>
      <vt:variant>
        <vt:i4>0</vt:i4>
      </vt:variant>
      <vt:variant>
        <vt:i4>5</vt:i4>
      </vt:variant>
      <vt:variant>
        <vt:lpwstr/>
      </vt:variant>
      <vt:variant>
        <vt:lpwstr>_Toc187411836</vt:lpwstr>
      </vt:variant>
      <vt:variant>
        <vt:i4>1638463</vt:i4>
      </vt:variant>
      <vt:variant>
        <vt:i4>92</vt:i4>
      </vt:variant>
      <vt:variant>
        <vt:i4>0</vt:i4>
      </vt:variant>
      <vt:variant>
        <vt:i4>5</vt:i4>
      </vt:variant>
      <vt:variant>
        <vt:lpwstr/>
      </vt:variant>
      <vt:variant>
        <vt:lpwstr>_Toc187411835</vt:lpwstr>
      </vt:variant>
      <vt:variant>
        <vt:i4>1638463</vt:i4>
      </vt:variant>
      <vt:variant>
        <vt:i4>86</vt:i4>
      </vt:variant>
      <vt:variant>
        <vt:i4>0</vt:i4>
      </vt:variant>
      <vt:variant>
        <vt:i4>5</vt:i4>
      </vt:variant>
      <vt:variant>
        <vt:lpwstr/>
      </vt:variant>
      <vt:variant>
        <vt:lpwstr>_Toc187411834</vt:lpwstr>
      </vt:variant>
      <vt:variant>
        <vt:i4>1638463</vt:i4>
      </vt:variant>
      <vt:variant>
        <vt:i4>80</vt:i4>
      </vt:variant>
      <vt:variant>
        <vt:i4>0</vt:i4>
      </vt:variant>
      <vt:variant>
        <vt:i4>5</vt:i4>
      </vt:variant>
      <vt:variant>
        <vt:lpwstr/>
      </vt:variant>
      <vt:variant>
        <vt:lpwstr>_Toc187411833</vt:lpwstr>
      </vt:variant>
      <vt:variant>
        <vt:i4>1638463</vt:i4>
      </vt:variant>
      <vt:variant>
        <vt:i4>74</vt:i4>
      </vt:variant>
      <vt:variant>
        <vt:i4>0</vt:i4>
      </vt:variant>
      <vt:variant>
        <vt:i4>5</vt:i4>
      </vt:variant>
      <vt:variant>
        <vt:lpwstr/>
      </vt:variant>
      <vt:variant>
        <vt:lpwstr>_Toc187411832</vt:lpwstr>
      </vt:variant>
      <vt:variant>
        <vt:i4>1638463</vt:i4>
      </vt:variant>
      <vt:variant>
        <vt:i4>68</vt:i4>
      </vt:variant>
      <vt:variant>
        <vt:i4>0</vt:i4>
      </vt:variant>
      <vt:variant>
        <vt:i4>5</vt:i4>
      </vt:variant>
      <vt:variant>
        <vt:lpwstr/>
      </vt:variant>
      <vt:variant>
        <vt:lpwstr>_Toc187411831</vt:lpwstr>
      </vt:variant>
      <vt:variant>
        <vt:i4>1638463</vt:i4>
      </vt:variant>
      <vt:variant>
        <vt:i4>62</vt:i4>
      </vt:variant>
      <vt:variant>
        <vt:i4>0</vt:i4>
      </vt:variant>
      <vt:variant>
        <vt:i4>5</vt:i4>
      </vt:variant>
      <vt:variant>
        <vt:lpwstr/>
      </vt:variant>
      <vt:variant>
        <vt:lpwstr>_Toc187411830</vt:lpwstr>
      </vt:variant>
      <vt:variant>
        <vt:i4>1572927</vt:i4>
      </vt:variant>
      <vt:variant>
        <vt:i4>56</vt:i4>
      </vt:variant>
      <vt:variant>
        <vt:i4>0</vt:i4>
      </vt:variant>
      <vt:variant>
        <vt:i4>5</vt:i4>
      </vt:variant>
      <vt:variant>
        <vt:lpwstr/>
      </vt:variant>
      <vt:variant>
        <vt:lpwstr>_Toc187411829</vt:lpwstr>
      </vt:variant>
      <vt:variant>
        <vt:i4>1572927</vt:i4>
      </vt:variant>
      <vt:variant>
        <vt:i4>50</vt:i4>
      </vt:variant>
      <vt:variant>
        <vt:i4>0</vt:i4>
      </vt:variant>
      <vt:variant>
        <vt:i4>5</vt:i4>
      </vt:variant>
      <vt:variant>
        <vt:lpwstr/>
      </vt:variant>
      <vt:variant>
        <vt:lpwstr>_Toc187411828</vt:lpwstr>
      </vt:variant>
      <vt:variant>
        <vt:i4>1572927</vt:i4>
      </vt:variant>
      <vt:variant>
        <vt:i4>44</vt:i4>
      </vt:variant>
      <vt:variant>
        <vt:i4>0</vt:i4>
      </vt:variant>
      <vt:variant>
        <vt:i4>5</vt:i4>
      </vt:variant>
      <vt:variant>
        <vt:lpwstr/>
      </vt:variant>
      <vt:variant>
        <vt:lpwstr>_Toc187411827</vt:lpwstr>
      </vt:variant>
      <vt:variant>
        <vt:i4>1572927</vt:i4>
      </vt:variant>
      <vt:variant>
        <vt:i4>38</vt:i4>
      </vt:variant>
      <vt:variant>
        <vt:i4>0</vt:i4>
      </vt:variant>
      <vt:variant>
        <vt:i4>5</vt:i4>
      </vt:variant>
      <vt:variant>
        <vt:lpwstr/>
      </vt:variant>
      <vt:variant>
        <vt:lpwstr>_Toc187411826</vt:lpwstr>
      </vt:variant>
      <vt:variant>
        <vt:i4>1572927</vt:i4>
      </vt:variant>
      <vt:variant>
        <vt:i4>32</vt:i4>
      </vt:variant>
      <vt:variant>
        <vt:i4>0</vt:i4>
      </vt:variant>
      <vt:variant>
        <vt:i4>5</vt:i4>
      </vt:variant>
      <vt:variant>
        <vt:lpwstr/>
      </vt:variant>
      <vt:variant>
        <vt:lpwstr>_Toc187411825</vt:lpwstr>
      </vt:variant>
      <vt:variant>
        <vt:i4>1572927</vt:i4>
      </vt:variant>
      <vt:variant>
        <vt:i4>26</vt:i4>
      </vt:variant>
      <vt:variant>
        <vt:i4>0</vt:i4>
      </vt:variant>
      <vt:variant>
        <vt:i4>5</vt:i4>
      </vt:variant>
      <vt:variant>
        <vt:lpwstr/>
      </vt:variant>
      <vt:variant>
        <vt:lpwstr>_Toc187411824</vt:lpwstr>
      </vt:variant>
      <vt:variant>
        <vt:i4>1572927</vt:i4>
      </vt:variant>
      <vt:variant>
        <vt:i4>20</vt:i4>
      </vt:variant>
      <vt:variant>
        <vt:i4>0</vt:i4>
      </vt:variant>
      <vt:variant>
        <vt:i4>5</vt:i4>
      </vt:variant>
      <vt:variant>
        <vt:lpwstr/>
      </vt:variant>
      <vt:variant>
        <vt:lpwstr>_Toc187411823</vt:lpwstr>
      </vt:variant>
      <vt:variant>
        <vt:i4>1572927</vt:i4>
      </vt:variant>
      <vt:variant>
        <vt:i4>14</vt:i4>
      </vt:variant>
      <vt:variant>
        <vt:i4>0</vt:i4>
      </vt:variant>
      <vt:variant>
        <vt:i4>5</vt:i4>
      </vt:variant>
      <vt:variant>
        <vt:lpwstr/>
      </vt:variant>
      <vt:variant>
        <vt:lpwstr>_Toc187411822</vt:lpwstr>
      </vt:variant>
      <vt:variant>
        <vt:i4>1572927</vt:i4>
      </vt:variant>
      <vt:variant>
        <vt:i4>8</vt:i4>
      </vt:variant>
      <vt:variant>
        <vt:i4>0</vt:i4>
      </vt:variant>
      <vt:variant>
        <vt:i4>5</vt:i4>
      </vt:variant>
      <vt:variant>
        <vt:lpwstr/>
      </vt:variant>
      <vt:variant>
        <vt:lpwstr>_Toc187411821</vt:lpwstr>
      </vt:variant>
      <vt:variant>
        <vt:i4>1572927</vt:i4>
      </vt:variant>
      <vt:variant>
        <vt:i4>2</vt:i4>
      </vt:variant>
      <vt:variant>
        <vt:i4>0</vt:i4>
      </vt:variant>
      <vt:variant>
        <vt:i4>5</vt:i4>
      </vt:variant>
      <vt:variant>
        <vt:lpwstr/>
      </vt:variant>
      <vt:variant>
        <vt:lpwstr>_Toc187411820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peter.pavlak@bratislava.sk</dc:creator>
  <cp:keywords/>
  <cp:lastModifiedBy>Markovič Michal, Ing.</cp:lastModifiedBy>
  <cp:revision>3387</cp:revision>
  <cp:lastPrinted>2015-03-30T23:35:00Z</cp:lastPrinted>
  <dcterms:created xsi:type="dcterms:W3CDTF">2024-06-30T22:07:00Z</dcterms:created>
  <dcterms:modified xsi:type="dcterms:W3CDTF">2025-09-17T12:50:00Z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0x010100EC33B6865D357D49BB28EF11379B4E0B</vt:lpwstr>
  </property>
  <property fmtid="{D5CDD505-2E9C-101B-9397-08002B2CF9AE}" pid="3" name="MediaServiceImageTags">
    <vt:lpwstr/>
  </property>
</Properties>
</file>